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55A" w:rsidRPr="0022549A" w:rsidRDefault="0018655A" w:rsidP="006E1EE6">
      <w:pPr>
        <w:spacing w:after="60"/>
        <w:jc w:val="center"/>
        <w:rPr>
          <w:rFonts w:ascii="Calibri" w:eastAsia="Times New Roman" w:hAnsi="Calibri" w:cs="Calibri"/>
          <w:b/>
          <w:snapToGrid w:val="0"/>
          <w:sz w:val="24"/>
          <w:szCs w:val="24"/>
          <w:lang w:val="en-US"/>
        </w:rPr>
      </w:pPr>
    </w:p>
    <w:p w:rsidR="006E1EE6" w:rsidRPr="00850E58" w:rsidRDefault="006E1EE6" w:rsidP="006E1EE6">
      <w:pPr>
        <w:spacing w:after="60"/>
        <w:jc w:val="center"/>
        <w:rPr>
          <w:rFonts w:ascii="Calibri" w:eastAsia="Calibri" w:hAnsi="Calibri" w:cs="Calibri"/>
          <w:b/>
          <w:sz w:val="24"/>
          <w:szCs w:val="24"/>
          <w:lang w:val="en-US"/>
        </w:rPr>
      </w:pPr>
      <w:r w:rsidRPr="00850E58">
        <w:rPr>
          <w:rFonts w:ascii="Calibri" w:eastAsia="Times New Roman" w:hAnsi="Calibri" w:cs="Calibri"/>
          <w:b/>
          <w:snapToGrid w:val="0"/>
          <w:sz w:val="24"/>
          <w:szCs w:val="24"/>
        </w:rPr>
        <w:t xml:space="preserve">МИНИСТЕРСТВО НА </w:t>
      </w:r>
      <w:r w:rsidR="004F1D27" w:rsidRPr="00850E58">
        <w:rPr>
          <w:rFonts w:ascii="Calibri" w:eastAsia="Times New Roman" w:hAnsi="Calibri" w:cs="Calibri"/>
          <w:b/>
          <w:snapToGrid w:val="0"/>
          <w:sz w:val="24"/>
          <w:szCs w:val="24"/>
        </w:rPr>
        <w:t>ИНОВАЦИИТЕ И РАСТЕЖА</w:t>
      </w:r>
    </w:p>
    <w:p w:rsidR="006E1EE6" w:rsidRPr="00850E58" w:rsidRDefault="006E1EE6" w:rsidP="006E1EE6">
      <w:pPr>
        <w:spacing w:after="120" w:line="240" w:lineRule="auto"/>
        <w:jc w:val="center"/>
        <w:rPr>
          <w:rFonts w:ascii="Calibri" w:eastAsia="Calibri" w:hAnsi="Calibri" w:cs="Times New Roman"/>
          <w:b/>
          <w:sz w:val="28"/>
          <w:szCs w:val="28"/>
        </w:rPr>
      </w:pPr>
    </w:p>
    <w:p w:rsidR="00595770" w:rsidRPr="00850E58" w:rsidRDefault="00595770" w:rsidP="00595770">
      <w:pPr>
        <w:spacing w:after="120" w:line="240" w:lineRule="auto"/>
        <w:jc w:val="center"/>
        <w:rPr>
          <w:b/>
          <w:sz w:val="28"/>
          <w:szCs w:val="28"/>
        </w:rPr>
      </w:pPr>
    </w:p>
    <w:p w:rsidR="00595770" w:rsidRPr="00850E58" w:rsidRDefault="00595770" w:rsidP="00595770">
      <w:pPr>
        <w:spacing w:after="60" w:line="360" w:lineRule="auto"/>
        <w:jc w:val="center"/>
        <w:rPr>
          <w:rFonts w:eastAsia="Times New Roman" w:cs="Calibri"/>
          <w:b/>
          <w:snapToGrid w:val="0"/>
          <w:sz w:val="28"/>
          <w:szCs w:val="28"/>
        </w:rPr>
      </w:pPr>
      <w:r w:rsidRPr="00850E58">
        <w:rPr>
          <w:rFonts w:eastAsia="Times New Roman" w:cs="Calibri"/>
          <w:b/>
          <w:snapToGrid w:val="0"/>
          <w:sz w:val="28"/>
          <w:szCs w:val="28"/>
        </w:rPr>
        <w:t xml:space="preserve">Национален план за възстановяване и устойчивост, </w:t>
      </w:r>
    </w:p>
    <w:p w:rsidR="00595770" w:rsidRPr="00850E58" w:rsidRDefault="00595770" w:rsidP="00595770">
      <w:pPr>
        <w:spacing w:after="60" w:line="360" w:lineRule="auto"/>
        <w:jc w:val="center"/>
        <w:rPr>
          <w:rFonts w:eastAsia="Times New Roman" w:cs="Calibri"/>
          <w:b/>
          <w:snapToGrid w:val="0"/>
          <w:sz w:val="28"/>
          <w:szCs w:val="28"/>
        </w:rPr>
      </w:pPr>
    </w:p>
    <w:p w:rsidR="00595770" w:rsidRPr="00850E58" w:rsidRDefault="00595770" w:rsidP="00595770">
      <w:pPr>
        <w:spacing w:after="60" w:line="360" w:lineRule="auto"/>
        <w:jc w:val="center"/>
        <w:rPr>
          <w:rFonts w:eastAsia="Times New Roman" w:cs="Calibri"/>
          <w:b/>
          <w:snapToGrid w:val="0"/>
          <w:sz w:val="28"/>
          <w:szCs w:val="28"/>
        </w:rPr>
      </w:pPr>
      <w:r w:rsidRPr="00850E58">
        <w:rPr>
          <w:rFonts w:eastAsia="Times New Roman" w:cs="Calibri"/>
          <w:b/>
          <w:snapToGrid w:val="0"/>
          <w:sz w:val="28"/>
          <w:szCs w:val="28"/>
        </w:rPr>
        <w:t>Компонент „</w:t>
      </w:r>
      <w:r w:rsidR="00946A33" w:rsidRPr="00850E58">
        <w:rPr>
          <w:rFonts w:eastAsia="Times New Roman" w:cs="Calibri"/>
          <w:b/>
          <w:snapToGrid w:val="0"/>
          <w:sz w:val="28"/>
          <w:szCs w:val="28"/>
        </w:rPr>
        <w:t>Научни изследвания и иновации</w:t>
      </w:r>
      <w:r w:rsidRPr="00850E58">
        <w:rPr>
          <w:rFonts w:eastAsia="Times New Roman" w:cs="Calibri"/>
          <w:b/>
          <w:snapToGrid w:val="0"/>
          <w:sz w:val="28"/>
          <w:szCs w:val="28"/>
        </w:rPr>
        <w:t>“</w:t>
      </w:r>
    </w:p>
    <w:p w:rsidR="00595770" w:rsidRPr="00850E58" w:rsidRDefault="00595770" w:rsidP="00595770">
      <w:pPr>
        <w:spacing w:after="60" w:line="360" w:lineRule="auto"/>
        <w:jc w:val="center"/>
        <w:rPr>
          <w:rFonts w:eastAsia="Times New Roman" w:cs="Calibri"/>
          <w:b/>
          <w:snapToGrid w:val="0"/>
          <w:sz w:val="28"/>
          <w:szCs w:val="28"/>
        </w:rPr>
      </w:pPr>
    </w:p>
    <w:p w:rsidR="00595770" w:rsidRPr="00850E58" w:rsidRDefault="00595770" w:rsidP="00595770">
      <w:pPr>
        <w:spacing w:after="120" w:line="240" w:lineRule="auto"/>
        <w:jc w:val="center"/>
        <w:rPr>
          <w:b/>
          <w:sz w:val="28"/>
          <w:szCs w:val="28"/>
        </w:rPr>
      </w:pPr>
      <w:r w:rsidRPr="00850E58">
        <w:rPr>
          <w:rFonts w:eastAsia="Times New Roman" w:cs="Calibri"/>
          <w:b/>
          <w:snapToGrid w:val="0"/>
          <w:sz w:val="28"/>
          <w:szCs w:val="28"/>
        </w:rPr>
        <w:t xml:space="preserve">Програма за </w:t>
      </w:r>
      <w:r w:rsidR="00946A33" w:rsidRPr="00850E58">
        <w:rPr>
          <w:rFonts w:eastAsia="Times New Roman" w:cs="Calibri"/>
          <w:b/>
          <w:snapToGrid w:val="0"/>
          <w:sz w:val="28"/>
          <w:szCs w:val="28"/>
        </w:rPr>
        <w:t>ускоряване на икономическото възстановяване и трансформация чрез научни изследвания и иновации (</w:t>
      </w:r>
      <w:r w:rsidR="00946A33" w:rsidRPr="00850E58">
        <w:rPr>
          <w:rFonts w:eastAsia="Times New Roman" w:cs="Calibri"/>
          <w:b/>
          <w:snapToGrid w:val="0"/>
          <w:sz w:val="28"/>
          <w:szCs w:val="28"/>
          <w:lang w:val="en-US"/>
        </w:rPr>
        <w:t>C</w:t>
      </w:r>
      <w:r w:rsidR="00946A33" w:rsidRPr="00850E58">
        <w:rPr>
          <w:rFonts w:eastAsia="Times New Roman" w:cs="Calibri"/>
          <w:b/>
          <w:snapToGrid w:val="0"/>
          <w:sz w:val="28"/>
          <w:szCs w:val="28"/>
        </w:rPr>
        <w:t>2.</w:t>
      </w:r>
      <w:r w:rsidR="00946A33" w:rsidRPr="00850E58">
        <w:rPr>
          <w:rFonts w:eastAsia="Times New Roman" w:cs="Calibri"/>
          <w:b/>
          <w:snapToGrid w:val="0"/>
          <w:sz w:val="28"/>
          <w:szCs w:val="28"/>
          <w:lang w:val="en-US"/>
        </w:rPr>
        <w:t>I</w:t>
      </w:r>
      <w:r w:rsidR="00946A33" w:rsidRPr="00850E58">
        <w:rPr>
          <w:rFonts w:eastAsia="Times New Roman" w:cs="Calibri"/>
          <w:b/>
          <w:snapToGrid w:val="0"/>
          <w:sz w:val="28"/>
          <w:szCs w:val="28"/>
        </w:rPr>
        <w:t>1)</w:t>
      </w:r>
    </w:p>
    <w:p w:rsidR="00595770" w:rsidRPr="00850E58" w:rsidRDefault="00595770" w:rsidP="006E1EE6">
      <w:pPr>
        <w:spacing w:after="120" w:line="240" w:lineRule="auto"/>
        <w:jc w:val="center"/>
        <w:rPr>
          <w:rFonts w:ascii="Calibri" w:eastAsia="Calibri" w:hAnsi="Calibri" w:cs="Times New Roman"/>
          <w:b/>
          <w:sz w:val="28"/>
          <w:szCs w:val="28"/>
        </w:rPr>
      </w:pPr>
    </w:p>
    <w:p w:rsidR="006E1EE6" w:rsidRPr="00850E58" w:rsidRDefault="006E1EE6" w:rsidP="006E1EE6">
      <w:pPr>
        <w:spacing w:after="0" w:line="240" w:lineRule="auto"/>
        <w:jc w:val="center"/>
        <w:rPr>
          <w:rFonts w:ascii="Calibri" w:eastAsia="Calibri" w:hAnsi="Calibri" w:cs="Times New Roman"/>
          <w:b/>
          <w:sz w:val="28"/>
          <w:szCs w:val="28"/>
        </w:rPr>
      </w:pPr>
    </w:p>
    <w:p w:rsidR="006E1EE6" w:rsidRPr="00850E58" w:rsidRDefault="006E1EE6" w:rsidP="006E1EE6">
      <w:pPr>
        <w:spacing w:after="0" w:line="240" w:lineRule="auto"/>
        <w:jc w:val="center"/>
        <w:rPr>
          <w:rFonts w:ascii="Calibri" w:eastAsia="Calibri" w:hAnsi="Calibri" w:cs="Times New Roman"/>
          <w:b/>
          <w:sz w:val="28"/>
          <w:szCs w:val="28"/>
        </w:rPr>
      </w:pPr>
      <w:r w:rsidRPr="00850E58">
        <w:rPr>
          <w:rFonts w:ascii="Calibri" w:eastAsia="Calibri" w:hAnsi="Calibri" w:cs="Times New Roman"/>
          <w:b/>
          <w:sz w:val="28"/>
          <w:szCs w:val="28"/>
        </w:rPr>
        <w:t xml:space="preserve">УСЛОВИЯ ЗА </w:t>
      </w:r>
      <w:r w:rsidR="003B6ECC" w:rsidRPr="00850E58">
        <w:rPr>
          <w:rFonts w:ascii="Calibri" w:eastAsia="Calibri" w:hAnsi="Calibri" w:cs="Times New Roman"/>
          <w:b/>
          <w:sz w:val="28"/>
          <w:szCs w:val="28"/>
        </w:rPr>
        <w:t>ИЗПЪЛНЕНИЕ</w:t>
      </w:r>
    </w:p>
    <w:p w:rsidR="006E1EE6" w:rsidRPr="00850E58" w:rsidRDefault="003B6ECC" w:rsidP="006E1EE6">
      <w:pPr>
        <w:spacing w:after="0"/>
        <w:jc w:val="center"/>
        <w:rPr>
          <w:rFonts w:ascii="Calibri" w:eastAsia="Calibri" w:hAnsi="Calibri" w:cs="Times New Roman"/>
          <w:b/>
          <w:sz w:val="28"/>
          <w:szCs w:val="28"/>
        </w:rPr>
      </w:pPr>
      <w:r w:rsidRPr="00850E58">
        <w:rPr>
          <w:rFonts w:ascii="Calibri" w:eastAsia="Calibri" w:hAnsi="Calibri" w:cs="Times New Roman"/>
          <w:b/>
          <w:sz w:val="28"/>
          <w:szCs w:val="28"/>
        </w:rPr>
        <w:t>на проекти</w:t>
      </w:r>
      <w:r w:rsidR="006E1EE6" w:rsidRPr="00850E58">
        <w:rPr>
          <w:rFonts w:ascii="Calibri" w:eastAsia="Calibri" w:hAnsi="Calibri" w:cs="Times New Roman"/>
          <w:b/>
          <w:sz w:val="28"/>
          <w:szCs w:val="28"/>
        </w:rPr>
        <w:t xml:space="preserve"> по</w:t>
      </w:r>
      <w:r w:rsidR="006E1EE6" w:rsidRPr="00850E58" w:rsidDel="00352D2A">
        <w:rPr>
          <w:rFonts w:ascii="Calibri" w:eastAsia="Calibri" w:hAnsi="Calibri" w:cs="Times New Roman"/>
          <w:b/>
          <w:sz w:val="28"/>
          <w:szCs w:val="28"/>
        </w:rPr>
        <w:t xml:space="preserve"> </w:t>
      </w:r>
    </w:p>
    <w:p w:rsidR="00F25EBD" w:rsidRPr="00850E58" w:rsidRDefault="00F25EBD" w:rsidP="00F25EBD">
      <w:pPr>
        <w:spacing w:after="240"/>
        <w:jc w:val="center"/>
        <w:rPr>
          <w:b/>
          <w:sz w:val="28"/>
          <w:szCs w:val="28"/>
        </w:rPr>
      </w:pPr>
      <w:r w:rsidRPr="00850E58">
        <w:rPr>
          <w:b/>
          <w:sz w:val="28"/>
          <w:szCs w:val="28"/>
        </w:rPr>
        <w:t xml:space="preserve">процедура за </w:t>
      </w:r>
      <w:r w:rsidR="00946A33" w:rsidRPr="00850E58">
        <w:rPr>
          <w:b/>
          <w:sz w:val="28"/>
          <w:szCs w:val="28"/>
        </w:rPr>
        <w:t>директно предоставяне на средства за изпълнение на инвестиции от конкретни крайни получатели</w:t>
      </w:r>
      <w:r w:rsidRPr="00850E58">
        <w:rPr>
          <w:b/>
          <w:sz w:val="28"/>
          <w:szCs w:val="28"/>
        </w:rPr>
        <w:t xml:space="preserve"> </w:t>
      </w:r>
    </w:p>
    <w:p w:rsidR="00F25EBD" w:rsidRPr="00850E58" w:rsidRDefault="007B1C52" w:rsidP="00F25EBD">
      <w:pPr>
        <w:spacing w:after="240"/>
        <w:jc w:val="center"/>
        <w:rPr>
          <w:b/>
          <w:sz w:val="28"/>
          <w:szCs w:val="28"/>
        </w:rPr>
      </w:pPr>
      <w:r w:rsidRPr="00850E58">
        <w:rPr>
          <w:b/>
          <w:sz w:val="28"/>
          <w:szCs w:val="28"/>
        </w:rPr>
        <w:t>BG-RRP-</w:t>
      </w:r>
      <w:r w:rsidR="00946A33" w:rsidRPr="00850E58">
        <w:rPr>
          <w:rFonts w:eastAsia="Times New Roman" w:cs="Calibri"/>
          <w:b/>
          <w:snapToGrid w:val="0"/>
          <w:sz w:val="28"/>
          <w:szCs w:val="28"/>
        </w:rPr>
        <w:t xml:space="preserve"> </w:t>
      </w:r>
      <w:r w:rsidR="00B93CA8" w:rsidRPr="00850E58">
        <w:rPr>
          <w:rFonts w:eastAsia="Times New Roman" w:cs="Calibri"/>
          <w:b/>
          <w:snapToGrid w:val="0"/>
          <w:sz w:val="28"/>
          <w:szCs w:val="28"/>
          <w:lang w:val="en-US"/>
        </w:rPr>
        <w:t>2.006</w:t>
      </w:r>
      <w:r w:rsidR="00946A33" w:rsidRPr="00850E58">
        <w:rPr>
          <w:rFonts w:eastAsia="Times New Roman" w:cs="Calibri"/>
          <w:b/>
          <w:snapToGrid w:val="0"/>
          <w:sz w:val="28"/>
          <w:szCs w:val="28"/>
        </w:rPr>
        <w:t xml:space="preserve"> „Подкрепа за иновативни МСП, отличени с </w:t>
      </w:r>
      <w:r w:rsidR="00B93CA8" w:rsidRPr="00850E58">
        <w:rPr>
          <w:rFonts w:eastAsia="Times New Roman" w:cs="Calibri"/>
          <w:b/>
          <w:snapToGrid w:val="0"/>
          <w:sz w:val="28"/>
          <w:szCs w:val="28"/>
        </w:rPr>
        <w:t>П</w:t>
      </w:r>
      <w:r w:rsidR="00946A33" w:rsidRPr="00850E58">
        <w:rPr>
          <w:rFonts w:eastAsia="Times New Roman" w:cs="Calibri"/>
          <w:b/>
          <w:snapToGrid w:val="0"/>
          <w:sz w:val="28"/>
          <w:szCs w:val="28"/>
        </w:rPr>
        <w:t>ечат за високи постижения“</w:t>
      </w:r>
    </w:p>
    <w:p w:rsidR="00F25EBD" w:rsidRPr="00850E58" w:rsidRDefault="00F25EBD" w:rsidP="00F25EBD">
      <w:pPr>
        <w:spacing w:after="240"/>
        <w:jc w:val="center"/>
        <w:rPr>
          <w:b/>
          <w:sz w:val="28"/>
          <w:szCs w:val="28"/>
        </w:rPr>
      </w:pPr>
    </w:p>
    <w:p w:rsidR="0052710A" w:rsidRPr="00850E58" w:rsidRDefault="0052710A" w:rsidP="00711191">
      <w:pPr>
        <w:jc w:val="center"/>
        <w:rPr>
          <w:b/>
          <w:sz w:val="28"/>
          <w:szCs w:val="28"/>
        </w:rPr>
      </w:pPr>
      <w:r w:rsidRPr="00850E58">
        <w:rPr>
          <w:b/>
          <w:sz w:val="28"/>
          <w:szCs w:val="28"/>
        </w:rPr>
        <w:br w:type="page"/>
      </w:r>
    </w:p>
    <w:p w:rsidR="007D7102" w:rsidRPr="00850E58" w:rsidRDefault="007D7102" w:rsidP="006A2DB8">
      <w:pPr>
        <w:spacing w:after="240"/>
        <w:jc w:val="center"/>
        <w:rPr>
          <w:b/>
          <w:sz w:val="28"/>
          <w:szCs w:val="28"/>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rsidR="005C1072" w:rsidRPr="00850E58" w:rsidRDefault="005C1072" w:rsidP="00B057AE">
          <w:pPr>
            <w:pStyle w:val="TOCHeading"/>
          </w:pPr>
          <w:r w:rsidRPr="00850E58">
            <w:t>Съдържание</w:t>
          </w:r>
        </w:p>
        <w:p w:rsidR="0052710A" w:rsidRPr="00850E58" w:rsidRDefault="0052710A" w:rsidP="0052710A">
          <w:pPr>
            <w:rPr>
              <w:lang w:eastAsia="bg-BG"/>
            </w:rPr>
          </w:pPr>
        </w:p>
        <w:p w:rsidR="000F13C4" w:rsidRDefault="005C1072">
          <w:pPr>
            <w:pStyle w:val="TOC2"/>
            <w:rPr>
              <w:rFonts w:asciiTheme="minorHAnsi" w:eastAsiaTheme="minorEastAsia" w:hAnsiTheme="minorHAnsi" w:cstheme="minorBidi"/>
              <w:b w:val="0"/>
              <w:bCs w:val="0"/>
              <w:lang w:eastAsia="bg-BG"/>
            </w:rPr>
          </w:pPr>
          <w:r w:rsidRPr="00850E58">
            <w:fldChar w:fldCharType="begin"/>
          </w:r>
          <w:r w:rsidRPr="00850E58">
            <w:instrText xml:space="preserve"> TOC \o "1-3" \h \z \u </w:instrText>
          </w:r>
          <w:r w:rsidRPr="00850E58">
            <w:fldChar w:fldCharType="separate"/>
          </w:r>
          <w:hyperlink w:anchor="_Toc131162717" w:history="1">
            <w:r w:rsidR="000F13C4" w:rsidRPr="00A0638B">
              <w:rPr>
                <w:rStyle w:val="Hyperlink"/>
              </w:rPr>
              <w:t>1. Техническо изпълнение на проектите</w:t>
            </w:r>
            <w:r w:rsidR="000F13C4">
              <w:rPr>
                <w:webHidden/>
              </w:rPr>
              <w:tab/>
            </w:r>
            <w:r w:rsidR="000F13C4">
              <w:rPr>
                <w:webHidden/>
              </w:rPr>
              <w:fldChar w:fldCharType="begin"/>
            </w:r>
            <w:r w:rsidR="000F13C4">
              <w:rPr>
                <w:webHidden/>
              </w:rPr>
              <w:instrText xml:space="preserve"> PAGEREF _Toc131162717 \h </w:instrText>
            </w:r>
            <w:r w:rsidR="000F13C4">
              <w:rPr>
                <w:webHidden/>
              </w:rPr>
            </w:r>
            <w:r w:rsidR="000F13C4">
              <w:rPr>
                <w:webHidden/>
              </w:rPr>
              <w:fldChar w:fldCharType="separate"/>
            </w:r>
            <w:r w:rsidR="000F13C4">
              <w:rPr>
                <w:webHidden/>
              </w:rPr>
              <w:t>3</w:t>
            </w:r>
            <w:r w:rsidR="000F13C4">
              <w:rPr>
                <w:webHidden/>
              </w:rPr>
              <w:fldChar w:fldCharType="end"/>
            </w:r>
          </w:hyperlink>
        </w:p>
        <w:p w:rsidR="000F13C4" w:rsidRDefault="003E17BA">
          <w:pPr>
            <w:pStyle w:val="TOC2"/>
            <w:rPr>
              <w:rFonts w:asciiTheme="minorHAnsi" w:eastAsiaTheme="minorEastAsia" w:hAnsiTheme="minorHAnsi" w:cstheme="minorBidi"/>
              <w:b w:val="0"/>
              <w:bCs w:val="0"/>
              <w:lang w:eastAsia="bg-BG"/>
            </w:rPr>
          </w:pPr>
          <w:hyperlink w:anchor="_Toc131162718" w:history="1">
            <w:r w:rsidR="000F13C4" w:rsidRPr="00A0638B">
              <w:rPr>
                <w:rStyle w:val="Hyperlink"/>
              </w:rPr>
              <w:t>2. Финансово изпълнение на проектите и плащане</w:t>
            </w:r>
            <w:r w:rsidR="000F13C4">
              <w:rPr>
                <w:webHidden/>
              </w:rPr>
              <w:tab/>
            </w:r>
            <w:r w:rsidR="000F13C4">
              <w:rPr>
                <w:webHidden/>
              </w:rPr>
              <w:fldChar w:fldCharType="begin"/>
            </w:r>
            <w:r w:rsidR="000F13C4">
              <w:rPr>
                <w:webHidden/>
              </w:rPr>
              <w:instrText xml:space="preserve"> PAGEREF _Toc131162718 \h </w:instrText>
            </w:r>
            <w:r w:rsidR="000F13C4">
              <w:rPr>
                <w:webHidden/>
              </w:rPr>
            </w:r>
            <w:r w:rsidR="000F13C4">
              <w:rPr>
                <w:webHidden/>
              </w:rPr>
              <w:fldChar w:fldCharType="separate"/>
            </w:r>
            <w:r w:rsidR="000F13C4">
              <w:rPr>
                <w:webHidden/>
              </w:rPr>
              <w:t>10</w:t>
            </w:r>
            <w:r w:rsidR="000F13C4">
              <w:rPr>
                <w:webHidden/>
              </w:rPr>
              <w:fldChar w:fldCharType="end"/>
            </w:r>
          </w:hyperlink>
        </w:p>
        <w:p w:rsidR="000F13C4" w:rsidRDefault="003E17BA">
          <w:pPr>
            <w:pStyle w:val="TOC2"/>
            <w:rPr>
              <w:rFonts w:asciiTheme="minorHAnsi" w:eastAsiaTheme="minorEastAsia" w:hAnsiTheme="minorHAnsi" w:cstheme="minorBidi"/>
              <w:b w:val="0"/>
              <w:bCs w:val="0"/>
              <w:lang w:eastAsia="bg-BG"/>
            </w:rPr>
          </w:pPr>
          <w:hyperlink w:anchor="_Toc131162719" w:history="1">
            <w:r w:rsidR="000F13C4" w:rsidRPr="00A0638B">
              <w:rPr>
                <w:rStyle w:val="Hyperlink"/>
              </w:rPr>
              <w:t>3. Приложения към Условията за изпълнение:</w:t>
            </w:r>
            <w:r w:rsidR="000F13C4">
              <w:rPr>
                <w:webHidden/>
              </w:rPr>
              <w:tab/>
            </w:r>
            <w:r w:rsidR="000F13C4">
              <w:rPr>
                <w:webHidden/>
              </w:rPr>
              <w:fldChar w:fldCharType="begin"/>
            </w:r>
            <w:r w:rsidR="000F13C4">
              <w:rPr>
                <w:webHidden/>
              </w:rPr>
              <w:instrText xml:space="preserve"> PAGEREF _Toc131162719 \h </w:instrText>
            </w:r>
            <w:r w:rsidR="000F13C4">
              <w:rPr>
                <w:webHidden/>
              </w:rPr>
            </w:r>
            <w:r w:rsidR="000F13C4">
              <w:rPr>
                <w:webHidden/>
              </w:rPr>
              <w:fldChar w:fldCharType="separate"/>
            </w:r>
            <w:r w:rsidR="000F13C4">
              <w:rPr>
                <w:webHidden/>
              </w:rPr>
              <w:t>14</w:t>
            </w:r>
            <w:r w:rsidR="000F13C4">
              <w:rPr>
                <w:webHidden/>
              </w:rPr>
              <w:fldChar w:fldCharType="end"/>
            </w:r>
          </w:hyperlink>
        </w:p>
        <w:p w:rsidR="005C1072" w:rsidRPr="00850E58" w:rsidRDefault="005C1072">
          <w:r w:rsidRPr="00850E58">
            <w:rPr>
              <w:b/>
              <w:bCs/>
            </w:rPr>
            <w:fldChar w:fldCharType="end"/>
          </w:r>
        </w:p>
      </w:sdtContent>
    </w:sdt>
    <w:p w:rsidR="0052710A" w:rsidRPr="00850E58" w:rsidRDefault="0052710A">
      <w:pPr>
        <w:rPr>
          <w:rFonts w:asciiTheme="majorHAnsi" w:eastAsiaTheme="majorEastAsia" w:hAnsiTheme="majorHAnsi" w:cstheme="majorBidi"/>
          <w:b/>
          <w:bCs/>
          <w:color w:val="5B9BD5" w:themeColor="accent1"/>
          <w:sz w:val="26"/>
          <w:szCs w:val="26"/>
          <w:lang w:val="en-US"/>
        </w:rPr>
      </w:pPr>
      <w:r w:rsidRPr="00850E58">
        <w:rPr>
          <w:lang w:val="en-US"/>
        </w:rPr>
        <w:br w:type="page"/>
      </w:r>
    </w:p>
    <w:p w:rsidR="00DF7F7A" w:rsidRPr="00850E58" w:rsidRDefault="002325A3" w:rsidP="00F9528F">
      <w:pPr>
        <w:pStyle w:val="Heading2"/>
        <w:spacing w:before="120" w:after="120"/>
      </w:pPr>
      <w:bookmarkStart w:id="0" w:name="_Toc131162717"/>
      <w:r w:rsidRPr="00850E58">
        <w:lastRenderedPageBreak/>
        <w:t xml:space="preserve">1. </w:t>
      </w:r>
      <w:r w:rsidR="009B3C97" w:rsidRPr="00850E58">
        <w:rPr>
          <w:sz w:val="24"/>
          <w:szCs w:val="24"/>
        </w:rPr>
        <w:t>Техническо</w:t>
      </w:r>
      <w:r w:rsidR="00DF7F7A" w:rsidRPr="00850E58">
        <w:rPr>
          <w:sz w:val="24"/>
          <w:szCs w:val="24"/>
        </w:rPr>
        <w:t xml:space="preserve"> изпълнение на проектите</w:t>
      </w:r>
      <w:bookmarkEnd w:id="0"/>
    </w:p>
    <w:p w:rsidR="00992E5B" w:rsidRPr="00850E58" w:rsidRDefault="00992E5B" w:rsidP="00344501">
      <w:pPr>
        <w:pBdr>
          <w:top w:val="single" w:sz="4" w:space="1" w:color="auto"/>
          <w:left w:val="single" w:sz="4" w:space="1" w:color="auto"/>
          <w:bottom w:val="single" w:sz="4" w:space="1" w:color="auto"/>
          <w:right w:val="single" w:sz="4" w:space="1" w:color="auto"/>
        </w:pBdr>
        <w:spacing w:after="120" w:line="240" w:lineRule="auto"/>
        <w:jc w:val="both"/>
        <w:rPr>
          <w:b/>
          <w:sz w:val="24"/>
          <w:szCs w:val="24"/>
        </w:rPr>
      </w:pPr>
      <w:r w:rsidRPr="00850E58">
        <w:rPr>
          <w:b/>
          <w:sz w:val="24"/>
          <w:szCs w:val="24"/>
        </w:rPr>
        <w:t xml:space="preserve">1.1. Правила за възлагане на дейности по инвестиции от крайни получатели съгласно ПМС </w:t>
      </w:r>
      <w:r w:rsidR="009B0DD3" w:rsidRPr="00850E58">
        <w:rPr>
          <w:rFonts w:cstheme="minorHAnsi"/>
          <w:b/>
          <w:sz w:val="24"/>
          <w:szCs w:val="24"/>
        </w:rPr>
        <w:t>№</w:t>
      </w:r>
      <w:r w:rsidR="009B0DD3" w:rsidRPr="00850E58">
        <w:rPr>
          <w:b/>
          <w:sz w:val="24"/>
          <w:szCs w:val="24"/>
        </w:rPr>
        <w:t xml:space="preserve"> </w:t>
      </w:r>
      <w:r w:rsidRPr="00850E58">
        <w:rPr>
          <w:b/>
          <w:sz w:val="24"/>
          <w:szCs w:val="24"/>
        </w:rPr>
        <w:t>80/09.05.2022</w:t>
      </w:r>
    </w:p>
    <w:p w:rsidR="00E84085" w:rsidRPr="00850E58" w:rsidRDefault="008036F2"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lang w:val="en-US"/>
        </w:rPr>
      </w:pPr>
      <w:r w:rsidRPr="00850E58">
        <w:rPr>
          <w:sz w:val="24"/>
          <w:szCs w:val="24"/>
        </w:rPr>
        <w:t xml:space="preserve">В процеса на изпълнение на проектите </w:t>
      </w:r>
      <w:r w:rsidR="00695C2E" w:rsidRPr="00850E58">
        <w:rPr>
          <w:sz w:val="24"/>
          <w:szCs w:val="24"/>
        </w:rPr>
        <w:t xml:space="preserve">крайните получатели </w:t>
      </w:r>
      <w:r w:rsidRPr="00850E58">
        <w:rPr>
          <w:sz w:val="24"/>
          <w:szCs w:val="24"/>
        </w:rPr>
        <w:t>могат да възлагат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w:t>
      </w:r>
      <w:r w:rsidR="003A48CF" w:rsidRPr="00850E58">
        <w:rPr>
          <w:sz w:val="24"/>
          <w:szCs w:val="24"/>
        </w:rPr>
        <w:t>, предвиден в приложимата нормативна уредба</w:t>
      </w:r>
      <w:r w:rsidR="00DC70E2" w:rsidRPr="00850E58">
        <w:rPr>
          <w:sz w:val="24"/>
          <w:szCs w:val="24"/>
        </w:rPr>
        <w:t>, а именно</w:t>
      </w:r>
      <w:r w:rsidR="003A48CF" w:rsidRPr="00850E58">
        <w:rPr>
          <w:sz w:val="24"/>
          <w:szCs w:val="24"/>
        </w:rPr>
        <w:t xml:space="preserve"> ПМС № 80 от 9 май 2022 г.</w:t>
      </w:r>
      <w:r w:rsidR="00DC70E2" w:rsidRPr="00850E58">
        <w:rPr>
          <w:sz w:val="24"/>
          <w:szCs w:val="24"/>
        </w:rPr>
        <w:t xml:space="preserve"> за определяне на правилата за възлагане на дейности по инвестиции от крайни получатели на средства от Механизма за възстановяване и устойчивост</w:t>
      </w:r>
      <w:r w:rsidRPr="00850E58">
        <w:rPr>
          <w:sz w:val="24"/>
          <w:szCs w:val="24"/>
        </w:rPr>
        <w:t xml:space="preserve">. </w:t>
      </w:r>
    </w:p>
    <w:p w:rsidR="0070640C" w:rsidRPr="00213393" w:rsidRDefault="00377E79" w:rsidP="00344501">
      <w:pPr>
        <w:pBdr>
          <w:top w:val="single" w:sz="4" w:space="1" w:color="auto"/>
          <w:left w:val="single" w:sz="4" w:space="1" w:color="auto"/>
          <w:bottom w:val="single" w:sz="4" w:space="1" w:color="auto"/>
          <w:right w:val="single" w:sz="4" w:space="1" w:color="auto"/>
        </w:pBdr>
        <w:spacing w:after="120" w:line="240" w:lineRule="auto"/>
        <w:jc w:val="both"/>
        <w:rPr>
          <w:b/>
          <w:sz w:val="24"/>
          <w:szCs w:val="24"/>
          <w:lang w:val="en-US"/>
        </w:rPr>
      </w:pPr>
      <w:ins w:id="1" w:author="Author">
        <w:r>
          <w:rPr>
            <w:b/>
            <w:sz w:val="24"/>
            <w:szCs w:val="24"/>
          </w:rPr>
          <w:t xml:space="preserve">ВАЖНО: </w:t>
        </w:r>
      </w:ins>
      <w:bookmarkStart w:id="2" w:name="_GoBack"/>
      <w:r w:rsidR="00E84085" w:rsidRPr="00213393">
        <w:rPr>
          <w:b/>
          <w:sz w:val="24"/>
          <w:szCs w:val="24"/>
        </w:rPr>
        <w:t xml:space="preserve">Крайните получатели </w:t>
      </w:r>
      <w:del w:id="3" w:author="Author">
        <w:r w:rsidR="00E84085" w:rsidRPr="00213393" w:rsidDel="00213393">
          <w:rPr>
            <w:b/>
            <w:sz w:val="24"/>
            <w:szCs w:val="24"/>
          </w:rPr>
          <w:delText xml:space="preserve">могат да </w:delText>
        </w:r>
      </w:del>
      <w:r w:rsidR="00E84085" w:rsidRPr="00213393">
        <w:rPr>
          <w:b/>
          <w:sz w:val="24"/>
          <w:szCs w:val="24"/>
        </w:rPr>
        <w:t xml:space="preserve">не провеждат процедура за избор на изпълнител с публична покана, </w:t>
      </w:r>
      <w:ins w:id="4" w:author="Author">
        <w:r w:rsidR="00B95AB3">
          <w:rPr>
            <w:b/>
            <w:sz w:val="24"/>
            <w:szCs w:val="24"/>
          </w:rPr>
          <w:t>съгласно</w:t>
        </w:r>
      </w:ins>
      <w:del w:id="5" w:author="Author">
        <w:r w:rsidR="00E84085" w:rsidRPr="00213393" w:rsidDel="00213393">
          <w:rPr>
            <w:b/>
            <w:sz w:val="24"/>
            <w:szCs w:val="24"/>
          </w:rPr>
          <w:delText>ако</w:delText>
        </w:r>
        <w:r w:rsidR="00E84085" w:rsidRPr="00213393" w:rsidDel="00B95AB3">
          <w:rPr>
            <w:b/>
            <w:sz w:val="24"/>
            <w:szCs w:val="24"/>
          </w:rPr>
          <w:delText xml:space="preserve"> попадат в хипотезата на</w:delText>
        </w:r>
      </w:del>
      <w:r w:rsidR="00E84085" w:rsidRPr="00213393">
        <w:rPr>
          <w:b/>
          <w:sz w:val="24"/>
          <w:szCs w:val="24"/>
        </w:rPr>
        <w:t xml:space="preserve"> чл. 3, ал. 2</w:t>
      </w:r>
      <w:ins w:id="6" w:author="Author">
        <w:r w:rsidR="00213393" w:rsidRPr="00213393">
          <w:rPr>
            <w:b/>
            <w:sz w:val="24"/>
            <w:szCs w:val="24"/>
          </w:rPr>
          <w:t>,</w:t>
        </w:r>
      </w:ins>
      <w:r w:rsidR="00E84085" w:rsidRPr="00213393">
        <w:rPr>
          <w:b/>
          <w:sz w:val="24"/>
          <w:szCs w:val="24"/>
        </w:rPr>
        <w:t xml:space="preserve"> </w:t>
      </w:r>
      <w:ins w:id="7" w:author="Author">
        <w:r w:rsidR="00213393" w:rsidRPr="00213393">
          <w:rPr>
            <w:b/>
            <w:sz w:val="24"/>
            <w:szCs w:val="24"/>
          </w:rPr>
          <w:t xml:space="preserve">т. 4 </w:t>
        </w:r>
      </w:ins>
      <w:r w:rsidR="00E84085" w:rsidRPr="00213393">
        <w:rPr>
          <w:b/>
          <w:sz w:val="24"/>
          <w:szCs w:val="24"/>
        </w:rPr>
        <w:t>на ПМС 80 от 9 май 2022 г.</w:t>
      </w:r>
      <w:del w:id="8" w:author="Author">
        <w:r w:rsidR="00E84085" w:rsidRPr="00213393" w:rsidDel="00B95AB3">
          <w:rPr>
            <w:b/>
            <w:sz w:val="24"/>
            <w:szCs w:val="24"/>
          </w:rPr>
          <w:delText xml:space="preserve"> или при промяна на приложимата нормативна уредба</w:delText>
        </w:r>
      </w:del>
      <w:ins w:id="9" w:author="Author">
        <w:r w:rsidRPr="00377E79">
          <w:rPr>
            <w:b/>
            <w:sz w:val="24"/>
            <w:szCs w:val="24"/>
          </w:rPr>
          <w:t>, когато конкретният изпълнител е изрично посочен в проекта, оценен от Европейската комисия</w:t>
        </w:r>
      </w:ins>
      <w:r w:rsidR="00E84085" w:rsidRPr="00213393">
        <w:rPr>
          <w:b/>
          <w:sz w:val="24"/>
          <w:szCs w:val="24"/>
        </w:rPr>
        <w:t>.</w:t>
      </w:r>
      <w:bookmarkEnd w:id="2"/>
    </w:p>
    <w:p w:rsidR="00F37EBE" w:rsidRPr="00850E58" w:rsidRDefault="00DC70E2"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bookmarkStart w:id="10" w:name="_Hlk106530639"/>
      <w:r w:rsidRPr="00850E58">
        <w:rPr>
          <w:sz w:val="24"/>
          <w:szCs w:val="24"/>
        </w:rPr>
        <w:t>С</w:t>
      </w:r>
      <w:r w:rsidR="00F37EBE" w:rsidRPr="00850E58">
        <w:rPr>
          <w:sz w:val="24"/>
          <w:szCs w:val="24"/>
        </w:rPr>
        <w:t xml:space="preserve"> оглед гарантиране спазването на принципите за добро стопанско управление, определяне реалистичността на разходите и осигуряване на ефективност, ефикасност и икономичност при разходването на средствата, както и спазване на принципите за публичност и прозрачност, свободна и лоялна конкуренция и равнопоставеност и недопускане на дискриминация при разходването на средствата, </w:t>
      </w:r>
      <w:r w:rsidR="00980824" w:rsidRPr="00850E58">
        <w:rPr>
          <w:sz w:val="24"/>
          <w:szCs w:val="24"/>
        </w:rPr>
        <w:t>п</w:t>
      </w:r>
      <w:r w:rsidR="00196DA6" w:rsidRPr="00850E58">
        <w:rPr>
          <w:sz w:val="24"/>
          <w:szCs w:val="24"/>
        </w:rPr>
        <w:t xml:space="preserve">ри </w:t>
      </w:r>
      <w:r w:rsidR="005C7132" w:rsidRPr="00850E58">
        <w:rPr>
          <w:sz w:val="24"/>
          <w:szCs w:val="24"/>
        </w:rPr>
        <w:t>възлагане на дейности по инвестиции от крайни получатели</w:t>
      </w:r>
      <w:r w:rsidR="00517290" w:rsidRPr="00850E58">
        <w:rPr>
          <w:sz w:val="24"/>
          <w:szCs w:val="24"/>
        </w:rPr>
        <w:t xml:space="preserve">, </w:t>
      </w:r>
      <w:r w:rsidR="00517290" w:rsidRPr="00850E58">
        <w:rPr>
          <w:b/>
          <w:sz w:val="24"/>
          <w:szCs w:val="24"/>
        </w:rPr>
        <w:t>за които финансирането от Механизма съставлява сума, по-малка или равна на 50 на сто от общата сума на одобрената инвестиция</w:t>
      </w:r>
      <w:r w:rsidR="00196DA6" w:rsidRPr="00850E58">
        <w:rPr>
          <w:sz w:val="24"/>
          <w:szCs w:val="24"/>
        </w:rPr>
        <w:t xml:space="preserve">, </w:t>
      </w:r>
      <w:r w:rsidR="00F37EBE" w:rsidRPr="00850E58">
        <w:rPr>
          <w:sz w:val="24"/>
          <w:szCs w:val="24"/>
        </w:rPr>
        <w:t>Структурата по наблюдение и докладване (</w:t>
      </w:r>
      <w:r w:rsidR="005C7132" w:rsidRPr="00850E58">
        <w:rPr>
          <w:sz w:val="24"/>
          <w:szCs w:val="24"/>
        </w:rPr>
        <w:t>СНД</w:t>
      </w:r>
      <w:r w:rsidR="00F37EBE" w:rsidRPr="00850E58">
        <w:rPr>
          <w:sz w:val="24"/>
          <w:szCs w:val="24"/>
        </w:rPr>
        <w:t>)</w:t>
      </w:r>
      <w:r w:rsidR="009B7BB6" w:rsidRPr="00850E58">
        <w:rPr>
          <w:sz w:val="24"/>
          <w:szCs w:val="24"/>
        </w:rPr>
        <w:t xml:space="preserve"> ще изисква</w:t>
      </w:r>
      <w:r w:rsidR="00F37EBE" w:rsidRPr="00850E58">
        <w:rPr>
          <w:sz w:val="24"/>
          <w:szCs w:val="24"/>
        </w:rPr>
        <w:t xml:space="preserve"> следното:</w:t>
      </w:r>
    </w:p>
    <w:p w:rsidR="00014887" w:rsidRPr="00850E58" w:rsidRDefault="00F37EBE" w:rsidP="00344501">
      <w:pPr>
        <w:pBdr>
          <w:top w:val="single" w:sz="4" w:space="1" w:color="auto"/>
          <w:left w:val="single" w:sz="4" w:space="1" w:color="auto"/>
          <w:bottom w:val="single" w:sz="4" w:space="1" w:color="auto"/>
          <w:right w:val="single" w:sz="4" w:space="1" w:color="auto"/>
        </w:pBdr>
        <w:spacing w:after="120" w:line="240" w:lineRule="auto"/>
        <w:jc w:val="both"/>
        <w:rPr>
          <w:b/>
          <w:sz w:val="24"/>
          <w:szCs w:val="24"/>
        </w:rPr>
      </w:pPr>
      <w:r w:rsidRPr="00850E58">
        <w:rPr>
          <w:sz w:val="24"/>
          <w:szCs w:val="24"/>
        </w:rPr>
        <w:t>-</w:t>
      </w:r>
      <w:r w:rsidR="009B7BB6" w:rsidRPr="00850E58">
        <w:rPr>
          <w:sz w:val="24"/>
          <w:szCs w:val="24"/>
        </w:rPr>
        <w:t xml:space="preserve"> в случаите</w:t>
      </w:r>
      <w:r w:rsidR="009257D9" w:rsidRPr="00850E58">
        <w:rPr>
          <w:sz w:val="24"/>
          <w:szCs w:val="24"/>
        </w:rPr>
        <w:t>,</w:t>
      </w:r>
      <w:r w:rsidR="009B7BB6" w:rsidRPr="00850E58">
        <w:rPr>
          <w:sz w:val="24"/>
          <w:szCs w:val="24"/>
        </w:rPr>
        <w:t xml:space="preserve"> когато</w:t>
      </w:r>
      <w:r w:rsidR="00196DA6" w:rsidRPr="00850E58">
        <w:rPr>
          <w:sz w:val="24"/>
          <w:szCs w:val="24"/>
        </w:rPr>
        <w:t xml:space="preserve"> предвидената стойност за </w:t>
      </w:r>
      <w:r w:rsidR="00F850D5" w:rsidRPr="00850E58">
        <w:rPr>
          <w:sz w:val="24"/>
          <w:szCs w:val="24"/>
        </w:rPr>
        <w:t>определяне на изпълнител</w:t>
      </w:r>
      <w:r w:rsidR="004A5172" w:rsidRPr="00850E58">
        <w:rPr>
          <w:sz w:val="24"/>
          <w:szCs w:val="24"/>
        </w:rPr>
        <w:t xml:space="preserve"> с </w:t>
      </w:r>
      <w:r w:rsidR="00817287" w:rsidRPr="00850E58">
        <w:rPr>
          <w:sz w:val="24"/>
          <w:szCs w:val="24"/>
        </w:rPr>
        <w:t xml:space="preserve">обект </w:t>
      </w:r>
      <w:r w:rsidR="004A5172" w:rsidRPr="00850E58">
        <w:rPr>
          <w:sz w:val="24"/>
          <w:szCs w:val="24"/>
        </w:rPr>
        <w:t>„</w:t>
      </w:r>
      <w:r w:rsidR="00196DA6" w:rsidRPr="00850E58">
        <w:rPr>
          <w:sz w:val="24"/>
          <w:szCs w:val="24"/>
        </w:rPr>
        <w:t>доставки</w:t>
      </w:r>
      <w:r w:rsidR="00817287" w:rsidRPr="00850E58">
        <w:rPr>
          <w:sz w:val="24"/>
          <w:szCs w:val="24"/>
        </w:rPr>
        <w:t>“</w:t>
      </w:r>
      <w:r w:rsidR="00196DA6" w:rsidRPr="00850E58">
        <w:rPr>
          <w:sz w:val="24"/>
          <w:szCs w:val="24"/>
        </w:rPr>
        <w:t xml:space="preserve"> или </w:t>
      </w:r>
      <w:r w:rsidR="00817287" w:rsidRPr="00850E58">
        <w:rPr>
          <w:sz w:val="24"/>
          <w:szCs w:val="24"/>
        </w:rPr>
        <w:t>„</w:t>
      </w:r>
      <w:r w:rsidR="00196DA6" w:rsidRPr="00850E58">
        <w:rPr>
          <w:sz w:val="24"/>
          <w:szCs w:val="24"/>
        </w:rPr>
        <w:t>услуги</w:t>
      </w:r>
      <w:r w:rsidR="004A5172" w:rsidRPr="00850E58">
        <w:rPr>
          <w:sz w:val="24"/>
          <w:szCs w:val="24"/>
        </w:rPr>
        <w:t>“</w:t>
      </w:r>
      <w:r w:rsidR="00196DA6" w:rsidRPr="00850E58">
        <w:rPr>
          <w:sz w:val="24"/>
          <w:szCs w:val="24"/>
        </w:rPr>
        <w:t xml:space="preserve">, в т.ч. съфинансирането от страна на </w:t>
      </w:r>
      <w:r w:rsidR="00EF4B77" w:rsidRPr="00850E58">
        <w:rPr>
          <w:sz w:val="24"/>
          <w:szCs w:val="24"/>
        </w:rPr>
        <w:t>крайния получател</w:t>
      </w:r>
      <w:r w:rsidR="00196DA6" w:rsidRPr="00850E58">
        <w:rPr>
          <w:sz w:val="24"/>
          <w:szCs w:val="24"/>
        </w:rPr>
        <w:t xml:space="preserve"> без данък върху добавената стойност е</w:t>
      </w:r>
      <w:r w:rsidR="00196DA6" w:rsidRPr="00850E58">
        <w:rPr>
          <w:b/>
          <w:sz w:val="24"/>
          <w:szCs w:val="24"/>
        </w:rPr>
        <w:t xml:space="preserve"> </w:t>
      </w:r>
      <w:r w:rsidR="00B516CA" w:rsidRPr="00850E58">
        <w:rPr>
          <w:sz w:val="24"/>
          <w:szCs w:val="24"/>
        </w:rPr>
        <w:t xml:space="preserve">равна </w:t>
      </w:r>
      <w:r w:rsidR="00B516CA" w:rsidRPr="00850E58">
        <w:rPr>
          <w:b/>
          <w:sz w:val="24"/>
          <w:szCs w:val="24"/>
        </w:rPr>
        <w:t xml:space="preserve">или по-висока от </w:t>
      </w:r>
      <w:r w:rsidR="00F15447" w:rsidRPr="00850E58">
        <w:rPr>
          <w:b/>
          <w:sz w:val="24"/>
          <w:szCs w:val="24"/>
        </w:rPr>
        <w:t xml:space="preserve">273 812 </w:t>
      </w:r>
      <w:r w:rsidR="00B516CA" w:rsidRPr="00850E58">
        <w:rPr>
          <w:b/>
          <w:sz w:val="24"/>
          <w:szCs w:val="24"/>
        </w:rPr>
        <w:t>лв. без ДДС</w:t>
      </w:r>
      <w:r w:rsidR="00980824" w:rsidRPr="00850E58">
        <w:rPr>
          <w:b/>
          <w:sz w:val="24"/>
          <w:szCs w:val="24"/>
        </w:rPr>
        <w:t xml:space="preserve"> (140</w:t>
      </w:r>
      <w:r w:rsidR="00980824" w:rsidRPr="00850E58">
        <w:rPr>
          <w:b/>
          <w:sz w:val="24"/>
          <w:szCs w:val="24"/>
          <w:lang w:val="en-US"/>
        </w:rPr>
        <w:t> </w:t>
      </w:r>
      <w:r w:rsidR="00980824" w:rsidRPr="00850E58">
        <w:rPr>
          <w:b/>
          <w:sz w:val="24"/>
          <w:szCs w:val="24"/>
        </w:rPr>
        <w:t>000 евро</w:t>
      </w:r>
      <w:r w:rsidR="009257D9" w:rsidRPr="00850E58">
        <w:rPr>
          <w:b/>
          <w:sz w:val="24"/>
          <w:szCs w:val="24"/>
        </w:rPr>
        <w:t>), кр</w:t>
      </w:r>
      <w:r w:rsidR="00326C0D" w:rsidRPr="00850E58">
        <w:rPr>
          <w:b/>
          <w:sz w:val="24"/>
          <w:szCs w:val="24"/>
        </w:rPr>
        <w:t xml:space="preserve">айните получатели </w:t>
      </w:r>
      <w:r w:rsidR="000A2D4B" w:rsidRPr="00850E58">
        <w:rPr>
          <w:b/>
          <w:sz w:val="24"/>
          <w:szCs w:val="24"/>
        </w:rPr>
        <w:t xml:space="preserve">да </w:t>
      </w:r>
      <w:r w:rsidR="00B516CA" w:rsidRPr="00850E58">
        <w:rPr>
          <w:b/>
          <w:sz w:val="24"/>
          <w:szCs w:val="24"/>
        </w:rPr>
        <w:t xml:space="preserve">прилагат реда за провеждане на процедура на избор чрез публична покана по реда на ПМС </w:t>
      </w:r>
      <w:r w:rsidR="009B0DD3" w:rsidRPr="00850E58">
        <w:rPr>
          <w:rFonts w:cstheme="minorHAnsi"/>
          <w:b/>
          <w:sz w:val="24"/>
          <w:szCs w:val="24"/>
        </w:rPr>
        <w:t>№</w:t>
      </w:r>
      <w:r w:rsidR="009B0DD3" w:rsidRPr="00850E58">
        <w:rPr>
          <w:b/>
          <w:sz w:val="24"/>
          <w:szCs w:val="24"/>
        </w:rPr>
        <w:t xml:space="preserve"> </w:t>
      </w:r>
      <w:r w:rsidR="00E319D9" w:rsidRPr="00850E58">
        <w:rPr>
          <w:b/>
          <w:sz w:val="24"/>
          <w:szCs w:val="24"/>
        </w:rPr>
        <w:t>8</w:t>
      </w:r>
      <w:r w:rsidR="00B516CA" w:rsidRPr="00850E58">
        <w:rPr>
          <w:b/>
          <w:sz w:val="24"/>
          <w:szCs w:val="24"/>
        </w:rPr>
        <w:t>0/0</w:t>
      </w:r>
      <w:r w:rsidR="00E319D9" w:rsidRPr="00850E58">
        <w:rPr>
          <w:b/>
          <w:sz w:val="24"/>
          <w:szCs w:val="24"/>
        </w:rPr>
        <w:t>9</w:t>
      </w:r>
      <w:r w:rsidR="00B516CA" w:rsidRPr="00850E58">
        <w:rPr>
          <w:b/>
          <w:sz w:val="24"/>
          <w:szCs w:val="24"/>
        </w:rPr>
        <w:t>.0</w:t>
      </w:r>
      <w:r w:rsidR="00E319D9" w:rsidRPr="00850E58">
        <w:rPr>
          <w:b/>
          <w:sz w:val="24"/>
          <w:szCs w:val="24"/>
        </w:rPr>
        <w:t>5</w:t>
      </w:r>
      <w:r w:rsidR="00B516CA" w:rsidRPr="00850E58">
        <w:rPr>
          <w:b/>
          <w:sz w:val="24"/>
          <w:szCs w:val="24"/>
        </w:rPr>
        <w:t>.20</w:t>
      </w:r>
      <w:r w:rsidR="00E319D9" w:rsidRPr="00850E58">
        <w:rPr>
          <w:b/>
          <w:sz w:val="24"/>
          <w:szCs w:val="24"/>
        </w:rPr>
        <w:t>22</w:t>
      </w:r>
      <w:r w:rsidR="00B516CA" w:rsidRPr="00850E58">
        <w:rPr>
          <w:b/>
          <w:sz w:val="24"/>
          <w:szCs w:val="24"/>
        </w:rPr>
        <w:t xml:space="preserve"> г.</w:t>
      </w:r>
      <w:bookmarkEnd w:id="10"/>
    </w:p>
    <w:p w:rsidR="00176F97" w:rsidRPr="00850E58" w:rsidRDefault="00F37EBE" w:rsidP="00344501">
      <w:pPr>
        <w:pBdr>
          <w:top w:val="single" w:sz="4" w:space="1" w:color="auto"/>
          <w:left w:val="single" w:sz="4" w:space="1" w:color="auto"/>
          <w:bottom w:val="single" w:sz="4" w:space="1" w:color="auto"/>
          <w:right w:val="single" w:sz="4" w:space="1" w:color="auto"/>
        </w:pBdr>
        <w:spacing w:after="120" w:line="240" w:lineRule="auto"/>
        <w:jc w:val="both"/>
        <w:rPr>
          <w:b/>
          <w:sz w:val="24"/>
          <w:szCs w:val="24"/>
        </w:rPr>
      </w:pPr>
      <w:r w:rsidRPr="00850E58">
        <w:rPr>
          <w:sz w:val="24"/>
          <w:szCs w:val="24"/>
        </w:rPr>
        <w:t>-</w:t>
      </w:r>
      <w:r w:rsidR="00176F97" w:rsidRPr="00850E58">
        <w:rPr>
          <w:sz w:val="24"/>
          <w:szCs w:val="24"/>
        </w:rPr>
        <w:t xml:space="preserve"> в случаите, когато предвидената стойност за определяне на изпълнител с предмет „доставки или услуги“, в т.ч. съфинансирането от страна на крайния получател/кандидата за БФП, без данък върху добавената стойност </w:t>
      </w:r>
      <w:r w:rsidR="00176F97" w:rsidRPr="00850E58">
        <w:rPr>
          <w:b/>
          <w:sz w:val="24"/>
          <w:szCs w:val="24"/>
        </w:rPr>
        <w:t>е по-ниска от 273 812 лв. към първичните платежни документи да се приложат поне 2 (две) съпоставими оферти,</w:t>
      </w:r>
      <w:r w:rsidR="00176F97" w:rsidRPr="00850E58">
        <w:rPr>
          <w:sz w:val="24"/>
          <w:szCs w:val="24"/>
        </w:rPr>
        <w:t xml:space="preserve"> каталози, разпечатки от официални интернет страници на производители/доставчици или комбинация от посочените, съдържащи цена, характеристика/функционалност/описание, които не противоречат на заложените в договор</w:t>
      </w:r>
      <w:r w:rsidRPr="00850E58">
        <w:rPr>
          <w:sz w:val="24"/>
          <w:szCs w:val="24"/>
        </w:rPr>
        <w:t>а</w:t>
      </w:r>
      <w:r w:rsidR="00176F97" w:rsidRPr="00850E58">
        <w:rPr>
          <w:sz w:val="24"/>
          <w:szCs w:val="24"/>
        </w:rPr>
        <w:t xml:space="preserve"> за финанс</w:t>
      </w:r>
      <w:r w:rsidRPr="00850E58">
        <w:rPr>
          <w:sz w:val="24"/>
          <w:szCs w:val="24"/>
        </w:rPr>
        <w:t>иране</w:t>
      </w:r>
      <w:r w:rsidR="00176F97" w:rsidRPr="00850E58">
        <w:rPr>
          <w:sz w:val="24"/>
          <w:szCs w:val="24"/>
        </w:rPr>
        <w:t xml:space="preserve">. </w:t>
      </w:r>
      <w:r w:rsidR="009B0DD3" w:rsidRPr="00850E58">
        <w:rPr>
          <w:sz w:val="24"/>
          <w:szCs w:val="24"/>
        </w:rPr>
        <w:t>Крайните получатели (</w:t>
      </w:r>
      <w:r w:rsidR="00176F97" w:rsidRPr="00850E58">
        <w:rPr>
          <w:sz w:val="24"/>
          <w:szCs w:val="24"/>
        </w:rPr>
        <w:t>КП</w:t>
      </w:r>
      <w:r w:rsidR="009B0DD3" w:rsidRPr="00850E58">
        <w:rPr>
          <w:sz w:val="24"/>
          <w:szCs w:val="24"/>
        </w:rPr>
        <w:t>)</w:t>
      </w:r>
      <w:r w:rsidR="00176F97" w:rsidRPr="00850E58">
        <w:rPr>
          <w:sz w:val="24"/>
          <w:szCs w:val="24"/>
        </w:rPr>
        <w:t>/кандидатите за БФП прилагат и обосновка в свободен текст за направения избор на база на събраните оферти, каталози, разпечатки от официални интернет страници.</w:t>
      </w:r>
    </w:p>
    <w:tbl>
      <w:tblPr>
        <w:tblStyle w:val="TableGrid"/>
        <w:tblW w:w="0" w:type="auto"/>
        <w:tblInd w:w="66" w:type="dxa"/>
        <w:tblLook w:val="04A0" w:firstRow="1" w:lastRow="0" w:firstColumn="1" w:lastColumn="0" w:noHBand="0" w:noVBand="1"/>
      </w:tblPr>
      <w:tblGrid>
        <w:gridCol w:w="3058"/>
        <w:gridCol w:w="3122"/>
        <w:gridCol w:w="3100"/>
      </w:tblGrid>
      <w:tr w:rsidR="00176F97" w:rsidRPr="00850E58" w:rsidTr="00176F97">
        <w:tc>
          <w:tcPr>
            <w:tcW w:w="3099" w:type="dxa"/>
            <w:shd w:val="clear" w:color="auto" w:fill="BFBFBF" w:themeFill="background1" w:themeFillShade="BF"/>
          </w:tcPr>
          <w:p w:rsidR="00176F97" w:rsidRPr="00850E58" w:rsidRDefault="00517290" w:rsidP="00BB7B7F">
            <w:pPr>
              <w:spacing w:after="120"/>
              <w:jc w:val="center"/>
              <w:rPr>
                <w:b/>
                <w:sz w:val="24"/>
                <w:szCs w:val="24"/>
              </w:rPr>
            </w:pPr>
            <w:r w:rsidRPr="00850E58">
              <w:rPr>
                <w:b/>
                <w:sz w:val="24"/>
                <w:szCs w:val="24"/>
              </w:rPr>
              <w:t>Обект</w:t>
            </w:r>
          </w:p>
        </w:tc>
        <w:tc>
          <w:tcPr>
            <w:tcW w:w="3165" w:type="dxa"/>
            <w:shd w:val="clear" w:color="auto" w:fill="BFBFBF" w:themeFill="background1" w:themeFillShade="BF"/>
          </w:tcPr>
          <w:p w:rsidR="00176F97" w:rsidRPr="00850E58" w:rsidRDefault="00176F97" w:rsidP="00BB7B7F">
            <w:pPr>
              <w:spacing w:after="120"/>
              <w:jc w:val="center"/>
              <w:rPr>
                <w:b/>
                <w:sz w:val="24"/>
                <w:szCs w:val="24"/>
              </w:rPr>
            </w:pPr>
            <w:r w:rsidRPr="00850E58">
              <w:rPr>
                <w:b/>
                <w:sz w:val="24"/>
                <w:szCs w:val="24"/>
              </w:rPr>
              <w:t>Избор с публична покана</w:t>
            </w:r>
          </w:p>
        </w:tc>
        <w:tc>
          <w:tcPr>
            <w:tcW w:w="3134" w:type="dxa"/>
            <w:shd w:val="clear" w:color="auto" w:fill="BFBFBF" w:themeFill="background1" w:themeFillShade="BF"/>
          </w:tcPr>
          <w:p w:rsidR="00176F97" w:rsidRPr="00850E58" w:rsidRDefault="00176F97" w:rsidP="00BB7B7F">
            <w:pPr>
              <w:spacing w:after="120"/>
              <w:jc w:val="center"/>
              <w:rPr>
                <w:b/>
                <w:sz w:val="24"/>
                <w:szCs w:val="24"/>
              </w:rPr>
            </w:pPr>
            <w:r w:rsidRPr="00850E58">
              <w:rPr>
                <w:b/>
                <w:sz w:val="24"/>
                <w:szCs w:val="24"/>
              </w:rPr>
              <w:t xml:space="preserve">Поне 2 (две) съпоставими оферти, каталози, разпечатки от официални </w:t>
            </w:r>
            <w:r w:rsidRPr="00850E58">
              <w:rPr>
                <w:b/>
                <w:sz w:val="24"/>
                <w:szCs w:val="24"/>
              </w:rPr>
              <w:lastRenderedPageBreak/>
              <w:t>интернет страници или комбинация от посочените</w:t>
            </w:r>
          </w:p>
        </w:tc>
      </w:tr>
      <w:tr w:rsidR="00176F97" w:rsidRPr="00850E58" w:rsidTr="00176F97">
        <w:tc>
          <w:tcPr>
            <w:tcW w:w="3099" w:type="dxa"/>
          </w:tcPr>
          <w:p w:rsidR="00176F97" w:rsidRPr="00850E58" w:rsidRDefault="00176F97" w:rsidP="00BB7B7F">
            <w:pPr>
              <w:spacing w:after="120"/>
              <w:jc w:val="center"/>
              <w:rPr>
                <w:b/>
                <w:sz w:val="24"/>
                <w:szCs w:val="24"/>
              </w:rPr>
            </w:pPr>
            <w:r w:rsidRPr="00850E58">
              <w:rPr>
                <w:b/>
                <w:sz w:val="24"/>
                <w:szCs w:val="24"/>
              </w:rPr>
              <w:lastRenderedPageBreak/>
              <w:t>Доставки или услуги</w:t>
            </w:r>
          </w:p>
        </w:tc>
        <w:tc>
          <w:tcPr>
            <w:tcW w:w="3165" w:type="dxa"/>
          </w:tcPr>
          <w:p w:rsidR="00176F97" w:rsidRPr="00850E58" w:rsidRDefault="00176F97" w:rsidP="00BB7B7F">
            <w:pPr>
              <w:spacing w:after="120"/>
              <w:jc w:val="center"/>
              <w:rPr>
                <w:b/>
                <w:sz w:val="24"/>
                <w:szCs w:val="24"/>
              </w:rPr>
            </w:pPr>
            <w:r w:rsidRPr="00850E58">
              <w:rPr>
                <w:b/>
                <w:sz w:val="24"/>
                <w:szCs w:val="24"/>
              </w:rPr>
              <w:t>≥ 273 812 лв.</w:t>
            </w:r>
          </w:p>
        </w:tc>
        <w:tc>
          <w:tcPr>
            <w:tcW w:w="3134" w:type="dxa"/>
          </w:tcPr>
          <w:p w:rsidR="00176F97" w:rsidRPr="00850E58" w:rsidRDefault="00176F97" w:rsidP="00BB7B7F">
            <w:pPr>
              <w:spacing w:after="120"/>
              <w:jc w:val="center"/>
              <w:rPr>
                <w:b/>
                <w:sz w:val="24"/>
                <w:szCs w:val="24"/>
              </w:rPr>
            </w:pPr>
            <w:r w:rsidRPr="00850E58">
              <w:rPr>
                <w:b/>
                <w:sz w:val="24"/>
                <w:szCs w:val="24"/>
              </w:rPr>
              <w:t>&lt; 273 812 лв.</w:t>
            </w:r>
          </w:p>
        </w:tc>
      </w:tr>
    </w:tbl>
    <w:p w:rsidR="00176F97" w:rsidRPr="00850E58" w:rsidRDefault="00176F97"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p>
    <w:p w:rsidR="005E6DEA" w:rsidRPr="00850E58" w:rsidRDefault="00742A41"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50E58">
        <w:rPr>
          <w:sz w:val="24"/>
          <w:szCs w:val="24"/>
        </w:rPr>
        <w:t xml:space="preserve">С цел извършване на навременни проверки от страна на СНД и избягване на забавяния при проверките на финансово-техническите отчети, крайните получатели трябва да предоставят </w:t>
      </w:r>
      <w:r w:rsidR="00214A2C" w:rsidRPr="00850E58">
        <w:rPr>
          <w:sz w:val="24"/>
          <w:szCs w:val="24"/>
        </w:rPr>
        <w:t xml:space="preserve">за проверка </w:t>
      </w:r>
      <w:r w:rsidR="003A6344" w:rsidRPr="00850E58">
        <w:rPr>
          <w:sz w:val="24"/>
          <w:szCs w:val="24"/>
        </w:rPr>
        <w:t>на СНД документацията за възлагане непосредствено (не по-късно от 5 работни дни) след осъществения избор</w:t>
      </w:r>
      <w:r w:rsidR="002F73EE" w:rsidRPr="00850E58">
        <w:rPr>
          <w:sz w:val="24"/>
          <w:szCs w:val="24"/>
        </w:rPr>
        <w:t xml:space="preserve"> </w:t>
      </w:r>
      <w:r w:rsidR="004A4DFC" w:rsidRPr="00850E58">
        <w:rPr>
          <w:sz w:val="24"/>
          <w:szCs w:val="24"/>
        </w:rPr>
        <w:t>и сключването на договор (</w:t>
      </w:r>
      <w:r w:rsidR="00BB48C6" w:rsidRPr="00850E58">
        <w:rPr>
          <w:sz w:val="24"/>
          <w:szCs w:val="24"/>
        </w:rPr>
        <w:t>при наличие на такъв</w:t>
      </w:r>
      <w:r w:rsidR="004A4DFC" w:rsidRPr="00850E58">
        <w:rPr>
          <w:sz w:val="24"/>
          <w:szCs w:val="24"/>
        </w:rPr>
        <w:t xml:space="preserve">) </w:t>
      </w:r>
      <w:r w:rsidR="002F73EE" w:rsidRPr="00850E58">
        <w:rPr>
          <w:sz w:val="24"/>
          <w:szCs w:val="24"/>
        </w:rPr>
        <w:t xml:space="preserve">чрез </w:t>
      </w:r>
      <w:r w:rsidR="00691DE5" w:rsidRPr="00850E58">
        <w:rPr>
          <w:sz w:val="24"/>
          <w:szCs w:val="24"/>
        </w:rPr>
        <w:t>Информационната система за Механизма (ИСМ) - Информационната система за управление и наблюдение на средствата от ЕС в България 2020 (ИСУН 2020), раздел „Национален план за възстановяване и устойчивост“ (НПВУ)</w:t>
      </w:r>
      <w:r w:rsidR="002F73EE" w:rsidRPr="00850E58">
        <w:rPr>
          <w:sz w:val="24"/>
          <w:szCs w:val="24"/>
        </w:rPr>
        <w:t>.</w:t>
      </w:r>
    </w:p>
    <w:p w:rsidR="009257D9" w:rsidRPr="00850E58" w:rsidRDefault="00F54E9F"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50E58">
        <w:rPr>
          <w:sz w:val="24"/>
          <w:szCs w:val="24"/>
        </w:rPr>
        <w:t>СНД</w:t>
      </w:r>
      <w:r w:rsidR="008036F2" w:rsidRPr="00850E58">
        <w:rPr>
          <w:sz w:val="24"/>
          <w:szCs w:val="24"/>
        </w:rPr>
        <w:t xml:space="preserve"> ще извършва задължителен последващ контрол </w:t>
      </w:r>
      <w:r w:rsidR="008B0083" w:rsidRPr="00850E58">
        <w:rPr>
          <w:sz w:val="24"/>
          <w:szCs w:val="24"/>
        </w:rPr>
        <w:t xml:space="preserve">(в случай че към този момент вече не е бил осъществен контрол) </w:t>
      </w:r>
      <w:r w:rsidR="008036F2" w:rsidRPr="00850E58">
        <w:rPr>
          <w:sz w:val="24"/>
          <w:szCs w:val="24"/>
        </w:rPr>
        <w:t xml:space="preserve">за спазване на правилата за </w:t>
      </w:r>
      <w:r w:rsidR="00071FAB" w:rsidRPr="00850E58">
        <w:rPr>
          <w:sz w:val="24"/>
          <w:szCs w:val="24"/>
        </w:rPr>
        <w:t xml:space="preserve">възлагане </w:t>
      </w:r>
      <w:r w:rsidR="00D211E3" w:rsidRPr="00850E58">
        <w:rPr>
          <w:sz w:val="24"/>
          <w:szCs w:val="24"/>
        </w:rPr>
        <w:t xml:space="preserve">по реда на </w:t>
      </w:r>
      <w:r w:rsidR="00530756" w:rsidRPr="00850E58">
        <w:rPr>
          <w:sz w:val="24"/>
          <w:szCs w:val="24"/>
        </w:rPr>
        <w:t xml:space="preserve">ПМС </w:t>
      </w:r>
      <w:r w:rsidR="009B0DD3" w:rsidRPr="00850E58">
        <w:rPr>
          <w:sz w:val="24"/>
          <w:szCs w:val="24"/>
        </w:rPr>
        <w:t>№</w:t>
      </w:r>
      <w:r w:rsidR="009B0DD3" w:rsidRPr="00850E58">
        <w:rPr>
          <w:b/>
          <w:sz w:val="24"/>
          <w:szCs w:val="24"/>
        </w:rPr>
        <w:t xml:space="preserve"> </w:t>
      </w:r>
      <w:r w:rsidR="00530756" w:rsidRPr="00850E58">
        <w:rPr>
          <w:sz w:val="24"/>
          <w:szCs w:val="24"/>
        </w:rPr>
        <w:t>80/09.05.2022 г</w:t>
      </w:r>
      <w:r w:rsidR="008036F2" w:rsidRPr="00850E58">
        <w:rPr>
          <w:sz w:val="24"/>
          <w:szCs w:val="24"/>
        </w:rPr>
        <w:t>.</w:t>
      </w:r>
    </w:p>
    <w:p w:rsidR="008330AD" w:rsidRPr="00850E58" w:rsidRDefault="008036F2"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50E58">
        <w:rPr>
          <w:sz w:val="24"/>
          <w:szCs w:val="24"/>
        </w:rPr>
        <w:t xml:space="preserve">В процеса на изпълнение на сключените договори за </w:t>
      </w:r>
      <w:r w:rsidR="009257D9" w:rsidRPr="00850E58">
        <w:rPr>
          <w:sz w:val="24"/>
          <w:szCs w:val="24"/>
        </w:rPr>
        <w:t>финансиране</w:t>
      </w:r>
      <w:r w:rsidRPr="00850E58">
        <w:rPr>
          <w:sz w:val="24"/>
          <w:szCs w:val="24"/>
        </w:rPr>
        <w:t xml:space="preserve">, </w:t>
      </w:r>
      <w:r w:rsidR="0056665A" w:rsidRPr="00850E58">
        <w:rPr>
          <w:sz w:val="24"/>
          <w:szCs w:val="24"/>
        </w:rPr>
        <w:t>СНД</w:t>
      </w:r>
      <w:r w:rsidRPr="00850E58">
        <w:rPr>
          <w:sz w:val="24"/>
          <w:szCs w:val="24"/>
        </w:rPr>
        <w:t xml:space="preserve"> ще осъществява предварителен контрол за спазване на правилата за избор на изпълнители </w:t>
      </w:r>
      <w:r w:rsidR="0056665A" w:rsidRPr="00850E58">
        <w:rPr>
          <w:sz w:val="24"/>
          <w:szCs w:val="24"/>
        </w:rPr>
        <w:t xml:space="preserve">по реда на ПМС </w:t>
      </w:r>
      <w:r w:rsidR="009B0DD3" w:rsidRPr="00850E58">
        <w:rPr>
          <w:rFonts w:cstheme="minorHAnsi"/>
          <w:sz w:val="24"/>
          <w:szCs w:val="24"/>
        </w:rPr>
        <w:t>№</w:t>
      </w:r>
      <w:r w:rsidR="009B0DD3" w:rsidRPr="00850E58">
        <w:rPr>
          <w:b/>
          <w:sz w:val="24"/>
          <w:szCs w:val="24"/>
        </w:rPr>
        <w:t xml:space="preserve"> </w:t>
      </w:r>
      <w:r w:rsidR="0056665A" w:rsidRPr="00850E58">
        <w:rPr>
          <w:sz w:val="24"/>
          <w:szCs w:val="24"/>
        </w:rPr>
        <w:t xml:space="preserve">80/09.05.2022 г. </w:t>
      </w:r>
      <w:r w:rsidRPr="00850E58">
        <w:rPr>
          <w:sz w:val="24"/>
          <w:szCs w:val="24"/>
        </w:rPr>
        <w:t xml:space="preserve">от страна на </w:t>
      </w:r>
      <w:r w:rsidR="0056665A" w:rsidRPr="00850E58">
        <w:rPr>
          <w:sz w:val="24"/>
          <w:szCs w:val="24"/>
        </w:rPr>
        <w:t xml:space="preserve">крайните получатели, </w:t>
      </w:r>
      <w:r w:rsidRPr="00850E58">
        <w:rPr>
          <w:sz w:val="24"/>
          <w:szCs w:val="24"/>
        </w:rPr>
        <w:t xml:space="preserve">единствено в случаите, в които </w:t>
      </w:r>
      <w:r w:rsidR="00EA51F9" w:rsidRPr="00850E58">
        <w:rPr>
          <w:sz w:val="24"/>
          <w:szCs w:val="24"/>
        </w:rPr>
        <w:t xml:space="preserve">крайният получател </w:t>
      </w:r>
      <w:r w:rsidRPr="00850E58">
        <w:rPr>
          <w:sz w:val="24"/>
          <w:szCs w:val="24"/>
        </w:rPr>
        <w:t>изрично е изявил желание за това.</w:t>
      </w:r>
      <w:r w:rsidR="00F147A0" w:rsidRPr="00850E58">
        <w:rPr>
          <w:sz w:val="24"/>
          <w:szCs w:val="24"/>
        </w:rPr>
        <w:t xml:space="preserve"> Предварителния</w:t>
      </w:r>
      <w:r w:rsidR="007A1046" w:rsidRPr="00850E58">
        <w:rPr>
          <w:sz w:val="24"/>
          <w:szCs w:val="24"/>
        </w:rPr>
        <w:t>т</w:t>
      </w:r>
      <w:r w:rsidR="00F147A0" w:rsidRPr="00850E58">
        <w:rPr>
          <w:sz w:val="24"/>
          <w:szCs w:val="24"/>
        </w:rPr>
        <w:t xml:space="preserve"> контрол</w:t>
      </w:r>
      <w:r w:rsidR="00FD54AB" w:rsidRPr="00850E58">
        <w:rPr>
          <w:sz w:val="24"/>
          <w:szCs w:val="24"/>
        </w:rPr>
        <w:t xml:space="preserve"> м</w:t>
      </w:r>
      <w:r w:rsidR="00F147A0" w:rsidRPr="00850E58">
        <w:rPr>
          <w:sz w:val="24"/>
          <w:szCs w:val="24"/>
        </w:rPr>
        <w:t>оже да се осъществява и на всеки от етапите на процедурата (условно наречени: документация, протокол и договор).</w:t>
      </w:r>
    </w:p>
    <w:p w:rsidR="00176F97" w:rsidRPr="00850E58" w:rsidRDefault="008330AD"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50E58">
        <w:rPr>
          <w:sz w:val="24"/>
          <w:szCs w:val="24"/>
        </w:rPr>
        <w:t xml:space="preserve">В случай че кандидатът реши да пристъпи към изпълнение на дейностите по проекта след подаване на </w:t>
      </w:r>
      <w:r w:rsidR="00C45A51" w:rsidRPr="00850E58">
        <w:rPr>
          <w:sz w:val="24"/>
          <w:szCs w:val="24"/>
        </w:rPr>
        <w:t xml:space="preserve">предложението за изпълнение на инвестиция </w:t>
      </w:r>
      <w:r w:rsidRPr="00850E58">
        <w:rPr>
          <w:sz w:val="24"/>
          <w:szCs w:val="24"/>
        </w:rPr>
        <w:t>и преди сключване на договор</w:t>
      </w:r>
      <w:r w:rsidR="008320B4" w:rsidRPr="00850E58">
        <w:rPr>
          <w:sz w:val="24"/>
          <w:szCs w:val="24"/>
        </w:rPr>
        <w:t>а</w:t>
      </w:r>
      <w:r w:rsidRPr="00850E58">
        <w:rPr>
          <w:sz w:val="24"/>
          <w:szCs w:val="24"/>
        </w:rPr>
        <w:t xml:space="preserve"> за </w:t>
      </w:r>
      <w:r w:rsidR="008320B4" w:rsidRPr="00850E58">
        <w:rPr>
          <w:sz w:val="24"/>
          <w:szCs w:val="24"/>
        </w:rPr>
        <w:t>финансиране</w:t>
      </w:r>
      <w:r w:rsidRPr="00850E58">
        <w:rPr>
          <w:sz w:val="24"/>
          <w:szCs w:val="24"/>
        </w:rPr>
        <w:t xml:space="preserve"> (при сключване на такъв), документите за провеждане на процедурите за избор на изпълнител (с Публична покана, когато е приложимо) се </w:t>
      </w:r>
      <w:r w:rsidR="00C85C74" w:rsidRPr="00850E58">
        <w:rPr>
          <w:sz w:val="24"/>
          <w:szCs w:val="24"/>
        </w:rPr>
        <w:t xml:space="preserve">публикуват в </w:t>
      </w:r>
      <w:r w:rsidR="00691DE5" w:rsidRPr="00850E58">
        <w:rPr>
          <w:sz w:val="24"/>
          <w:szCs w:val="24"/>
        </w:rPr>
        <w:t>ИСМ-ИСУН 2020, раздел НПВУ</w:t>
      </w:r>
      <w:r w:rsidR="00C85C74" w:rsidRPr="00850E58">
        <w:rPr>
          <w:sz w:val="24"/>
          <w:szCs w:val="24"/>
        </w:rPr>
        <w:t xml:space="preserve"> при спазване на изискванията</w:t>
      </w:r>
      <w:r w:rsidR="002F681B" w:rsidRPr="00850E58">
        <w:t xml:space="preserve"> </w:t>
      </w:r>
      <w:r w:rsidR="00E17C75" w:rsidRPr="00850E58">
        <w:t xml:space="preserve">на </w:t>
      </w:r>
      <w:r w:rsidR="002F681B" w:rsidRPr="00850E58">
        <w:rPr>
          <w:sz w:val="24"/>
          <w:szCs w:val="24"/>
        </w:rPr>
        <w:t xml:space="preserve">чл. 5 и чл. 9, ал. 2 от ПМС </w:t>
      </w:r>
      <w:r w:rsidR="009B0DD3" w:rsidRPr="00850E58">
        <w:rPr>
          <w:sz w:val="24"/>
          <w:szCs w:val="24"/>
        </w:rPr>
        <w:t xml:space="preserve">№ </w:t>
      </w:r>
      <w:r w:rsidR="002F681B" w:rsidRPr="00850E58">
        <w:rPr>
          <w:sz w:val="24"/>
          <w:szCs w:val="24"/>
        </w:rPr>
        <w:t xml:space="preserve">80/09.05.2022 г. </w:t>
      </w:r>
      <w:r w:rsidRPr="00850E58">
        <w:rPr>
          <w:sz w:val="24"/>
          <w:szCs w:val="24"/>
        </w:rPr>
        <w:t xml:space="preserve">При този вид изпълнение на дейности кандидатите следва да имат предвид, че ако </w:t>
      </w:r>
      <w:r w:rsidR="00C45A51" w:rsidRPr="00850E58">
        <w:rPr>
          <w:sz w:val="24"/>
          <w:szCs w:val="24"/>
        </w:rPr>
        <w:t xml:space="preserve">предложението за изпълнение на инвестиция </w:t>
      </w:r>
      <w:r w:rsidRPr="00850E58">
        <w:rPr>
          <w:sz w:val="24"/>
          <w:szCs w:val="24"/>
        </w:rPr>
        <w:t>не бъде одобрено за финансиране, разходите които са направени по отношение на дейностите, за които е приложено предварително изпълнение, няма да бъдат възстановени.</w:t>
      </w:r>
    </w:p>
    <w:p w:rsidR="008036F2" w:rsidRPr="00850E58" w:rsidRDefault="008036F2" w:rsidP="00344501">
      <w:pPr>
        <w:pBdr>
          <w:top w:val="single" w:sz="4" w:space="1" w:color="auto"/>
          <w:left w:val="single" w:sz="4" w:space="1" w:color="auto"/>
          <w:bottom w:val="single" w:sz="4" w:space="1" w:color="auto"/>
          <w:right w:val="single" w:sz="4" w:space="1" w:color="auto"/>
        </w:pBdr>
        <w:spacing w:after="120" w:line="240" w:lineRule="auto"/>
        <w:jc w:val="both"/>
        <w:rPr>
          <w:iCs/>
          <w:sz w:val="24"/>
          <w:szCs w:val="24"/>
        </w:rPr>
      </w:pPr>
      <w:r w:rsidRPr="00850E58">
        <w:rPr>
          <w:sz w:val="24"/>
          <w:szCs w:val="24"/>
        </w:rPr>
        <w:t xml:space="preserve">При подготовката на </w:t>
      </w:r>
      <w:r w:rsidR="00C45A51" w:rsidRPr="00850E58">
        <w:rPr>
          <w:sz w:val="24"/>
          <w:szCs w:val="24"/>
        </w:rPr>
        <w:t xml:space="preserve">предложенията за изпълнение на инвестиции </w:t>
      </w:r>
      <w:r w:rsidRPr="00850E58">
        <w:rPr>
          <w:sz w:val="24"/>
          <w:szCs w:val="24"/>
        </w:rPr>
        <w:t>кандидатите следва да съобразят необходимостта от прилагане на процедури за избор на изпълнител</w:t>
      </w:r>
      <w:r w:rsidRPr="00850E58">
        <w:rPr>
          <w:iCs/>
          <w:sz w:val="24"/>
          <w:szCs w:val="24"/>
        </w:rPr>
        <w:t xml:space="preserve">. </w:t>
      </w:r>
    </w:p>
    <w:p w:rsidR="00B67237" w:rsidRPr="00850E58" w:rsidRDefault="008036F2" w:rsidP="00344501">
      <w:pPr>
        <w:pBdr>
          <w:top w:val="single" w:sz="4" w:space="1" w:color="auto"/>
          <w:left w:val="single" w:sz="4" w:space="1" w:color="auto"/>
          <w:bottom w:val="single" w:sz="4" w:space="1" w:color="auto"/>
          <w:right w:val="single" w:sz="4" w:space="1" w:color="auto"/>
        </w:pBdr>
        <w:spacing w:after="120" w:line="240" w:lineRule="auto"/>
        <w:jc w:val="both"/>
        <w:rPr>
          <w:iCs/>
          <w:sz w:val="24"/>
          <w:szCs w:val="24"/>
        </w:rPr>
      </w:pPr>
      <w:r w:rsidRPr="00850E58">
        <w:rPr>
          <w:iCs/>
          <w:sz w:val="24"/>
          <w:szCs w:val="24"/>
        </w:rPr>
        <w:t xml:space="preserve">При провеждане на процедурата/ите за избора на изпълнител/и, </w:t>
      </w:r>
      <w:r w:rsidR="005F37ED" w:rsidRPr="00850E58">
        <w:rPr>
          <w:iCs/>
          <w:sz w:val="24"/>
          <w:szCs w:val="24"/>
        </w:rPr>
        <w:t xml:space="preserve">крайният получател </w:t>
      </w:r>
      <w:r w:rsidRPr="00850E58">
        <w:rPr>
          <w:iCs/>
          <w:sz w:val="24"/>
          <w:szCs w:val="24"/>
        </w:rPr>
        <w:t>следва да спазва принципа на свободна и лоялна конкуренция и да прилага подходящи мерки за избягване предотвратяването, ограничаването или нарушаването на конкуренцията.</w:t>
      </w:r>
    </w:p>
    <w:p w:rsidR="004941AE" w:rsidRPr="00850E58" w:rsidRDefault="00BF42B9" w:rsidP="004941AE">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 xml:space="preserve">Възможно най-рано </w:t>
      </w:r>
      <w:r w:rsidR="00C6659A" w:rsidRPr="00850E58">
        <w:rPr>
          <w:rFonts w:cstheme="minorHAnsi"/>
          <w:sz w:val="24"/>
          <w:szCs w:val="24"/>
        </w:rPr>
        <w:t>и не по-късно от един месец от влизане в сила на договора за финансиране</w:t>
      </w:r>
      <w:r w:rsidR="007B1156" w:rsidRPr="00850E58">
        <w:rPr>
          <w:rFonts w:cstheme="minorHAnsi"/>
          <w:sz w:val="24"/>
          <w:szCs w:val="24"/>
        </w:rPr>
        <w:t xml:space="preserve">, </w:t>
      </w:r>
      <w:r w:rsidR="00C6659A" w:rsidRPr="00850E58">
        <w:rPr>
          <w:rFonts w:cstheme="minorHAnsi"/>
          <w:sz w:val="24"/>
          <w:szCs w:val="24"/>
        </w:rPr>
        <w:t>крайните получатели</w:t>
      </w:r>
      <w:r w:rsidR="007B1156" w:rsidRPr="00850E58">
        <w:rPr>
          <w:rFonts w:cstheme="minorHAnsi"/>
          <w:sz w:val="24"/>
          <w:szCs w:val="24"/>
        </w:rPr>
        <w:t xml:space="preserve"> следва да представ</w:t>
      </w:r>
      <w:r w:rsidR="00C6659A" w:rsidRPr="00850E58">
        <w:rPr>
          <w:rFonts w:cstheme="minorHAnsi"/>
          <w:sz w:val="24"/>
          <w:szCs w:val="24"/>
        </w:rPr>
        <w:t>ят</w:t>
      </w:r>
      <w:r w:rsidR="007B1156" w:rsidRPr="00850E58">
        <w:rPr>
          <w:rFonts w:cstheme="minorHAnsi"/>
          <w:sz w:val="24"/>
          <w:szCs w:val="24"/>
        </w:rPr>
        <w:t xml:space="preserve"> за съгласуване</w:t>
      </w:r>
      <w:r w:rsidR="007B1156" w:rsidRPr="00850E58" w:rsidDel="00F43F13">
        <w:rPr>
          <w:rFonts w:cstheme="minorHAnsi"/>
          <w:sz w:val="24"/>
          <w:szCs w:val="24"/>
        </w:rPr>
        <w:t xml:space="preserve"> </w:t>
      </w:r>
      <w:r w:rsidR="007B1156" w:rsidRPr="00850E58">
        <w:rPr>
          <w:rFonts w:cstheme="minorHAnsi"/>
          <w:sz w:val="24"/>
          <w:szCs w:val="24"/>
        </w:rPr>
        <w:t xml:space="preserve">от </w:t>
      </w:r>
      <w:r w:rsidR="00C95F11" w:rsidRPr="00850E58">
        <w:rPr>
          <w:rFonts w:cstheme="minorHAnsi"/>
          <w:sz w:val="24"/>
          <w:szCs w:val="24"/>
        </w:rPr>
        <w:t xml:space="preserve">страна на </w:t>
      </w:r>
      <w:r w:rsidR="00B6210C" w:rsidRPr="00850E58">
        <w:rPr>
          <w:rFonts w:cstheme="minorHAnsi"/>
          <w:sz w:val="24"/>
          <w:szCs w:val="24"/>
        </w:rPr>
        <w:lastRenderedPageBreak/>
        <w:t xml:space="preserve">Структурата </w:t>
      </w:r>
      <w:r w:rsidR="00C95F11" w:rsidRPr="00850E58">
        <w:rPr>
          <w:rFonts w:cstheme="minorHAnsi"/>
          <w:sz w:val="24"/>
          <w:szCs w:val="24"/>
        </w:rPr>
        <w:t>за наблюдение и докладване</w:t>
      </w:r>
      <w:r w:rsidR="007B1156" w:rsidRPr="00850E58">
        <w:rPr>
          <w:rFonts w:cstheme="minorHAnsi"/>
          <w:sz w:val="24"/>
          <w:szCs w:val="24"/>
        </w:rPr>
        <w:t xml:space="preserve"> </w:t>
      </w:r>
      <w:r w:rsidR="00C95F11" w:rsidRPr="00850E58">
        <w:rPr>
          <w:rFonts w:cstheme="minorHAnsi"/>
          <w:sz w:val="24"/>
          <w:szCs w:val="24"/>
        </w:rPr>
        <w:t xml:space="preserve">(СНД) </w:t>
      </w:r>
      <w:r w:rsidR="007B1156" w:rsidRPr="00850E58">
        <w:rPr>
          <w:rFonts w:cstheme="minorHAnsi"/>
          <w:sz w:val="24"/>
          <w:szCs w:val="24"/>
        </w:rPr>
        <w:t>план на процедурите за избор на изпълнител</w:t>
      </w:r>
      <w:r w:rsidR="008D53A6" w:rsidRPr="00850E58">
        <w:rPr>
          <w:rFonts w:cstheme="minorHAnsi"/>
          <w:sz w:val="24"/>
          <w:szCs w:val="24"/>
        </w:rPr>
        <w:t xml:space="preserve">, които ще се проведат по реда на ПМС </w:t>
      </w:r>
      <w:r w:rsidR="009B0DD3" w:rsidRPr="00850E58">
        <w:rPr>
          <w:rFonts w:cstheme="minorHAnsi"/>
          <w:sz w:val="24"/>
          <w:szCs w:val="24"/>
        </w:rPr>
        <w:t xml:space="preserve">№ </w:t>
      </w:r>
      <w:r w:rsidR="008D53A6" w:rsidRPr="00850E58">
        <w:rPr>
          <w:rFonts w:cstheme="minorHAnsi"/>
          <w:sz w:val="24"/>
          <w:szCs w:val="24"/>
        </w:rPr>
        <w:t>80 от май 2022 г</w:t>
      </w:r>
      <w:r w:rsidR="007B1156" w:rsidRPr="00850E58">
        <w:rPr>
          <w:rFonts w:cstheme="minorHAnsi"/>
          <w:sz w:val="24"/>
          <w:szCs w:val="24"/>
        </w:rPr>
        <w:t xml:space="preserve">. Съгласуването на плана от </w:t>
      </w:r>
      <w:r w:rsidR="00C95F11" w:rsidRPr="00850E58">
        <w:rPr>
          <w:rFonts w:cstheme="minorHAnsi"/>
          <w:sz w:val="24"/>
          <w:szCs w:val="24"/>
        </w:rPr>
        <w:t>СНД</w:t>
      </w:r>
      <w:r w:rsidR="007B1156" w:rsidRPr="00850E58">
        <w:rPr>
          <w:rFonts w:cstheme="minorHAnsi"/>
          <w:sz w:val="24"/>
          <w:szCs w:val="24"/>
        </w:rPr>
        <w:t xml:space="preserve"> се извършва с оглед на това да бъде постигната </w:t>
      </w:r>
      <w:r w:rsidR="00C95F11" w:rsidRPr="00850E58">
        <w:rPr>
          <w:rFonts w:cstheme="minorHAnsi"/>
          <w:sz w:val="24"/>
          <w:szCs w:val="24"/>
        </w:rPr>
        <w:t xml:space="preserve">по-висока </w:t>
      </w:r>
      <w:r w:rsidR="007B1156" w:rsidRPr="00850E58">
        <w:rPr>
          <w:rFonts w:cstheme="minorHAnsi"/>
          <w:sz w:val="24"/>
          <w:szCs w:val="24"/>
        </w:rPr>
        <w:t xml:space="preserve">увереност, че при </w:t>
      </w:r>
      <w:r w:rsidR="00962A55" w:rsidRPr="00850E58">
        <w:rPr>
          <w:rFonts w:cstheme="minorHAnsi"/>
          <w:sz w:val="24"/>
          <w:szCs w:val="24"/>
        </w:rPr>
        <w:t xml:space="preserve">възлагането на </w:t>
      </w:r>
      <w:r w:rsidR="007B1156" w:rsidRPr="00850E58">
        <w:rPr>
          <w:rFonts w:cstheme="minorHAnsi"/>
          <w:sz w:val="24"/>
          <w:szCs w:val="24"/>
        </w:rPr>
        <w:t>дейности</w:t>
      </w:r>
      <w:r w:rsidR="008625FE" w:rsidRPr="00850E58">
        <w:rPr>
          <w:rFonts w:cstheme="minorHAnsi"/>
          <w:sz w:val="24"/>
          <w:szCs w:val="24"/>
        </w:rPr>
        <w:t>,</w:t>
      </w:r>
      <w:r w:rsidR="007B1156" w:rsidRPr="00850E58">
        <w:rPr>
          <w:rFonts w:cstheme="minorHAnsi"/>
          <w:sz w:val="24"/>
          <w:szCs w:val="24"/>
        </w:rPr>
        <w:t xml:space="preserve"> </w:t>
      </w:r>
      <w:r w:rsidR="00C95F11" w:rsidRPr="00850E58">
        <w:rPr>
          <w:rFonts w:cstheme="minorHAnsi"/>
          <w:sz w:val="24"/>
          <w:szCs w:val="24"/>
        </w:rPr>
        <w:t>крайните получатели</w:t>
      </w:r>
      <w:r w:rsidR="007B1156" w:rsidRPr="00850E58">
        <w:rPr>
          <w:rFonts w:cstheme="minorHAnsi"/>
          <w:sz w:val="24"/>
          <w:szCs w:val="24"/>
        </w:rPr>
        <w:t xml:space="preserve"> ще приложат правилн</w:t>
      </w:r>
      <w:r w:rsidR="00AB37E2" w:rsidRPr="00850E58">
        <w:rPr>
          <w:rFonts w:cstheme="minorHAnsi"/>
          <w:sz w:val="24"/>
          <w:szCs w:val="24"/>
        </w:rPr>
        <w:t xml:space="preserve">о реда на възлагане по </w:t>
      </w:r>
      <w:r w:rsidR="00C95F11" w:rsidRPr="00850E58">
        <w:rPr>
          <w:rFonts w:cstheme="minorHAnsi"/>
          <w:sz w:val="24"/>
          <w:szCs w:val="24"/>
        </w:rPr>
        <w:t xml:space="preserve">ПМС </w:t>
      </w:r>
      <w:r w:rsidR="009B0DD3" w:rsidRPr="00850E58">
        <w:rPr>
          <w:rFonts w:cstheme="minorHAnsi"/>
          <w:sz w:val="24"/>
          <w:szCs w:val="24"/>
        </w:rPr>
        <w:t xml:space="preserve">№ </w:t>
      </w:r>
      <w:r w:rsidR="00C925C5" w:rsidRPr="00850E58">
        <w:rPr>
          <w:rFonts w:cstheme="minorHAnsi"/>
          <w:sz w:val="24"/>
          <w:szCs w:val="24"/>
        </w:rPr>
        <w:t>80 от май 2022 г</w:t>
      </w:r>
      <w:r w:rsidR="007B1156" w:rsidRPr="00850E58">
        <w:rPr>
          <w:rFonts w:cstheme="minorHAnsi"/>
          <w:sz w:val="24"/>
          <w:szCs w:val="24"/>
        </w:rPr>
        <w:t>.</w:t>
      </w:r>
      <w:r w:rsidR="007A1046" w:rsidRPr="00850E58">
        <w:rPr>
          <w:rFonts w:cstheme="minorHAnsi"/>
          <w:sz w:val="24"/>
          <w:szCs w:val="24"/>
        </w:rPr>
        <w:t xml:space="preserve"> </w:t>
      </w:r>
      <w:r w:rsidR="00C925C5" w:rsidRPr="00850E58">
        <w:rPr>
          <w:rFonts w:cstheme="minorHAnsi"/>
          <w:sz w:val="24"/>
          <w:szCs w:val="24"/>
        </w:rPr>
        <w:t xml:space="preserve">Крайните получатели са длъжни да уведомят </w:t>
      </w:r>
      <w:r w:rsidR="00B6210C" w:rsidRPr="00850E58">
        <w:rPr>
          <w:rFonts w:cstheme="minorHAnsi"/>
          <w:sz w:val="24"/>
          <w:szCs w:val="24"/>
        </w:rPr>
        <w:t xml:space="preserve">СНД чрез </w:t>
      </w:r>
      <w:r w:rsidR="00154E0F" w:rsidRPr="00850E58">
        <w:rPr>
          <w:rFonts w:cstheme="minorHAnsi"/>
          <w:sz w:val="24"/>
          <w:szCs w:val="24"/>
        </w:rPr>
        <w:t>ИСМ-ИСУН 2020, раздел НПВУ</w:t>
      </w:r>
      <w:r w:rsidR="00B6210C" w:rsidRPr="00850E58">
        <w:rPr>
          <w:rFonts w:cstheme="minorHAnsi"/>
          <w:sz w:val="24"/>
          <w:szCs w:val="24"/>
        </w:rPr>
        <w:t xml:space="preserve">, </w:t>
      </w:r>
      <w:r w:rsidR="002704C5" w:rsidRPr="00850E58">
        <w:rPr>
          <w:rFonts w:cstheme="minorHAnsi"/>
          <w:sz w:val="24"/>
          <w:szCs w:val="24"/>
        </w:rPr>
        <w:t>с</w:t>
      </w:r>
      <w:r w:rsidR="00B6210C" w:rsidRPr="00850E58">
        <w:rPr>
          <w:rFonts w:cstheme="minorHAnsi"/>
          <w:sz w:val="24"/>
          <w:szCs w:val="24"/>
        </w:rPr>
        <w:t xml:space="preserve"> което да </w:t>
      </w:r>
      <w:r w:rsidR="0056784C" w:rsidRPr="00850E58">
        <w:rPr>
          <w:rFonts w:cstheme="minorHAnsi"/>
          <w:sz w:val="24"/>
          <w:szCs w:val="24"/>
        </w:rPr>
        <w:t xml:space="preserve">сигнализират, </w:t>
      </w:r>
      <w:r w:rsidR="007B1156" w:rsidRPr="00850E58">
        <w:rPr>
          <w:rFonts w:cstheme="minorHAnsi"/>
          <w:sz w:val="24"/>
          <w:szCs w:val="24"/>
        </w:rPr>
        <w:t xml:space="preserve">че </w:t>
      </w:r>
      <w:r w:rsidR="002704C5" w:rsidRPr="00850E58">
        <w:rPr>
          <w:rFonts w:cstheme="minorHAnsi"/>
          <w:sz w:val="24"/>
          <w:szCs w:val="24"/>
        </w:rPr>
        <w:t xml:space="preserve">са въведени </w:t>
      </w:r>
      <w:r w:rsidR="007B1156" w:rsidRPr="00850E58">
        <w:rPr>
          <w:rFonts w:cstheme="minorHAnsi"/>
          <w:sz w:val="24"/>
          <w:szCs w:val="24"/>
        </w:rPr>
        <w:t>актуалнит</w:t>
      </w:r>
      <w:r w:rsidR="002704C5" w:rsidRPr="00850E58">
        <w:rPr>
          <w:rFonts w:cstheme="minorHAnsi"/>
          <w:sz w:val="24"/>
          <w:szCs w:val="24"/>
        </w:rPr>
        <w:t>е</w:t>
      </w:r>
      <w:r w:rsidR="007B1156" w:rsidRPr="00850E58">
        <w:rPr>
          <w:rFonts w:cstheme="minorHAnsi"/>
          <w:sz w:val="24"/>
          <w:szCs w:val="24"/>
        </w:rPr>
        <w:t xml:space="preserve"> планирани процедури за избор на изпълнител. </w:t>
      </w:r>
      <w:r w:rsidR="0011234B" w:rsidRPr="00850E58">
        <w:rPr>
          <w:rFonts w:cstheme="minorHAnsi"/>
          <w:sz w:val="24"/>
          <w:szCs w:val="24"/>
        </w:rPr>
        <w:t>СНД може да изиска коригиране на планираното</w:t>
      </w:r>
      <w:r w:rsidR="005C172E" w:rsidRPr="00850E58">
        <w:rPr>
          <w:rFonts w:cstheme="minorHAnsi"/>
          <w:sz w:val="24"/>
          <w:szCs w:val="24"/>
        </w:rPr>
        <w:t xml:space="preserve">, така че да се избегне ситуация на нарушаване на изискванията на </w:t>
      </w:r>
      <w:r w:rsidR="00972238" w:rsidRPr="00850E58">
        <w:rPr>
          <w:rFonts w:cstheme="minorHAnsi"/>
          <w:sz w:val="24"/>
          <w:szCs w:val="24"/>
        </w:rPr>
        <w:t>нормативната уредба</w:t>
      </w:r>
      <w:r w:rsidR="005C172E" w:rsidRPr="00850E58">
        <w:rPr>
          <w:rFonts w:cstheme="minorHAnsi"/>
          <w:sz w:val="24"/>
          <w:szCs w:val="24"/>
        </w:rPr>
        <w:t>.</w:t>
      </w:r>
    </w:p>
    <w:p w:rsidR="00B61532" w:rsidRPr="00850E58" w:rsidRDefault="00B61532"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p>
    <w:p w:rsidR="00160F54" w:rsidRPr="00850E58" w:rsidRDefault="00160F54"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b/>
          <w:sz w:val="24"/>
          <w:szCs w:val="24"/>
        </w:rPr>
      </w:pPr>
      <w:r w:rsidRPr="00850E58">
        <w:rPr>
          <w:rFonts w:cstheme="minorHAnsi"/>
          <w:b/>
          <w:sz w:val="24"/>
          <w:szCs w:val="24"/>
        </w:rPr>
        <w:t>1.2</w:t>
      </w:r>
      <w:r w:rsidR="00A302A9" w:rsidRPr="00850E58">
        <w:rPr>
          <w:rFonts w:cstheme="minorHAnsi"/>
          <w:b/>
          <w:sz w:val="24"/>
          <w:szCs w:val="24"/>
        </w:rPr>
        <w:t xml:space="preserve">. </w:t>
      </w:r>
      <w:r w:rsidR="002677AF" w:rsidRPr="00850E58">
        <w:rPr>
          <w:rFonts w:cstheme="minorHAnsi"/>
          <w:b/>
          <w:sz w:val="24"/>
          <w:szCs w:val="24"/>
        </w:rPr>
        <w:t>Общи правила</w:t>
      </w:r>
      <w:r w:rsidR="00AC3F64" w:rsidRPr="00850E58">
        <w:rPr>
          <w:rFonts w:cstheme="minorHAnsi"/>
          <w:b/>
          <w:sz w:val="24"/>
          <w:szCs w:val="24"/>
        </w:rPr>
        <w:t xml:space="preserve"> и изисквания</w:t>
      </w:r>
    </w:p>
    <w:p w:rsidR="00DF7F7A" w:rsidRPr="00850E58" w:rsidRDefault="00DF7F7A"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Правата и задълженията, които възникват за </w:t>
      </w:r>
      <w:r w:rsidR="00326C0D" w:rsidRPr="00850E58">
        <w:rPr>
          <w:sz w:val="24"/>
          <w:szCs w:val="24"/>
        </w:rPr>
        <w:t>крайните получатели</w:t>
      </w:r>
      <w:r w:rsidR="00AA1359" w:rsidRPr="00850E58">
        <w:rPr>
          <w:sz w:val="24"/>
          <w:szCs w:val="24"/>
        </w:rPr>
        <w:t>,</w:t>
      </w:r>
      <w:r w:rsidRPr="00850E58">
        <w:rPr>
          <w:sz w:val="24"/>
          <w:szCs w:val="24"/>
        </w:rPr>
        <w:t xml:space="preserve"> са описани в приложения образец на </w:t>
      </w:r>
      <w:r w:rsidR="002F3D98" w:rsidRPr="00850E58">
        <w:rPr>
          <w:sz w:val="24"/>
          <w:szCs w:val="24"/>
        </w:rPr>
        <w:t>д</w:t>
      </w:r>
      <w:r w:rsidRPr="00850E58">
        <w:rPr>
          <w:sz w:val="24"/>
          <w:szCs w:val="24"/>
        </w:rPr>
        <w:t xml:space="preserve">оговор за </w:t>
      </w:r>
      <w:r w:rsidR="006009F9" w:rsidRPr="00850E58">
        <w:rPr>
          <w:sz w:val="24"/>
          <w:szCs w:val="24"/>
        </w:rPr>
        <w:t>финансиране</w:t>
      </w:r>
      <w:r w:rsidRPr="00850E58">
        <w:rPr>
          <w:sz w:val="24"/>
          <w:szCs w:val="24"/>
        </w:rPr>
        <w:t xml:space="preserve"> (Приложение </w:t>
      </w:r>
      <w:r w:rsidR="006D5396" w:rsidRPr="00850E58">
        <w:rPr>
          <w:sz w:val="24"/>
          <w:szCs w:val="24"/>
        </w:rPr>
        <w:t>I</w:t>
      </w:r>
      <w:r w:rsidR="004438ED" w:rsidRPr="00850E58">
        <w:rPr>
          <w:sz w:val="24"/>
          <w:szCs w:val="24"/>
        </w:rPr>
        <w:t xml:space="preserve">) </w:t>
      </w:r>
      <w:r w:rsidRPr="00850E58">
        <w:rPr>
          <w:sz w:val="24"/>
          <w:szCs w:val="24"/>
        </w:rPr>
        <w:t xml:space="preserve">и Общите условия към </w:t>
      </w:r>
      <w:r w:rsidR="003A1675" w:rsidRPr="00850E58">
        <w:rPr>
          <w:sz w:val="24"/>
          <w:szCs w:val="24"/>
        </w:rPr>
        <w:t>него</w:t>
      </w:r>
      <w:r w:rsidR="00BC0D7C" w:rsidRPr="00850E58">
        <w:rPr>
          <w:sz w:val="24"/>
          <w:szCs w:val="24"/>
        </w:rPr>
        <w:t xml:space="preserve"> (Приложение </w:t>
      </w:r>
      <w:r w:rsidR="006D5396" w:rsidRPr="00850E58">
        <w:rPr>
          <w:sz w:val="24"/>
          <w:szCs w:val="24"/>
        </w:rPr>
        <w:t>II</w:t>
      </w:r>
      <w:r w:rsidRPr="00850E58">
        <w:rPr>
          <w:sz w:val="24"/>
          <w:szCs w:val="24"/>
        </w:rPr>
        <w:t xml:space="preserve">). В процеса на изпълнение на проектите, </w:t>
      </w:r>
      <w:r w:rsidR="00326C0D" w:rsidRPr="00850E58">
        <w:rPr>
          <w:sz w:val="24"/>
          <w:szCs w:val="24"/>
        </w:rPr>
        <w:t xml:space="preserve">крайните получатели </w:t>
      </w:r>
      <w:r w:rsidRPr="00850E58">
        <w:rPr>
          <w:sz w:val="24"/>
          <w:szCs w:val="24"/>
        </w:rPr>
        <w:t xml:space="preserve">следва да се придържат към </w:t>
      </w:r>
      <w:r w:rsidR="003F3E1A" w:rsidRPr="00850E58">
        <w:rPr>
          <w:sz w:val="24"/>
          <w:szCs w:val="24"/>
        </w:rPr>
        <w:t xml:space="preserve">изискванията и указанията, публикувани от </w:t>
      </w:r>
      <w:r w:rsidR="003F3E1A" w:rsidRPr="00850E58">
        <w:rPr>
          <w:rFonts w:ascii="Verdana" w:hAnsi="Verdana"/>
          <w:sz w:val="20"/>
          <w:szCs w:val="20"/>
        </w:rPr>
        <w:t>СНД</w:t>
      </w:r>
      <w:r w:rsidRPr="00850E58">
        <w:rPr>
          <w:sz w:val="24"/>
          <w:szCs w:val="24"/>
        </w:rPr>
        <w:t>.</w:t>
      </w:r>
    </w:p>
    <w:p w:rsidR="00F279F3" w:rsidRPr="00850E58" w:rsidRDefault="00AF2CA8"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Ако </w:t>
      </w:r>
      <w:r w:rsidR="00A271D6" w:rsidRPr="00850E58">
        <w:rPr>
          <w:sz w:val="24"/>
          <w:szCs w:val="24"/>
        </w:rPr>
        <w:t xml:space="preserve">крайният получател </w:t>
      </w:r>
      <w:r w:rsidRPr="00850E58">
        <w:rPr>
          <w:sz w:val="24"/>
          <w:szCs w:val="24"/>
        </w:rPr>
        <w:t xml:space="preserve">не може да изпълни </w:t>
      </w:r>
      <w:r w:rsidR="00C85F71" w:rsidRPr="00850E58">
        <w:rPr>
          <w:sz w:val="24"/>
          <w:szCs w:val="24"/>
        </w:rPr>
        <w:t xml:space="preserve">изцяло или частично </w:t>
      </w:r>
      <w:r w:rsidRPr="00850E58">
        <w:rPr>
          <w:sz w:val="24"/>
          <w:szCs w:val="24"/>
        </w:rPr>
        <w:t>дейностите, заложени в</w:t>
      </w:r>
      <w:r w:rsidR="00533719" w:rsidRPr="00850E58">
        <w:rPr>
          <w:sz w:val="24"/>
          <w:szCs w:val="24"/>
        </w:rPr>
        <w:t xml:space="preserve"> </w:t>
      </w:r>
      <w:r w:rsidR="00F279F3" w:rsidRPr="00850E58">
        <w:rPr>
          <w:sz w:val="24"/>
          <w:szCs w:val="24"/>
        </w:rPr>
        <w:t>договора за финансиране</w:t>
      </w:r>
      <w:r w:rsidRPr="00850E58">
        <w:rPr>
          <w:sz w:val="24"/>
          <w:szCs w:val="24"/>
        </w:rPr>
        <w:t xml:space="preserve">, плащанията могат да не се извършат (цялостно или частично) в зависимост от невъзможността за изпълнение на задълженията от страна на </w:t>
      </w:r>
      <w:r w:rsidR="00F279F3" w:rsidRPr="00850E58">
        <w:rPr>
          <w:sz w:val="24"/>
          <w:szCs w:val="24"/>
        </w:rPr>
        <w:t>крайния получател</w:t>
      </w:r>
      <w:r w:rsidRPr="00850E58">
        <w:rPr>
          <w:sz w:val="24"/>
          <w:szCs w:val="24"/>
        </w:rPr>
        <w:t>.</w:t>
      </w:r>
      <w:r w:rsidR="00A271D6" w:rsidRPr="00850E58">
        <w:rPr>
          <w:sz w:val="24"/>
          <w:szCs w:val="24"/>
        </w:rPr>
        <w:t xml:space="preserve"> В тази връзка е възможно и изискване </w:t>
      </w:r>
      <w:r w:rsidR="00B3241D" w:rsidRPr="00850E58">
        <w:rPr>
          <w:sz w:val="24"/>
          <w:szCs w:val="24"/>
        </w:rPr>
        <w:t xml:space="preserve">на възстановяване </w:t>
      </w:r>
      <w:r w:rsidR="003E6930" w:rsidRPr="00850E58">
        <w:rPr>
          <w:sz w:val="24"/>
          <w:szCs w:val="24"/>
        </w:rPr>
        <w:t xml:space="preserve">в случаите </w:t>
      </w:r>
      <w:r w:rsidR="00A271D6" w:rsidRPr="00850E58">
        <w:rPr>
          <w:sz w:val="24"/>
          <w:szCs w:val="24"/>
        </w:rPr>
        <w:t>на вече разплатени средства.</w:t>
      </w:r>
    </w:p>
    <w:p w:rsidR="00AF2CA8" w:rsidRPr="00850E58" w:rsidRDefault="00C44EDD"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В случай че краен получател не успее да постигне заложени</w:t>
      </w:r>
      <w:r w:rsidR="002677AF" w:rsidRPr="00850E58">
        <w:rPr>
          <w:sz w:val="24"/>
          <w:szCs w:val="24"/>
        </w:rPr>
        <w:t>те резултати</w:t>
      </w:r>
      <w:r w:rsidR="001B2BC5" w:rsidRPr="00850E58">
        <w:rPr>
          <w:sz w:val="24"/>
          <w:szCs w:val="24"/>
        </w:rPr>
        <w:t xml:space="preserve"> </w:t>
      </w:r>
      <w:r w:rsidRPr="00850E58">
        <w:rPr>
          <w:sz w:val="24"/>
          <w:szCs w:val="24"/>
        </w:rPr>
        <w:t>(цялостно или частично), то СНД може да не извърши плащания или да изиска възстановяване на вече разплатени средства.</w:t>
      </w:r>
    </w:p>
    <w:p w:rsidR="001563E6" w:rsidRPr="00850E58" w:rsidRDefault="00AF2CA8"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Изменение на</w:t>
      </w:r>
      <w:r w:rsidR="004C65E6" w:rsidRPr="00850E58">
        <w:rPr>
          <w:sz w:val="24"/>
          <w:szCs w:val="24"/>
        </w:rPr>
        <w:t xml:space="preserve"> </w:t>
      </w:r>
      <w:r w:rsidRPr="00850E58">
        <w:rPr>
          <w:sz w:val="24"/>
          <w:szCs w:val="24"/>
        </w:rPr>
        <w:t xml:space="preserve">договор за </w:t>
      </w:r>
      <w:r w:rsidR="00E44712" w:rsidRPr="00850E58">
        <w:rPr>
          <w:sz w:val="24"/>
          <w:szCs w:val="24"/>
        </w:rPr>
        <w:t>финансиране</w:t>
      </w:r>
      <w:r w:rsidRPr="00850E58">
        <w:rPr>
          <w:sz w:val="24"/>
          <w:szCs w:val="24"/>
        </w:rPr>
        <w:t xml:space="preserve"> се извършва</w:t>
      </w:r>
      <w:r w:rsidR="00E44712" w:rsidRPr="00850E58">
        <w:rPr>
          <w:sz w:val="24"/>
          <w:szCs w:val="24"/>
        </w:rPr>
        <w:t xml:space="preserve">, при </w:t>
      </w:r>
      <w:r w:rsidR="005D3085" w:rsidRPr="00850E58">
        <w:rPr>
          <w:sz w:val="24"/>
          <w:szCs w:val="24"/>
        </w:rPr>
        <w:t xml:space="preserve">изрично </w:t>
      </w:r>
      <w:r w:rsidR="00E44712" w:rsidRPr="00850E58">
        <w:rPr>
          <w:sz w:val="24"/>
          <w:szCs w:val="24"/>
        </w:rPr>
        <w:t xml:space="preserve">съгласие и </w:t>
      </w:r>
      <w:r w:rsidR="005D3085" w:rsidRPr="00850E58">
        <w:rPr>
          <w:sz w:val="24"/>
          <w:szCs w:val="24"/>
        </w:rPr>
        <w:t xml:space="preserve">разрешение </w:t>
      </w:r>
      <w:r w:rsidR="00E44712" w:rsidRPr="00850E58">
        <w:rPr>
          <w:sz w:val="24"/>
          <w:szCs w:val="24"/>
        </w:rPr>
        <w:t xml:space="preserve"> </w:t>
      </w:r>
      <w:r w:rsidR="005D3085" w:rsidRPr="00850E58">
        <w:rPr>
          <w:sz w:val="24"/>
          <w:szCs w:val="24"/>
        </w:rPr>
        <w:t xml:space="preserve">от </w:t>
      </w:r>
      <w:r w:rsidR="00373624" w:rsidRPr="00850E58">
        <w:rPr>
          <w:sz w:val="24"/>
          <w:szCs w:val="24"/>
        </w:rPr>
        <w:t xml:space="preserve">страна на </w:t>
      </w:r>
      <w:r w:rsidR="00F1439F" w:rsidRPr="00850E58">
        <w:rPr>
          <w:sz w:val="24"/>
          <w:szCs w:val="24"/>
        </w:rPr>
        <w:t xml:space="preserve">СНД </w:t>
      </w:r>
      <w:r w:rsidR="005D3085" w:rsidRPr="00850E58">
        <w:rPr>
          <w:sz w:val="24"/>
          <w:szCs w:val="24"/>
        </w:rPr>
        <w:t xml:space="preserve">по реда </w:t>
      </w:r>
      <w:r w:rsidR="00CC73B4" w:rsidRPr="00850E58">
        <w:rPr>
          <w:sz w:val="24"/>
          <w:szCs w:val="24"/>
        </w:rPr>
        <w:t xml:space="preserve">и </w:t>
      </w:r>
      <w:r w:rsidR="00412460" w:rsidRPr="00850E58">
        <w:rPr>
          <w:sz w:val="24"/>
          <w:szCs w:val="24"/>
        </w:rPr>
        <w:t>изискванията</w:t>
      </w:r>
      <w:r w:rsidR="00CC73B4" w:rsidRPr="00850E58">
        <w:rPr>
          <w:sz w:val="24"/>
          <w:szCs w:val="24"/>
        </w:rPr>
        <w:t xml:space="preserve"> </w:t>
      </w:r>
      <w:r w:rsidR="005D3085" w:rsidRPr="00850E58">
        <w:rPr>
          <w:sz w:val="24"/>
          <w:szCs w:val="24"/>
        </w:rPr>
        <w:t xml:space="preserve">на чл. 8 от Общи условия към </w:t>
      </w:r>
      <w:r w:rsidR="00E44712" w:rsidRPr="00850E58">
        <w:rPr>
          <w:sz w:val="24"/>
          <w:szCs w:val="24"/>
        </w:rPr>
        <w:t>договорите за финансиране</w:t>
      </w:r>
      <w:r w:rsidR="00621933" w:rsidRPr="00850E58">
        <w:rPr>
          <w:sz w:val="24"/>
          <w:szCs w:val="24"/>
        </w:rPr>
        <w:t>.</w:t>
      </w:r>
      <w:r w:rsidRPr="00850E58">
        <w:rPr>
          <w:sz w:val="24"/>
          <w:szCs w:val="24"/>
        </w:rPr>
        <w:t xml:space="preserve"> </w:t>
      </w:r>
      <w:r w:rsidR="00DB7B68" w:rsidRPr="00850E58">
        <w:rPr>
          <w:sz w:val="24"/>
          <w:szCs w:val="24"/>
        </w:rPr>
        <w:t>Изменението на</w:t>
      </w:r>
      <w:r w:rsidRPr="00850E58">
        <w:rPr>
          <w:sz w:val="24"/>
          <w:szCs w:val="24"/>
        </w:rPr>
        <w:t xml:space="preserve"> договор </w:t>
      </w:r>
      <w:r w:rsidR="007813F8" w:rsidRPr="00850E58">
        <w:rPr>
          <w:sz w:val="24"/>
          <w:szCs w:val="24"/>
        </w:rPr>
        <w:t xml:space="preserve">за финансиране </w:t>
      </w:r>
      <w:r w:rsidRPr="00850E58">
        <w:rPr>
          <w:sz w:val="24"/>
          <w:szCs w:val="24"/>
        </w:rPr>
        <w:t>не може да нарушава конкурентните условия, съществуващи към момента на сключване</w:t>
      </w:r>
      <w:r w:rsidR="00E44712" w:rsidRPr="00850E58">
        <w:rPr>
          <w:sz w:val="24"/>
          <w:szCs w:val="24"/>
        </w:rPr>
        <w:t xml:space="preserve">то му </w:t>
      </w:r>
      <w:r w:rsidRPr="00850E58">
        <w:rPr>
          <w:sz w:val="24"/>
          <w:szCs w:val="24"/>
        </w:rPr>
        <w:t xml:space="preserve">и равното третиране на </w:t>
      </w:r>
      <w:r w:rsidR="00E44712" w:rsidRPr="00850E58">
        <w:rPr>
          <w:sz w:val="24"/>
          <w:szCs w:val="24"/>
        </w:rPr>
        <w:t>крайните получатели</w:t>
      </w:r>
      <w:r w:rsidRPr="00850E58">
        <w:rPr>
          <w:sz w:val="24"/>
          <w:szCs w:val="24"/>
        </w:rPr>
        <w:t>.</w:t>
      </w:r>
      <w:r w:rsidR="008C2912" w:rsidRPr="00850E58">
        <w:rPr>
          <w:sz w:val="24"/>
          <w:szCs w:val="24"/>
        </w:rPr>
        <w:t xml:space="preserve"> </w:t>
      </w:r>
      <w:r w:rsidR="00552168" w:rsidRPr="00850E58">
        <w:rPr>
          <w:sz w:val="24"/>
          <w:szCs w:val="24"/>
        </w:rPr>
        <w:t xml:space="preserve">Към обосновката за </w:t>
      </w:r>
      <w:r w:rsidR="008C2912" w:rsidRPr="00850E58">
        <w:rPr>
          <w:sz w:val="24"/>
          <w:szCs w:val="24"/>
        </w:rPr>
        <w:t>изменени</w:t>
      </w:r>
      <w:r w:rsidR="00552168" w:rsidRPr="00850E58">
        <w:rPr>
          <w:sz w:val="24"/>
          <w:szCs w:val="24"/>
        </w:rPr>
        <w:t>е</w:t>
      </w:r>
      <w:r w:rsidR="008C2912" w:rsidRPr="00850E58">
        <w:rPr>
          <w:sz w:val="24"/>
          <w:szCs w:val="24"/>
        </w:rPr>
        <w:t xml:space="preserve"> на договор </w:t>
      </w:r>
      <w:r w:rsidR="001563E6" w:rsidRPr="00850E58">
        <w:rPr>
          <w:sz w:val="24"/>
          <w:szCs w:val="24"/>
        </w:rPr>
        <w:t>за финансиране</w:t>
      </w:r>
      <w:r w:rsidR="00B3241D" w:rsidRPr="00850E58">
        <w:rPr>
          <w:sz w:val="24"/>
          <w:szCs w:val="24"/>
        </w:rPr>
        <w:t>,</w:t>
      </w:r>
      <w:r w:rsidR="001563E6" w:rsidRPr="00850E58">
        <w:rPr>
          <w:sz w:val="24"/>
          <w:szCs w:val="24"/>
        </w:rPr>
        <w:t xml:space="preserve"> </w:t>
      </w:r>
      <w:r w:rsidR="00FC560B" w:rsidRPr="00850E58">
        <w:rPr>
          <w:sz w:val="24"/>
          <w:szCs w:val="24"/>
        </w:rPr>
        <w:t xml:space="preserve">крайният получател </w:t>
      </w:r>
      <w:r w:rsidR="00552168" w:rsidRPr="00850E58">
        <w:rPr>
          <w:sz w:val="24"/>
          <w:szCs w:val="24"/>
        </w:rPr>
        <w:t xml:space="preserve">следва да приложи </w:t>
      </w:r>
      <w:r w:rsidR="001563E6" w:rsidRPr="00850E58">
        <w:rPr>
          <w:sz w:val="24"/>
          <w:szCs w:val="24"/>
        </w:rPr>
        <w:t>експертно становище от лице, притежаващо необходимата техническа експертиза</w:t>
      </w:r>
      <w:r w:rsidR="00465E45" w:rsidRPr="00850E58">
        <w:rPr>
          <w:sz w:val="24"/>
          <w:szCs w:val="24"/>
          <w:lang w:val="en-US"/>
        </w:rPr>
        <w:t xml:space="preserve"> </w:t>
      </w:r>
      <w:r w:rsidR="00AE6D12" w:rsidRPr="00850E58">
        <w:rPr>
          <w:sz w:val="24"/>
          <w:szCs w:val="24"/>
          <w:lang w:val="en-US"/>
        </w:rPr>
        <w:t xml:space="preserve">и </w:t>
      </w:r>
      <w:r w:rsidR="00AE6D12" w:rsidRPr="00850E58">
        <w:rPr>
          <w:sz w:val="24"/>
          <w:szCs w:val="24"/>
        </w:rPr>
        <w:t>квалификация</w:t>
      </w:r>
      <w:r w:rsidR="00AE6D12" w:rsidRPr="00850E58">
        <w:rPr>
          <w:sz w:val="24"/>
          <w:szCs w:val="24"/>
          <w:lang w:val="en-US"/>
        </w:rPr>
        <w:t xml:space="preserve"> </w:t>
      </w:r>
      <w:r w:rsidR="00465E45" w:rsidRPr="00850E58">
        <w:rPr>
          <w:sz w:val="24"/>
          <w:szCs w:val="24"/>
        </w:rPr>
        <w:t>в областта, в която се изпълнява проекта</w:t>
      </w:r>
      <w:r w:rsidR="003E4542" w:rsidRPr="00850E58">
        <w:rPr>
          <w:sz w:val="24"/>
          <w:szCs w:val="24"/>
        </w:rPr>
        <w:t>.</w:t>
      </w:r>
      <w:r w:rsidR="001563E6" w:rsidRPr="00850E58">
        <w:rPr>
          <w:sz w:val="24"/>
          <w:szCs w:val="24"/>
        </w:rPr>
        <w:t xml:space="preserve"> </w:t>
      </w:r>
      <w:r w:rsidR="003E4542" w:rsidRPr="00850E58">
        <w:rPr>
          <w:sz w:val="24"/>
          <w:szCs w:val="24"/>
        </w:rPr>
        <w:t xml:space="preserve">Експертно становище е необходимо в случите, в които крайният получател следва да </w:t>
      </w:r>
      <w:r w:rsidR="001563E6" w:rsidRPr="00850E58">
        <w:rPr>
          <w:sz w:val="24"/>
          <w:szCs w:val="24"/>
        </w:rPr>
        <w:t>удостов</w:t>
      </w:r>
      <w:r w:rsidR="006E70C0" w:rsidRPr="00850E58">
        <w:rPr>
          <w:sz w:val="24"/>
          <w:szCs w:val="24"/>
        </w:rPr>
        <w:t>е</w:t>
      </w:r>
      <w:r w:rsidR="003E4542" w:rsidRPr="00850E58">
        <w:rPr>
          <w:sz w:val="24"/>
          <w:szCs w:val="24"/>
        </w:rPr>
        <w:t>ри</w:t>
      </w:r>
      <w:r w:rsidR="001563E6" w:rsidRPr="00850E58">
        <w:rPr>
          <w:sz w:val="24"/>
          <w:szCs w:val="24"/>
        </w:rPr>
        <w:t>, че целта на промяната на договора е тясно свързана със същността на проекта, описана в първоначалния договор и не влияе на постигането на заложените резултати и цели на проекта.</w:t>
      </w:r>
      <w:r w:rsidR="003E4542" w:rsidRPr="00850E58">
        <w:rPr>
          <w:sz w:val="24"/>
          <w:szCs w:val="24"/>
        </w:rPr>
        <w:t xml:space="preserve"> </w:t>
      </w:r>
    </w:p>
    <w:p w:rsidR="003E28B1" w:rsidRPr="00850E58" w:rsidRDefault="00A41BCC"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850E58">
        <w:rPr>
          <w:sz w:val="24"/>
          <w:szCs w:val="24"/>
        </w:rPr>
        <w:t xml:space="preserve">При съблюдаване на разпоредбите на </w:t>
      </w:r>
      <w:r w:rsidR="00F1381E" w:rsidRPr="00850E58">
        <w:rPr>
          <w:i/>
          <w:sz w:val="24"/>
          <w:szCs w:val="24"/>
        </w:rPr>
        <w:t xml:space="preserve">Регламент </w:t>
      </w:r>
      <w:r w:rsidRPr="00850E58">
        <w:rPr>
          <w:i/>
          <w:sz w:val="24"/>
          <w:szCs w:val="24"/>
        </w:rPr>
        <w:t xml:space="preserve">(ЕС) 2021/241 </w:t>
      </w:r>
      <w:r w:rsidR="00665A89" w:rsidRPr="00850E58">
        <w:rPr>
          <w:i/>
          <w:sz w:val="24"/>
          <w:szCs w:val="24"/>
        </w:rPr>
        <w:t>на</w:t>
      </w:r>
      <w:r w:rsidRPr="00850E58">
        <w:rPr>
          <w:i/>
          <w:sz w:val="24"/>
          <w:szCs w:val="24"/>
        </w:rPr>
        <w:t xml:space="preserve"> </w:t>
      </w:r>
      <w:r w:rsidR="00665A89" w:rsidRPr="00850E58">
        <w:rPr>
          <w:i/>
          <w:sz w:val="24"/>
          <w:szCs w:val="24"/>
        </w:rPr>
        <w:t xml:space="preserve">Европейския парламент и на Съвета </w:t>
      </w:r>
      <w:r w:rsidRPr="00850E58">
        <w:rPr>
          <w:i/>
          <w:sz w:val="24"/>
          <w:szCs w:val="24"/>
        </w:rPr>
        <w:t>от 12 февруари 2021 година за създаване на Механизъм за възстановяване и устойчивост</w:t>
      </w:r>
      <w:r w:rsidR="00677EB3" w:rsidRPr="00850E58">
        <w:rPr>
          <w:sz w:val="24"/>
          <w:szCs w:val="24"/>
        </w:rPr>
        <w:t xml:space="preserve">, </w:t>
      </w:r>
      <w:r w:rsidR="00EA7E55" w:rsidRPr="00850E58">
        <w:rPr>
          <w:sz w:val="24"/>
          <w:szCs w:val="24"/>
        </w:rPr>
        <w:t>СНД ще</w:t>
      </w:r>
      <w:r w:rsidR="00677EB3" w:rsidRPr="00850E58">
        <w:rPr>
          <w:sz w:val="24"/>
          <w:szCs w:val="24"/>
        </w:rPr>
        <w:t xml:space="preserve">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 проверка на документи, предоставени във връзка </w:t>
      </w:r>
      <w:r w:rsidR="00EA7E55" w:rsidRPr="00850E58">
        <w:rPr>
          <w:sz w:val="24"/>
          <w:szCs w:val="24"/>
        </w:rPr>
        <w:t xml:space="preserve">с постигане на етапи и цели или </w:t>
      </w:r>
      <w:r w:rsidR="00677EB3" w:rsidRPr="00850E58">
        <w:rPr>
          <w:sz w:val="24"/>
          <w:szCs w:val="24"/>
        </w:rPr>
        <w:t xml:space="preserve">с </w:t>
      </w:r>
      <w:r w:rsidR="00992BE3" w:rsidRPr="00850E58">
        <w:rPr>
          <w:sz w:val="24"/>
          <w:szCs w:val="24"/>
        </w:rPr>
        <w:t xml:space="preserve">изплащане </w:t>
      </w:r>
      <w:r w:rsidR="00677EB3" w:rsidRPr="00850E58">
        <w:rPr>
          <w:sz w:val="24"/>
          <w:szCs w:val="24"/>
        </w:rPr>
        <w:t>на</w:t>
      </w:r>
      <w:r w:rsidR="00992BE3" w:rsidRPr="00850E58">
        <w:rPr>
          <w:sz w:val="24"/>
          <w:szCs w:val="24"/>
        </w:rPr>
        <w:t xml:space="preserve"> допустими</w:t>
      </w:r>
      <w:r w:rsidR="00677EB3" w:rsidRPr="00850E58">
        <w:rPr>
          <w:sz w:val="24"/>
          <w:szCs w:val="24"/>
        </w:rPr>
        <w:t xml:space="preserve"> </w:t>
      </w:r>
      <w:r w:rsidR="00677EB3" w:rsidRPr="00850E58">
        <w:rPr>
          <w:sz w:val="24"/>
          <w:szCs w:val="24"/>
        </w:rPr>
        <w:lastRenderedPageBreak/>
        <w:t xml:space="preserve">разходи, </w:t>
      </w:r>
      <w:r w:rsidR="00EA7E55" w:rsidRPr="00850E58">
        <w:rPr>
          <w:sz w:val="24"/>
          <w:szCs w:val="24"/>
        </w:rPr>
        <w:t xml:space="preserve">а също и </w:t>
      </w:r>
      <w:r w:rsidR="00677EB3" w:rsidRPr="00850E58">
        <w:rPr>
          <w:sz w:val="24"/>
          <w:szCs w:val="24"/>
        </w:rPr>
        <w:t>проверки на място за изпълнение на дейностите</w:t>
      </w:r>
      <w:r w:rsidR="00EA7E55" w:rsidRPr="00850E58">
        <w:rPr>
          <w:sz w:val="24"/>
          <w:szCs w:val="24"/>
        </w:rPr>
        <w:t xml:space="preserve"> и постигане на </w:t>
      </w:r>
      <w:r w:rsidR="002677AF" w:rsidRPr="00850E58">
        <w:rPr>
          <w:sz w:val="24"/>
          <w:szCs w:val="24"/>
        </w:rPr>
        <w:t>резултатите</w:t>
      </w:r>
      <w:r w:rsidR="00523F2C" w:rsidRPr="00850E58">
        <w:rPr>
          <w:sz w:val="24"/>
          <w:szCs w:val="24"/>
        </w:rPr>
        <w:t>, заложени по проекта</w:t>
      </w:r>
      <w:r w:rsidR="00677EB3" w:rsidRPr="00850E58">
        <w:rPr>
          <w:sz w:val="24"/>
          <w:szCs w:val="24"/>
        </w:rPr>
        <w:t xml:space="preserve">. </w:t>
      </w:r>
      <w:r w:rsidR="008A32A9" w:rsidRPr="00850E58">
        <w:rPr>
          <w:sz w:val="24"/>
          <w:szCs w:val="24"/>
        </w:rPr>
        <w:t>Административните (документални) п</w:t>
      </w:r>
      <w:r w:rsidR="00677EB3" w:rsidRPr="00850E58">
        <w:rPr>
          <w:sz w:val="24"/>
          <w:szCs w:val="24"/>
        </w:rPr>
        <w:t xml:space="preserve">роверки от страна на </w:t>
      </w:r>
      <w:r w:rsidR="008A32A9" w:rsidRPr="00850E58">
        <w:rPr>
          <w:sz w:val="24"/>
          <w:szCs w:val="24"/>
        </w:rPr>
        <w:t>СНД</w:t>
      </w:r>
      <w:r w:rsidR="00677EB3" w:rsidRPr="00850E58">
        <w:rPr>
          <w:sz w:val="24"/>
          <w:szCs w:val="24"/>
        </w:rPr>
        <w:t xml:space="preserve"> се извършват </w:t>
      </w:r>
      <w:r w:rsidR="00CF6187" w:rsidRPr="00850E58">
        <w:rPr>
          <w:sz w:val="24"/>
          <w:szCs w:val="24"/>
        </w:rPr>
        <w:t xml:space="preserve">по отношение </w:t>
      </w:r>
      <w:r w:rsidR="00677EB3" w:rsidRPr="00850E58">
        <w:rPr>
          <w:sz w:val="24"/>
          <w:szCs w:val="24"/>
        </w:rPr>
        <w:t xml:space="preserve">на всички проекти. </w:t>
      </w:r>
      <w:r w:rsidR="00561ED3" w:rsidRPr="00850E58">
        <w:rPr>
          <w:sz w:val="24"/>
          <w:szCs w:val="24"/>
        </w:rPr>
        <w:t>При съобразяване със спецификата на инвестицията, п</w:t>
      </w:r>
      <w:r w:rsidR="00AF6F9F" w:rsidRPr="00850E58">
        <w:rPr>
          <w:sz w:val="24"/>
          <w:szCs w:val="24"/>
        </w:rPr>
        <w:t xml:space="preserve">роверките на място ще се извършват на базата на оценка на риска, забавяне или неизпълнение на </w:t>
      </w:r>
      <w:r w:rsidR="002677AF" w:rsidRPr="00850E58">
        <w:rPr>
          <w:sz w:val="24"/>
          <w:szCs w:val="24"/>
        </w:rPr>
        <w:t>постигането на резултатите</w:t>
      </w:r>
      <w:r w:rsidR="00AF6F9F" w:rsidRPr="00850E58">
        <w:rPr>
          <w:sz w:val="24"/>
          <w:szCs w:val="24"/>
        </w:rPr>
        <w:t>, които подлежат на отчитане пред Европейската комисия, и/или при други обстоятелства</w:t>
      </w:r>
      <w:r w:rsidR="00832652" w:rsidRPr="00850E58">
        <w:rPr>
          <w:sz w:val="24"/>
          <w:szCs w:val="24"/>
        </w:rPr>
        <w:t xml:space="preserve"> и индикации за проблеми</w:t>
      </w:r>
      <w:r w:rsidR="00AF6F9F" w:rsidRPr="00850E58">
        <w:rPr>
          <w:sz w:val="24"/>
          <w:szCs w:val="24"/>
        </w:rPr>
        <w:t>, които могат да компрометират изпълнението на инвестицията.</w:t>
      </w:r>
      <w:r w:rsidR="00677EB3" w:rsidRPr="00850E58">
        <w:rPr>
          <w:sz w:val="24"/>
          <w:szCs w:val="24"/>
        </w:rPr>
        <w:t xml:space="preserve"> </w:t>
      </w:r>
      <w:r w:rsidR="007C14D4" w:rsidRPr="00850E58">
        <w:rPr>
          <w:sz w:val="24"/>
          <w:szCs w:val="24"/>
        </w:rPr>
        <w:t xml:space="preserve">Крайният получател </w:t>
      </w:r>
      <w:r w:rsidR="008D07A8" w:rsidRPr="00850E58">
        <w:rPr>
          <w:sz w:val="24"/>
          <w:szCs w:val="24"/>
        </w:rPr>
        <w:t xml:space="preserve">е задължен да осигури директен достъп (както по време на изпълнението на проекта, така и след неговото приключване) на представители на </w:t>
      </w:r>
      <w:r w:rsidR="0029481C" w:rsidRPr="00850E58">
        <w:rPr>
          <w:sz w:val="24"/>
          <w:szCs w:val="24"/>
        </w:rPr>
        <w:t>СНД</w:t>
      </w:r>
      <w:r w:rsidR="008D07A8" w:rsidRPr="00850E58">
        <w:rPr>
          <w:sz w:val="24"/>
          <w:szCs w:val="24"/>
        </w:rPr>
        <w:t xml:space="preserve"> и/или други одитиращи институции с цел извършването на проверка на място на резултатите от изпълнението на проекта</w:t>
      </w:r>
      <w:r w:rsidR="008D07A8" w:rsidRPr="00850E58">
        <w:rPr>
          <w:rFonts w:cstheme="minorHAnsi"/>
          <w:sz w:val="24"/>
          <w:szCs w:val="24"/>
        </w:rPr>
        <w:t>.</w:t>
      </w:r>
      <w:r w:rsidR="00561ED3" w:rsidRPr="00850E58">
        <w:rPr>
          <w:rFonts w:cstheme="minorHAnsi"/>
          <w:sz w:val="24"/>
          <w:szCs w:val="24"/>
        </w:rPr>
        <w:t xml:space="preserve"> </w:t>
      </w:r>
    </w:p>
    <w:p w:rsidR="003E28B1" w:rsidRPr="00850E58" w:rsidRDefault="00096973"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850E58">
        <w:rPr>
          <w:rFonts w:cstheme="minorHAnsi"/>
          <w:sz w:val="24"/>
          <w:szCs w:val="24"/>
        </w:rPr>
        <w:t>В случай че крайният получател е предвидил разходи за закупуване на софтуер, ко</w:t>
      </w:r>
      <w:r w:rsidR="008E7628" w:rsidRPr="00850E58">
        <w:rPr>
          <w:rFonts w:cstheme="minorHAnsi"/>
          <w:sz w:val="24"/>
          <w:szCs w:val="24"/>
        </w:rPr>
        <w:t>й</w:t>
      </w:r>
      <w:r w:rsidRPr="00850E58">
        <w:rPr>
          <w:rFonts w:cstheme="minorHAnsi"/>
          <w:sz w:val="24"/>
          <w:szCs w:val="24"/>
        </w:rPr>
        <w:t xml:space="preserve">то надхвърля 100 000 лева, при отчитането на разхода в подаден финансово-технически отчет, СНД </w:t>
      </w:r>
      <w:r w:rsidR="008E7628" w:rsidRPr="00850E58">
        <w:rPr>
          <w:rFonts w:cstheme="minorHAnsi"/>
          <w:sz w:val="24"/>
          <w:szCs w:val="24"/>
        </w:rPr>
        <w:t>може да</w:t>
      </w:r>
      <w:r w:rsidRPr="00850E58">
        <w:rPr>
          <w:rFonts w:cstheme="minorHAnsi"/>
          <w:sz w:val="24"/>
          <w:szCs w:val="24"/>
        </w:rPr>
        <w:t xml:space="preserve"> извърш</w:t>
      </w:r>
      <w:r w:rsidR="008E7628" w:rsidRPr="00850E58">
        <w:rPr>
          <w:rFonts w:cstheme="minorHAnsi"/>
          <w:sz w:val="24"/>
          <w:szCs w:val="24"/>
        </w:rPr>
        <w:t>и</w:t>
      </w:r>
      <w:r w:rsidRPr="00850E58">
        <w:rPr>
          <w:rFonts w:cstheme="minorHAnsi"/>
          <w:sz w:val="24"/>
          <w:szCs w:val="24"/>
        </w:rPr>
        <w:t xml:space="preserve"> проверка на място, при която изпълнението се удостоверява посредством експертно заключение от вещо лице/лице, притежаващо необходимата техническа експертиза. Дълготрайният нематериален актив следва да отговаря на принципите за добро финансово управление (икономичност, ефикасност и ефективност), както и притежава съответните технически и функционални характеристики  съгласно одобреното предложение за изпълнение на инвестиция. Необходимостта от ДНА и употребата на актива от </w:t>
      </w:r>
      <w:r w:rsidR="00B3241D" w:rsidRPr="00850E58">
        <w:rPr>
          <w:rFonts w:cstheme="minorHAnsi"/>
          <w:sz w:val="24"/>
          <w:szCs w:val="24"/>
        </w:rPr>
        <w:t xml:space="preserve">крайния получател </w:t>
      </w:r>
      <w:r w:rsidRPr="00850E58">
        <w:rPr>
          <w:rFonts w:cstheme="minorHAnsi"/>
          <w:sz w:val="24"/>
          <w:szCs w:val="24"/>
        </w:rPr>
        <w:t>също следва да бъде потвърдена</w:t>
      </w:r>
      <w:r w:rsidR="00B3241D" w:rsidRPr="00850E58">
        <w:rPr>
          <w:rFonts w:cstheme="minorHAnsi"/>
          <w:sz w:val="24"/>
          <w:szCs w:val="24"/>
        </w:rPr>
        <w:t xml:space="preserve"> при проверката на място</w:t>
      </w:r>
      <w:r w:rsidRPr="00850E58">
        <w:rPr>
          <w:rFonts w:cstheme="minorHAnsi"/>
          <w:sz w:val="24"/>
          <w:szCs w:val="24"/>
        </w:rPr>
        <w:t>.</w:t>
      </w:r>
    </w:p>
    <w:p w:rsidR="008D07A8" w:rsidRPr="00850E58" w:rsidRDefault="00561ED3"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rFonts w:cstheme="minorHAnsi"/>
          <w:sz w:val="24"/>
          <w:szCs w:val="24"/>
        </w:rPr>
        <w:t>В конкретно обосновани случаи, в зависимост от спецификата на инвестицията, е възможно вместо проверка на място да се използват други способи за доказване на физическия напредък.</w:t>
      </w:r>
    </w:p>
    <w:p w:rsidR="00965F3F" w:rsidRPr="00850E58" w:rsidRDefault="00367D7D"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Крайният получател </w:t>
      </w:r>
      <w:r w:rsidR="00965F3F" w:rsidRPr="00850E58">
        <w:rPr>
          <w:sz w:val="24"/>
          <w:szCs w:val="24"/>
        </w:rPr>
        <w:t xml:space="preserve">е длъжен да допуска </w:t>
      </w:r>
      <w:r w:rsidRPr="00850E58">
        <w:rPr>
          <w:sz w:val="24"/>
          <w:szCs w:val="24"/>
        </w:rPr>
        <w:t>СНД</w:t>
      </w:r>
      <w:r w:rsidR="00965F3F" w:rsidRPr="00850E58">
        <w:rPr>
          <w:sz w:val="24"/>
          <w:szCs w:val="24"/>
        </w:rPr>
        <w:t>, упълномощените от него лица, 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001667CA" w:rsidRPr="00850E58">
        <w:rPr>
          <w:sz w:val="24"/>
          <w:szCs w:val="24"/>
        </w:rPr>
        <w:t xml:space="preserve"> и постигането на етапите и целите</w:t>
      </w:r>
      <w:r w:rsidR="00965F3F" w:rsidRPr="00850E58">
        <w:rPr>
          <w:sz w:val="24"/>
          <w:szCs w:val="24"/>
        </w:rPr>
        <w:t>.</w:t>
      </w:r>
    </w:p>
    <w:p w:rsidR="00AA507E" w:rsidRPr="00850E58" w:rsidRDefault="0071544C"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850E58">
        <w:rPr>
          <w:rFonts w:cstheme="minorHAnsi"/>
          <w:sz w:val="24"/>
          <w:szCs w:val="24"/>
        </w:rPr>
        <w:t xml:space="preserve">Всеки краен получател </w:t>
      </w:r>
      <w:r w:rsidR="005E7395" w:rsidRPr="00850E58">
        <w:rPr>
          <w:rFonts w:cstheme="minorHAnsi"/>
          <w:sz w:val="24"/>
          <w:szCs w:val="24"/>
        </w:rPr>
        <w:t xml:space="preserve">е задължен да докладва и отчита изпълнението на проекта </w:t>
      </w:r>
      <w:r w:rsidR="00E14E62" w:rsidRPr="00850E58">
        <w:rPr>
          <w:rFonts w:cstheme="minorHAnsi"/>
          <w:sz w:val="24"/>
          <w:szCs w:val="24"/>
        </w:rPr>
        <w:t xml:space="preserve">и напредъка по постигане на </w:t>
      </w:r>
      <w:r w:rsidR="002677AF" w:rsidRPr="00850E58">
        <w:rPr>
          <w:rFonts w:cstheme="minorHAnsi"/>
          <w:sz w:val="24"/>
          <w:szCs w:val="24"/>
        </w:rPr>
        <w:t>резултатите</w:t>
      </w:r>
      <w:r w:rsidR="00E14E62" w:rsidRPr="00850E58">
        <w:rPr>
          <w:rFonts w:cstheme="minorHAnsi"/>
          <w:sz w:val="24"/>
          <w:szCs w:val="24"/>
        </w:rPr>
        <w:t xml:space="preserve"> </w:t>
      </w:r>
      <w:r w:rsidR="00813913" w:rsidRPr="00850E58">
        <w:rPr>
          <w:rFonts w:cstheme="minorHAnsi"/>
          <w:sz w:val="24"/>
          <w:szCs w:val="24"/>
        </w:rPr>
        <w:t xml:space="preserve">в </w:t>
      </w:r>
      <w:r w:rsidR="00691DE5" w:rsidRPr="00850E58">
        <w:rPr>
          <w:rFonts w:cstheme="minorHAnsi"/>
          <w:sz w:val="24"/>
          <w:szCs w:val="24"/>
        </w:rPr>
        <w:t>ИСМ-ИСУН 2020, раздел НПВУ</w:t>
      </w:r>
      <w:r w:rsidR="00813913" w:rsidRPr="00850E58">
        <w:rPr>
          <w:rFonts w:cstheme="minorHAnsi"/>
          <w:sz w:val="24"/>
          <w:szCs w:val="24"/>
        </w:rPr>
        <w:t xml:space="preserve"> </w:t>
      </w:r>
      <w:r w:rsidR="005E7395" w:rsidRPr="00850E58">
        <w:rPr>
          <w:rFonts w:cstheme="minorHAnsi"/>
          <w:sz w:val="24"/>
          <w:szCs w:val="24"/>
        </w:rPr>
        <w:t xml:space="preserve">в </w:t>
      </w:r>
      <w:r w:rsidR="004A739D" w:rsidRPr="00850E58">
        <w:rPr>
          <w:rFonts w:cstheme="minorHAnsi"/>
          <w:sz w:val="24"/>
          <w:szCs w:val="24"/>
        </w:rPr>
        <w:t xml:space="preserve">структурирана </w:t>
      </w:r>
      <w:r w:rsidR="005E7395" w:rsidRPr="00850E58">
        <w:rPr>
          <w:rFonts w:cstheme="minorHAnsi"/>
          <w:sz w:val="24"/>
          <w:szCs w:val="24"/>
        </w:rPr>
        <w:t>форм</w:t>
      </w:r>
      <w:r w:rsidR="004A739D" w:rsidRPr="00850E58">
        <w:rPr>
          <w:rFonts w:cstheme="minorHAnsi"/>
          <w:sz w:val="24"/>
          <w:szCs w:val="24"/>
        </w:rPr>
        <w:t>а</w:t>
      </w:r>
      <w:r w:rsidR="005E7395" w:rsidRPr="00850E58">
        <w:rPr>
          <w:rFonts w:cstheme="minorHAnsi"/>
          <w:sz w:val="24"/>
          <w:szCs w:val="24"/>
        </w:rPr>
        <w:t xml:space="preserve"> и </w:t>
      </w:r>
      <w:r w:rsidR="00F05A7A" w:rsidRPr="00850E58">
        <w:rPr>
          <w:rFonts w:cstheme="minorHAnsi"/>
          <w:sz w:val="24"/>
          <w:szCs w:val="24"/>
        </w:rPr>
        <w:t xml:space="preserve">чрез прилагане на относими </w:t>
      </w:r>
      <w:r w:rsidR="005E7395" w:rsidRPr="00850E58">
        <w:rPr>
          <w:rFonts w:cstheme="minorHAnsi"/>
          <w:sz w:val="24"/>
          <w:szCs w:val="24"/>
        </w:rPr>
        <w:t>документи</w:t>
      </w:r>
      <w:r w:rsidR="00554E35" w:rsidRPr="00850E58">
        <w:rPr>
          <w:rFonts w:cstheme="minorHAnsi"/>
          <w:sz w:val="24"/>
          <w:szCs w:val="24"/>
        </w:rPr>
        <w:t xml:space="preserve"> и при </w:t>
      </w:r>
      <w:r w:rsidR="007E6416" w:rsidRPr="00850E58">
        <w:rPr>
          <w:rFonts w:cstheme="minorHAnsi"/>
          <w:sz w:val="24"/>
          <w:szCs w:val="24"/>
        </w:rPr>
        <w:t xml:space="preserve">стриктно </w:t>
      </w:r>
      <w:r w:rsidR="00554E35" w:rsidRPr="00850E58">
        <w:rPr>
          <w:rFonts w:cstheme="minorHAnsi"/>
          <w:sz w:val="24"/>
          <w:szCs w:val="24"/>
        </w:rPr>
        <w:t>съблюдаване на следн</w:t>
      </w:r>
      <w:r w:rsidR="007E6416" w:rsidRPr="00850E58">
        <w:rPr>
          <w:rFonts w:cstheme="minorHAnsi"/>
          <w:sz w:val="24"/>
          <w:szCs w:val="24"/>
        </w:rPr>
        <w:t>ото изискване</w:t>
      </w:r>
      <w:r w:rsidR="00554E35" w:rsidRPr="00850E58">
        <w:rPr>
          <w:rFonts w:cstheme="minorHAnsi"/>
          <w:sz w:val="24"/>
          <w:szCs w:val="24"/>
        </w:rPr>
        <w:t>:</w:t>
      </w:r>
    </w:p>
    <w:p w:rsidR="00AA507E" w:rsidRPr="00850E58" w:rsidRDefault="0071544C"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850E58">
        <w:rPr>
          <w:rFonts w:cstheme="minorHAnsi"/>
          <w:sz w:val="24"/>
          <w:szCs w:val="24"/>
        </w:rPr>
        <w:t>Финансово технически отчет (</w:t>
      </w:r>
      <w:r w:rsidR="00AA507E" w:rsidRPr="00850E58">
        <w:rPr>
          <w:rFonts w:cstheme="minorHAnsi"/>
          <w:sz w:val="24"/>
          <w:szCs w:val="24"/>
        </w:rPr>
        <w:t>ФТО</w:t>
      </w:r>
      <w:r w:rsidRPr="00850E58">
        <w:rPr>
          <w:rFonts w:cstheme="minorHAnsi"/>
          <w:sz w:val="24"/>
          <w:szCs w:val="24"/>
        </w:rPr>
        <w:t>)</w:t>
      </w:r>
      <w:r w:rsidR="00AA507E" w:rsidRPr="00850E58">
        <w:rPr>
          <w:rFonts w:cstheme="minorHAnsi"/>
          <w:sz w:val="24"/>
          <w:szCs w:val="24"/>
        </w:rPr>
        <w:t xml:space="preserve"> се представя</w:t>
      </w:r>
      <w:r w:rsidR="00436698" w:rsidRPr="00850E58">
        <w:rPr>
          <w:rFonts w:cstheme="minorHAnsi"/>
          <w:sz w:val="24"/>
          <w:szCs w:val="24"/>
        </w:rPr>
        <w:t xml:space="preserve"> </w:t>
      </w:r>
      <w:r w:rsidR="00972187" w:rsidRPr="00850E58">
        <w:rPr>
          <w:rFonts w:cstheme="minorHAnsi"/>
          <w:sz w:val="24"/>
          <w:szCs w:val="24"/>
        </w:rPr>
        <w:t xml:space="preserve">2 </w:t>
      </w:r>
      <w:r w:rsidR="00AA507E" w:rsidRPr="00850E58">
        <w:rPr>
          <w:rFonts w:cstheme="minorHAnsi"/>
          <w:sz w:val="24"/>
          <w:szCs w:val="24"/>
        </w:rPr>
        <w:t>пъти в годината, както следва:</w:t>
      </w:r>
    </w:p>
    <w:p w:rsidR="009F1319" w:rsidRPr="00850E58" w:rsidRDefault="009F1319" w:rsidP="00972187">
      <w:pPr>
        <w:pStyle w:val="ListParagraph"/>
        <w:pBdr>
          <w:top w:val="single" w:sz="4" w:space="1" w:color="auto"/>
          <w:left w:val="single" w:sz="4" w:space="1" w:color="auto"/>
          <w:bottom w:val="single" w:sz="4" w:space="1" w:color="auto"/>
          <w:right w:val="single" w:sz="4" w:space="1" w:color="auto"/>
        </w:pBdr>
        <w:spacing w:after="120" w:line="240" w:lineRule="auto"/>
        <w:ind w:left="0" w:firstLine="851"/>
        <w:contextualSpacing w:val="0"/>
        <w:jc w:val="both"/>
        <w:rPr>
          <w:rFonts w:cstheme="minorHAnsi"/>
          <w:sz w:val="24"/>
          <w:szCs w:val="24"/>
        </w:rPr>
      </w:pPr>
      <w:r w:rsidRPr="00850E58">
        <w:rPr>
          <w:rFonts w:cstheme="minorHAnsi"/>
          <w:sz w:val="24"/>
          <w:szCs w:val="24"/>
        </w:rPr>
        <w:t xml:space="preserve">- за дейности/разходи, извършени от КП между 1 януари и 30 юни, срокът за представяне е </w:t>
      </w:r>
      <w:r w:rsidRPr="00850E58">
        <w:rPr>
          <w:rFonts w:cstheme="minorHAnsi"/>
          <w:b/>
          <w:sz w:val="24"/>
          <w:szCs w:val="24"/>
        </w:rPr>
        <w:t>най-късно до 5 юли</w:t>
      </w:r>
      <w:r w:rsidRPr="00850E58">
        <w:rPr>
          <w:rFonts w:cstheme="minorHAnsi"/>
          <w:sz w:val="24"/>
          <w:szCs w:val="24"/>
        </w:rPr>
        <w:t xml:space="preserve"> на текущата година;</w:t>
      </w:r>
    </w:p>
    <w:p w:rsidR="00AA507E" w:rsidRPr="00850E58" w:rsidRDefault="009F1319" w:rsidP="00972187">
      <w:pPr>
        <w:pStyle w:val="ListParagraph"/>
        <w:pBdr>
          <w:top w:val="single" w:sz="4" w:space="1" w:color="auto"/>
          <w:left w:val="single" w:sz="4" w:space="1" w:color="auto"/>
          <w:bottom w:val="single" w:sz="4" w:space="1" w:color="auto"/>
          <w:right w:val="single" w:sz="4" w:space="1" w:color="auto"/>
        </w:pBdr>
        <w:spacing w:after="120" w:line="240" w:lineRule="auto"/>
        <w:ind w:left="0" w:firstLine="851"/>
        <w:contextualSpacing w:val="0"/>
        <w:jc w:val="both"/>
        <w:rPr>
          <w:rFonts w:cstheme="minorHAnsi"/>
          <w:sz w:val="24"/>
          <w:szCs w:val="24"/>
        </w:rPr>
      </w:pPr>
      <w:r w:rsidRPr="00850E58">
        <w:rPr>
          <w:rFonts w:cstheme="minorHAnsi"/>
          <w:sz w:val="24"/>
          <w:szCs w:val="24"/>
        </w:rPr>
        <w:t xml:space="preserve"> - за дейности/разходи, извършени от КП между 1 юли и 31 декември на текущата година, срокът за представяне е </w:t>
      </w:r>
      <w:r w:rsidRPr="00850E58">
        <w:rPr>
          <w:rFonts w:cstheme="minorHAnsi"/>
          <w:b/>
          <w:sz w:val="24"/>
          <w:szCs w:val="24"/>
        </w:rPr>
        <w:t>най-късно до 5 януари</w:t>
      </w:r>
      <w:r w:rsidRPr="00850E58">
        <w:rPr>
          <w:rFonts w:cstheme="minorHAnsi"/>
          <w:sz w:val="24"/>
          <w:szCs w:val="24"/>
        </w:rPr>
        <w:t xml:space="preserve"> на следващата година</w:t>
      </w:r>
    </w:p>
    <w:p w:rsidR="00AA507E" w:rsidRPr="00850E58" w:rsidRDefault="00AA507E"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850E58">
        <w:rPr>
          <w:rFonts w:cstheme="minorHAnsi"/>
          <w:sz w:val="24"/>
          <w:szCs w:val="24"/>
        </w:rPr>
        <w:lastRenderedPageBreak/>
        <w:t>В случай, че</w:t>
      </w:r>
      <w:r w:rsidR="00316ED1" w:rsidRPr="00850E58">
        <w:rPr>
          <w:rFonts w:cstheme="minorHAnsi"/>
          <w:sz w:val="24"/>
          <w:szCs w:val="24"/>
        </w:rPr>
        <w:t xml:space="preserve"> даден резултат</w:t>
      </w:r>
      <w:r w:rsidRPr="00850E58">
        <w:rPr>
          <w:rFonts w:cstheme="minorHAnsi"/>
          <w:sz w:val="24"/>
          <w:szCs w:val="24"/>
        </w:rPr>
        <w:t xml:space="preserve"> е изпълнен преди изтичане на съответното </w:t>
      </w:r>
      <w:r w:rsidR="00972187" w:rsidRPr="00850E58">
        <w:rPr>
          <w:rFonts w:cstheme="minorHAnsi"/>
          <w:sz w:val="24"/>
          <w:szCs w:val="24"/>
        </w:rPr>
        <w:t>шестмесечие</w:t>
      </w:r>
      <w:r w:rsidRPr="00850E58">
        <w:rPr>
          <w:rFonts w:cstheme="minorHAnsi"/>
          <w:sz w:val="24"/>
          <w:szCs w:val="24"/>
        </w:rPr>
        <w:t>, КП може да представи ФТО преди крайния срок, като посочи датата, към която е представена информацията във ФТО. Отчетната информация в следващия ФТО следва да бъде съобразена с датата на предходния отчет, за да има пълнота на информацията.</w:t>
      </w:r>
    </w:p>
    <w:p w:rsidR="00334F20" w:rsidRPr="00850E58" w:rsidRDefault="00F1381E"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850E58">
        <w:rPr>
          <w:rFonts w:cstheme="minorHAnsi"/>
          <w:sz w:val="24"/>
          <w:szCs w:val="24"/>
        </w:rPr>
        <w:t>При окончателно изпълнение на проекта и постигане на целите, отчет се представя до един месец след крайния срок за изпълнение на проекта</w:t>
      </w:r>
      <w:r w:rsidR="001077C1" w:rsidRPr="00850E58">
        <w:rPr>
          <w:rFonts w:cstheme="minorHAnsi"/>
          <w:sz w:val="24"/>
          <w:szCs w:val="24"/>
        </w:rPr>
        <w:t xml:space="preserve">, но </w:t>
      </w:r>
      <w:r w:rsidRPr="00850E58">
        <w:rPr>
          <w:rFonts w:cstheme="minorHAnsi"/>
          <w:sz w:val="24"/>
          <w:szCs w:val="24"/>
        </w:rPr>
        <w:t>не по-късно от горепосочените дати.</w:t>
      </w:r>
    </w:p>
    <w:p w:rsidR="00F1381E" w:rsidRPr="00850E58" w:rsidRDefault="000F0C83"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rFonts w:cstheme="minorHAnsi"/>
          <w:sz w:val="24"/>
          <w:szCs w:val="24"/>
        </w:rPr>
      </w:pPr>
      <w:r w:rsidRPr="00850E58">
        <w:rPr>
          <w:rFonts w:cstheme="minorHAnsi"/>
          <w:sz w:val="24"/>
          <w:szCs w:val="24"/>
        </w:rPr>
        <w:t xml:space="preserve">Освен управленските проверки на СНД, </w:t>
      </w:r>
      <w:r w:rsidR="00B3241D" w:rsidRPr="00850E58">
        <w:rPr>
          <w:rFonts w:cstheme="minorHAnsi"/>
          <w:sz w:val="24"/>
          <w:szCs w:val="24"/>
        </w:rPr>
        <w:t>п</w:t>
      </w:r>
      <w:r w:rsidR="00334F20" w:rsidRPr="00850E58">
        <w:rPr>
          <w:rFonts w:cstheme="minorHAnsi"/>
          <w:sz w:val="24"/>
          <w:szCs w:val="24"/>
        </w:rPr>
        <w:t xml:space="preserve">ри </w:t>
      </w:r>
      <w:r w:rsidR="004A508A" w:rsidRPr="00850E58">
        <w:rPr>
          <w:rFonts w:cstheme="minorHAnsi"/>
          <w:sz w:val="24"/>
          <w:szCs w:val="24"/>
        </w:rPr>
        <w:t xml:space="preserve">одобрението </w:t>
      </w:r>
      <w:r w:rsidR="00334F20" w:rsidRPr="00850E58">
        <w:rPr>
          <w:rFonts w:cstheme="minorHAnsi"/>
          <w:sz w:val="24"/>
          <w:szCs w:val="24"/>
        </w:rPr>
        <w:t>на резултатите и постигнатите цели по проекта, отчетени във финансово техническите отчети, СНД ще използва експертно заключение от лице, притежаващо необходимата техническа експертиза</w:t>
      </w:r>
      <w:r w:rsidR="009326DA" w:rsidRPr="00850E58">
        <w:rPr>
          <w:rFonts w:cstheme="minorHAnsi"/>
          <w:sz w:val="24"/>
          <w:szCs w:val="24"/>
          <w:lang w:val="en-US"/>
        </w:rPr>
        <w:t xml:space="preserve"> </w:t>
      </w:r>
      <w:r w:rsidR="009326DA" w:rsidRPr="00850E58">
        <w:rPr>
          <w:rFonts w:cstheme="minorHAnsi"/>
          <w:sz w:val="24"/>
          <w:szCs w:val="24"/>
        </w:rPr>
        <w:t>и квалификация</w:t>
      </w:r>
      <w:r w:rsidR="00334F20" w:rsidRPr="00850E58">
        <w:rPr>
          <w:rFonts w:cstheme="minorHAnsi"/>
          <w:sz w:val="24"/>
          <w:szCs w:val="24"/>
        </w:rPr>
        <w:t xml:space="preserve"> </w:t>
      </w:r>
      <w:r w:rsidR="00387954" w:rsidRPr="00850E58">
        <w:rPr>
          <w:rFonts w:cstheme="minorHAnsi"/>
          <w:sz w:val="24"/>
          <w:szCs w:val="24"/>
        </w:rPr>
        <w:t xml:space="preserve">в областта на проекта, </w:t>
      </w:r>
      <w:r w:rsidR="00334F20" w:rsidRPr="00850E58">
        <w:rPr>
          <w:rFonts w:cstheme="minorHAnsi"/>
          <w:sz w:val="24"/>
          <w:szCs w:val="24"/>
        </w:rPr>
        <w:t xml:space="preserve">с цел удостоверяване на постигнатите резултати и цели. </w:t>
      </w:r>
      <w:r w:rsidR="009B584D" w:rsidRPr="00850E58">
        <w:rPr>
          <w:rFonts w:cstheme="minorHAnsi"/>
          <w:sz w:val="24"/>
          <w:szCs w:val="24"/>
        </w:rPr>
        <w:t>Становището от независим експерт на база на извършена цялостна проверка на постигнатите резултати и цели по проекта ще включва обосновано заключение за одобрение, частично одобрение или неодобрение на постигнатите резултати и цели.</w:t>
      </w:r>
      <w:r w:rsidR="00334F20" w:rsidRPr="00850E58">
        <w:rPr>
          <w:rFonts w:cstheme="minorHAnsi"/>
          <w:sz w:val="24"/>
          <w:szCs w:val="24"/>
        </w:rPr>
        <w:t xml:space="preserve"> </w:t>
      </w:r>
    </w:p>
    <w:p w:rsidR="00536B9C" w:rsidRPr="00850E58" w:rsidRDefault="00963192"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ФТО</w:t>
      </w:r>
      <w:r w:rsidR="00677EB3" w:rsidRPr="00850E58">
        <w:rPr>
          <w:sz w:val="24"/>
          <w:szCs w:val="24"/>
        </w:rPr>
        <w:t xml:space="preserve"> следва да отразяват </w:t>
      </w:r>
      <w:r w:rsidR="007C60E2" w:rsidRPr="00850E58">
        <w:rPr>
          <w:sz w:val="24"/>
          <w:szCs w:val="24"/>
        </w:rPr>
        <w:t xml:space="preserve">и </w:t>
      </w:r>
      <w:r w:rsidR="00677EB3" w:rsidRPr="00850E58">
        <w:rPr>
          <w:sz w:val="24"/>
          <w:szCs w:val="24"/>
        </w:rPr>
        <w:t xml:space="preserve">съответствието на дейностите с </w:t>
      </w:r>
      <w:r w:rsidR="00947569" w:rsidRPr="00850E58">
        <w:rPr>
          <w:sz w:val="24"/>
          <w:szCs w:val="24"/>
        </w:rPr>
        <w:t>принципите на равнопоставеност на жените и мъжете и осигуряване на равни възможности за всички</w:t>
      </w:r>
      <w:r w:rsidR="00677EB3" w:rsidRPr="00850E58">
        <w:rPr>
          <w:sz w:val="24"/>
          <w:szCs w:val="24"/>
        </w:rPr>
        <w:t xml:space="preserve">,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AF5EC6" w:rsidRPr="00850E58" w:rsidRDefault="00AF5EC6"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Проектите следва да са в съответствие с принципа „за ненанасяне на значителни вреди“</w:t>
      </w:r>
      <w:r w:rsidR="00FD402D" w:rsidRPr="00850E58">
        <w:rPr>
          <w:sz w:val="24"/>
          <w:szCs w:val="24"/>
        </w:rPr>
        <w:t xml:space="preserve">, </w:t>
      </w:r>
      <w:r w:rsidR="004E1CE4" w:rsidRPr="00850E58">
        <w:rPr>
          <w:sz w:val="24"/>
          <w:szCs w:val="24"/>
        </w:rPr>
        <w:t>в съответствие с</w:t>
      </w:r>
      <w:r w:rsidRPr="00850E58">
        <w:rPr>
          <w:sz w:val="24"/>
          <w:szCs w:val="24"/>
        </w:rPr>
        <w:t xml:space="preserve"> </w:t>
      </w:r>
      <w:r w:rsidR="004E1CE4" w:rsidRPr="00850E58">
        <w:rPr>
          <w:sz w:val="24"/>
          <w:szCs w:val="24"/>
        </w:rPr>
        <w:t>„</w:t>
      </w:r>
      <w:r w:rsidRPr="00850E58">
        <w:rPr>
          <w:i/>
          <w:sz w:val="24"/>
          <w:szCs w:val="24"/>
        </w:rPr>
        <w:t>Известие на Комисията Технически насоки за прилагането на принципа за „ненанасяне на значителни вреди“ съгласно Регл</w:t>
      </w:r>
      <w:r w:rsidR="00FD402D" w:rsidRPr="00850E58">
        <w:rPr>
          <w:i/>
          <w:sz w:val="24"/>
          <w:szCs w:val="24"/>
        </w:rPr>
        <w:t>а</w:t>
      </w:r>
      <w:r w:rsidRPr="00850E58">
        <w:rPr>
          <w:i/>
          <w:sz w:val="24"/>
          <w:szCs w:val="24"/>
        </w:rPr>
        <w:t>мент за Механизма за възстановяване и устойчивост (2021/С58/01)</w:t>
      </w:r>
      <w:r w:rsidR="004E1CE4" w:rsidRPr="00850E58">
        <w:rPr>
          <w:sz w:val="24"/>
          <w:szCs w:val="24"/>
        </w:rPr>
        <w:t>“</w:t>
      </w:r>
      <w:r w:rsidRPr="00850E58">
        <w:rPr>
          <w:sz w:val="24"/>
          <w:szCs w:val="24"/>
        </w:rPr>
        <w:t>.</w:t>
      </w:r>
      <w:r w:rsidR="00710583" w:rsidRPr="00850E58">
        <w:rPr>
          <w:sz w:val="24"/>
          <w:szCs w:val="24"/>
        </w:rPr>
        <w:t xml:space="preserve"> Крайните получатели следва да имат предвид, че </w:t>
      </w:r>
      <w:r w:rsidR="006A5271" w:rsidRPr="00850E58">
        <w:rPr>
          <w:sz w:val="24"/>
          <w:szCs w:val="24"/>
        </w:rPr>
        <w:t>при окончателното изпълнение на п</w:t>
      </w:r>
      <w:r w:rsidR="00804386" w:rsidRPr="00850E58">
        <w:rPr>
          <w:sz w:val="24"/>
          <w:szCs w:val="24"/>
        </w:rPr>
        <w:t>р</w:t>
      </w:r>
      <w:r w:rsidR="006A5271" w:rsidRPr="00850E58">
        <w:rPr>
          <w:sz w:val="24"/>
          <w:szCs w:val="24"/>
        </w:rPr>
        <w:t>оекта</w:t>
      </w:r>
      <w:r w:rsidR="00804386" w:rsidRPr="00850E58">
        <w:rPr>
          <w:sz w:val="24"/>
          <w:szCs w:val="24"/>
        </w:rPr>
        <w:t xml:space="preserve"> </w:t>
      </w:r>
      <w:r w:rsidR="00F20C00" w:rsidRPr="00850E58">
        <w:rPr>
          <w:sz w:val="24"/>
          <w:szCs w:val="24"/>
        </w:rPr>
        <w:t xml:space="preserve">подлежат </w:t>
      </w:r>
      <w:r w:rsidR="00804386" w:rsidRPr="00850E58">
        <w:rPr>
          <w:sz w:val="24"/>
          <w:szCs w:val="24"/>
        </w:rPr>
        <w:t>на контрол, който да удостовери спазването на изискванията за прилагането</w:t>
      </w:r>
      <w:r w:rsidR="00710583" w:rsidRPr="00850E58">
        <w:rPr>
          <w:sz w:val="24"/>
          <w:szCs w:val="24"/>
        </w:rPr>
        <w:t xml:space="preserve"> на горепосочения принцип.</w:t>
      </w:r>
    </w:p>
    <w:p w:rsidR="00395627" w:rsidRPr="00850E58" w:rsidRDefault="00395627"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Всяко придобито оборудване</w:t>
      </w:r>
      <w:r w:rsidR="006C5574" w:rsidRPr="00850E58">
        <w:rPr>
          <w:sz w:val="24"/>
          <w:szCs w:val="24"/>
        </w:rPr>
        <w:t xml:space="preserve"> (актив)</w:t>
      </w:r>
      <w:r w:rsidRPr="00850E58">
        <w:rPr>
          <w:sz w:val="24"/>
          <w:szCs w:val="24"/>
        </w:rPr>
        <w:t>, в края на проекта следва да бъде реално доставено на мястото на изпълнение на проекта</w:t>
      </w:r>
      <w:r w:rsidR="001E1CC4" w:rsidRPr="00850E58">
        <w:rPr>
          <w:sz w:val="24"/>
          <w:szCs w:val="24"/>
        </w:rPr>
        <w:t>, инсталиран</w:t>
      </w:r>
      <w:r w:rsidR="006C5574" w:rsidRPr="00850E58">
        <w:rPr>
          <w:sz w:val="24"/>
          <w:szCs w:val="24"/>
        </w:rPr>
        <w:t>о</w:t>
      </w:r>
      <w:r w:rsidR="001E1CC4" w:rsidRPr="00850E58">
        <w:rPr>
          <w:sz w:val="24"/>
          <w:szCs w:val="24"/>
        </w:rPr>
        <w:t>, тестван</w:t>
      </w:r>
      <w:r w:rsidR="006C5574" w:rsidRPr="00850E58">
        <w:rPr>
          <w:sz w:val="24"/>
          <w:szCs w:val="24"/>
        </w:rPr>
        <w:t>о</w:t>
      </w:r>
      <w:r w:rsidR="001E1CC4" w:rsidRPr="00850E58">
        <w:rPr>
          <w:sz w:val="24"/>
          <w:szCs w:val="24"/>
        </w:rPr>
        <w:t xml:space="preserve"> и пуснат</w:t>
      </w:r>
      <w:r w:rsidR="006C5574" w:rsidRPr="00850E58">
        <w:rPr>
          <w:sz w:val="24"/>
          <w:szCs w:val="24"/>
        </w:rPr>
        <w:t>о</w:t>
      </w:r>
      <w:r w:rsidR="001E1CC4" w:rsidRPr="00850E58">
        <w:rPr>
          <w:sz w:val="24"/>
          <w:szCs w:val="24"/>
        </w:rPr>
        <w:t xml:space="preserve"> в експлоатация, </w:t>
      </w:r>
      <w:r w:rsidR="006C5574" w:rsidRPr="00850E58">
        <w:rPr>
          <w:sz w:val="24"/>
          <w:szCs w:val="24"/>
        </w:rPr>
        <w:t xml:space="preserve">да се </w:t>
      </w:r>
      <w:r w:rsidR="001E1CC4" w:rsidRPr="00850E58">
        <w:rPr>
          <w:sz w:val="24"/>
          <w:szCs w:val="24"/>
        </w:rPr>
        <w:t xml:space="preserve">използва </w:t>
      </w:r>
      <w:r w:rsidR="00E5277D" w:rsidRPr="00850E58">
        <w:rPr>
          <w:sz w:val="24"/>
          <w:szCs w:val="24"/>
        </w:rPr>
        <w:t>в производствения процес</w:t>
      </w:r>
      <w:r w:rsidR="001E1CC4" w:rsidRPr="00850E58">
        <w:rPr>
          <w:sz w:val="24"/>
          <w:szCs w:val="24"/>
        </w:rPr>
        <w:t xml:space="preserve"> за целите на проекта</w:t>
      </w:r>
      <w:r w:rsidR="00E5277D" w:rsidRPr="00850E58">
        <w:rPr>
          <w:sz w:val="24"/>
          <w:szCs w:val="24"/>
        </w:rPr>
        <w:t>.</w:t>
      </w:r>
      <w:r w:rsidR="00C87A04" w:rsidRPr="00850E58">
        <w:rPr>
          <w:sz w:val="24"/>
          <w:szCs w:val="24"/>
        </w:rPr>
        <w:t xml:space="preserve"> </w:t>
      </w:r>
      <w:r w:rsidR="00704991" w:rsidRPr="00850E58">
        <w:rPr>
          <w:sz w:val="24"/>
          <w:szCs w:val="24"/>
        </w:rPr>
        <w:t xml:space="preserve">Оборудването трябва да отговаря </w:t>
      </w:r>
      <w:r w:rsidR="00C87A04" w:rsidRPr="00850E58">
        <w:rPr>
          <w:sz w:val="24"/>
          <w:szCs w:val="24"/>
        </w:rPr>
        <w:t>на техническите спецификации</w:t>
      </w:r>
      <w:r w:rsidR="00704991" w:rsidRPr="00850E58">
        <w:rPr>
          <w:sz w:val="24"/>
          <w:szCs w:val="24"/>
        </w:rPr>
        <w:t>, предвидени по договора за финансиране и на договорите за доставки.</w:t>
      </w:r>
    </w:p>
    <w:p w:rsidR="00F31F68" w:rsidRPr="00850E58" w:rsidRDefault="00F31F68"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Всеки краен получател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 </w:t>
      </w:r>
    </w:p>
    <w:p w:rsidR="006F6661" w:rsidRPr="00850E58" w:rsidRDefault="00677EB3"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Допълнително, в</w:t>
      </w:r>
      <w:r w:rsidR="007F13C2" w:rsidRPr="00850E58">
        <w:rPr>
          <w:sz w:val="24"/>
          <w:szCs w:val="24"/>
        </w:rPr>
        <w:t xml:space="preserve">ъв връзка с </w:t>
      </w:r>
      <w:r w:rsidRPr="00850E58">
        <w:rPr>
          <w:sz w:val="24"/>
          <w:szCs w:val="24"/>
        </w:rPr>
        <w:t>изпълнение</w:t>
      </w:r>
      <w:r w:rsidR="007F13C2" w:rsidRPr="00850E58">
        <w:rPr>
          <w:sz w:val="24"/>
          <w:szCs w:val="24"/>
        </w:rPr>
        <w:t>то</w:t>
      </w:r>
      <w:r w:rsidRPr="00850E58">
        <w:rPr>
          <w:sz w:val="24"/>
          <w:szCs w:val="24"/>
        </w:rPr>
        <w:t xml:space="preserve"> на проект, </w:t>
      </w:r>
      <w:r w:rsidR="007F13C2" w:rsidRPr="00850E58">
        <w:rPr>
          <w:sz w:val="24"/>
          <w:szCs w:val="24"/>
        </w:rPr>
        <w:t>СНД</w:t>
      </w:r>
      <w:r w:rsidRPr="00850E58">
        <w:rPr>
          <w:sz w:val="24"/>
          <w:szCs w:val="24"/>
        </w:rPr>
        <w:t xml:space="preserve"> може да изиска от </w:t>
      </w:r>
      <w:r w:rsidR="007F13C2" w:rsidRPr="00850E58">
        <w:rPr>
          <w:sz w:val="24"/>
          <w:szCs w:val="24"/>
        </w:rPr>
        <w:t xml:space="preserve">крайните получатели и </w:t>
      </w:r>
      <w:r w:rsidRPr="00850E58">
        <w:rPr>
          <w:sz w:val="24"/>
          <w:szCs w:val="24"/>
        </w:rPr>
        <w:t xml:space="preserve">да </w:t>
      </w:r>
      <w:r w:rsidR="007F13C2" w:rsidRPr="00850E58">
        <w:rPr>
          <w:sz w:val="24"/>
          <w:szCs w:val="24"/>
        </w:rPr>
        <w:t xml:space="preserve">бъдат </w:t>
      </w:r>
      <w:r w:rsidRPr="00850E58">
        <w:rPr>
          <w:sz w:val="24"/>
          <w:szCs w:val="24"/>
        </w:rPr>
        <w:t>предостав</w:t>
      </w:r>
      <w:r w:rsidR="007F13C2" w:rsidRPr="00850E58">
        <w:rPr>
          <w:sz w:val="24"/>
          <w:szCs w:val="24"/>
        </w:rPr>
        <w:t>ени</w:t>
      </w:r>
      <w:r w:rsidRPr="00850E58">
        <w:rPr>
          <w:sz w:val="24"/>
          <w:szCs w:val="24"/>
        </w:rPr>
        <w:t xml:space="preserve"> доклади и/или допълнителна информация относно </w:t>
      </w:r>
      <w:r w:rsidR="007F13C2" w:rsidRPr="00850E58">
        <w:rPr>
          <w:sz w:val="24"/>
          <w:szCs w:val="24"/>
        </w:rPr>
        <w:t>постигнатия напредък или друго</w:t>
      </w:r>
      <w:r w:rsidR="00BC1BB3" w:rsidRPr="00850E58">
        <w:rPr>
          <w:sz w:val="24"/>
          <w:szCs w:val="24"/>
        </w:rPr>
        <w:t xml:space="preserve"> с цел проследяване на изпълнението на проектите</w:t>
      </w:r>
      <w:r w:rsidR="007F13C2" w:rsidRPr="00850E58">
        <w:rPr>
          <w:sz w:val="24"/>
          <w:szCs w:val="24"/>
        </w:rPr>
        <w:t>.</w:t>
      </w:r>
    </w:p>
    <w:p w:rsidR="008755B6" w:rsidRPr="00850E58" w:rsidRDefault="001F2738"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Цялата кореспонденция между крайните получатели и СНД се осъществява </w:t>
      </w:r>
      <w:r w:rsidR="009B0DD3" w:rsidRPr="00850E58">
        <w:rPr>
          <w:sz w:val="24"/>
          <w:szCs w:val="24"/>
        </w:rPr>
        <w:t xml:space="preserve">в електронна форма </w:t>
      </w:r>
      <w:r w:rsidRPr="00850E58">
        <w:rPr>
          <w:sz w:val="24"/>
          <w:szCs w:val="24"/>
        </w:rPr>
        <w:t xml:space="preserve">посредством функционалностите на </w:t>
      </w:r>
      <w:r w:rsidR="00691DE5" w:rsidRPr="00850E58">
        <w:rPr>
          <w:sz w:val="24"/>
          <w:szCs w:val="24"/>
        </w:rPr>
        <w:t>ИСМ-ИСУН 2020, раздел НПВУ</w:t>
      </w:r>
      <w:r w:rsidRPr="00850E58">
        <w:rPr>
          <w:sz w:val="24"/>
          <w:szCs w:val="24"/>
        </w:rPr>
        <w:t>.</w:t>
      </w:r>
    </w:p>
    <w:p w:rsidR="006F6661" w:rsidRPr="00850E58" w:rsidRDefault="00A25EDB"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lastRenderedPageBreak/>
        <w:t>За</w:t>
      </w:r>
      <w:r w:rsidR="00535626" w:rsidRPr="00850E58">
        <w:rPr>
          <w:sz w:val="24"/>
          <w:szCs w:val="24"/>
        </w:rPr>
        <w:t xml:space="preserve"> задължителното </w:t>
      </w:r>
      <w:r w:rsidR="00607F77" w:rsidRPr="00850E58">
        <w:rPr>
          <w:sz w:val="24"/>
          <w:szCs w:val="24"/>
        </w:rPr>
        <w:t xml:space="preserve">осигуряване на достъп до </w:t>
      </w:r>
      <w:r w:rsidR="00691DE5" w:rsidRPr="00850E58">
        <w:rPr>
          <w:sz w:val="24"/>
          <w:szCs w:val="24"/>
        </w:rPr>
        <w:t>ИСМ-ИСУН 2020, раздел НПВУ</w:t>
      </w:r>
      <w:r w:rsidR="00691DE5" w:rsidRPr="00850E58" w:rsidDel="00691DE5">
        <w:rPr>
          <w:sz w:val="24"/>
          <w:szCs w:val="24"/>
        </w:rPr>
        <w:t xml:space="preserve"> </w:t>
      </w:r>
      <w:r w:rsidR="00607F77" w:rsidRPr="00850E58">
        <w:rPr>
          <w:sz w:val="24"/>
          <w:szCs w:val="24"/>
        </w:rPr>
        <w:t>всеки краен получател</w:t>
      </w:r>
      <w:r w:rsidR="00535626" w:rsidRPr="00850E58">
        <w:rPr>
          <w:sz w:val="24"/>
          <w:szCs w:val="24"/>
        </w:rPr>
        <w:t>, като използва функционалностите на системата трябва да си създаде профил за достъп</w:t>
      </w:r>
      <w:r w:rsidRPr="00850E58">
        <w:rPr>
          <w:sz w:val="24"/>
          <w:szCs w:val="24"/>
        </w:rPr>
        <w:t xml:space="preserve"> за целите на изпълнение и отчитане на проектите</w:t>
      </w:r>
      <w:r w:rsidR="00607F77" w:rsidRPr="00850E58">
        <w:rPr>
          <w:sz w:val="24"/>
          <w:szCs w:val="24"/>
        </w:rPr>
        <w:t xml:space="preserve">. </w:t>
      </w:r>
    </w:p>
    <w:p w:rsidR="00D81425" w:rsidRPr="00850E58" w:rsidRDefault="00D81425"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50E58">
        <w:rPr>
          <w:sz w:val="24"/>
          <w:szCs w:val="24"/>
        </w:rPr>
        <w:t xml:space="preserve">Съгласно чл. 132 от финансовия регламент 1046/2018, КП отговарят за съхранението на документация и разходооправдателни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плащането на баланса (окончателно плащане) или, когато няма такова плащане, след трансакцията на последното плащане. Когато финансирането не надхвърля 60 000 </w:t>
      </w:r>
      <w:r w:rsidR="009B0DD3" w:rsidRPr="00850E58">
        <w:rPr>
          <w:sz w:val="24"/>
          <w:szCs w:val="24"/>
        </w:rPr>
        <w:t>евро</w:t>
      </w:r>
      <w:r w:rsidRPr="00850E58">
        <w:rPr>
          <w:sz w:val="24"/>
          <w:szCs w:val="24"/>
        </w:rPr>
        <w:t>, този срок е три години</w:t>
      </w:r>
      <w:r w:rsidR="00923ABD" w:rsidRPr="00850E58">
        <w:rPr>
          <w:sz w:val="24"/>
          <w:szCs w:val="24"/>
        </w:rPr>
        <w:t>.</w:t>
      </w:r>
    </w:p>
    <w:p w:rsidR="009F1319" w:rsidRPr="00850E58" w:rsidRDefault="009F1319"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50E58">
        <w:rPr>
          <w:sz w:val="24"/>
          <w:szCs w:val="24"/>
        </w:rPr>
        <w:t>По отношение на отчетените непреки разходи, КП следва да съхранява съответните счетоводни записи и подкрепящи документи, доказващи допустимостта на разходите.</w:t>
      </w:r>
    </w:p>
    <w:p w:rsidR="0067509B" w:rsidRPr="00850E58" w:rsidRDefault="00D81425"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Като изключение от общото правило по чл. 132 от финансовия регламент 1046/2018 за съхранение на документация,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r w:rsidR="00F46555" w:rsidRPr="00850E58">
        <w:rPr>
          <w:sz w:val="24"/>
          <w:szCs w:val="24"/>
        </w:rPr>
        <w:t>.</w:t>
      </w:r>
    </w:p>
    <w:p w:rsidR="0067509B" w:rsidRPr="00850E58" w:rsidRDefault="0067509B" w:rsidP="00344501">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p>
    <w:p w:rsidR="00992E5B" w:rsidRPr="00850E58" w:rsidRDefault="0067509B" w:rsidP="00344501">
      <w:pPr>
        <w:pBdr>
          <w:top w:val="single" w:sz="4" w:space="1" w:color="auto"/>
          <w:left w:val="single" w:sz="4" w:space="1" w:color="auto"/>
          <w:bottom w:val="single" w:sz="4" w:space="1" w:color="auto"/>
          <w:right w:val="single" w:sz="4" w:space="1" w:color="auto"/>
        </w:pBdr>
        <w:spacing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 xml:space="preserve">Всеки </w:t>
      </w:r>
      <w:r w:rsidR="00695C2E" w:rsidRPr="00850E58">
        <w:rPr>
          <w:rFonts w:ascii="Calibri" w:eastAsia="Calibri" w:hAnsi="Calibri" w:cs="Times New Roman"/>
          <w:sz w:val="24"/>
          <w:szCs w:val="24"/>
        </w:rPr>
        <w:t>краен получател</w:t>
      </w:r>
      <w:r w:rsidRPr="00850E58">
        <w:rPr>
          <w:rFonts w:ascii="Calibri" w:eastAsia="Calibri" w:hAnsi="Calibri" w:cs="Times New Roman"/>
          <w:sz w:val="24"/>
          <w:szCs w:val="24"/>
        </w:rPr>
        <w:t xml:space="preserve"> може да подаде сигнал за нередност до СНД</w:t>
      </w:r>
      <w:r w:rsidR="0029058D" w:rsidRPr="00850E58">
        <w:rPr>
          <w:rFonts w:ascii="Calibri" w:eastAsia="Calibri" w:hAnsi="Calibri" w:cs="Times New Roman"/>
          <w:sz w:val="24"/>
          <w:szCs w:val="24"/>
        </w:rPr>
        <w:t xml:space="preserve"> при идентифицирани обстоятелства, изискващи това</w:t>
      </w:r>
      <w:r w:rsidRPr="00850E58">
        <w:rPr>
          <w:rFonts w:ascii="Calibri" w:eastAsia="Calibri" w:hAnsi="Calibri" w:cs="Times New Roman"/>
          <w:sz w:val="24"/>
          <w:szCs w:val="24"/>
        </w:rPr>
        <w:t>.</w:t>
      </w:r>
    </w:p>
    <w:p w:rsidR="00992E5B" w:rsidRPr="00850E58" w:rsidRDefault="00992E5B" w:rsidP="00344501">
      <w:pPr>
        <w:pBdr>
          <w:top w:val="single" w:sz="4" w:space="1" w:color="auto"/>
          <w:left w:val="single" w:sz="4" w:space="1" w:color="auto"/>
          <w:bottom w:val="single" w:sz="4" w:space="1" w:color="auto"/>
          <w:right w:val="single" w:sz="4" w:space="1" w:color="auto"/>
        </w:pBdr>
        <w:spacing w:after="120" w:line="240" w:lineRule="auto"/>
        <w:jc w:val="both"/>
      </w:pPr>
    </w:p>
    <w:p w:rsidR="00992E5B" w:rsidRPr="00850E58" w:rsidRDefault="00992E5B"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b/>
          <w:sz w:val="24"/>
          <w:szCs w:val="24"/>
        </w:rPr>
      </w:pPr>
      <w:r w:rsidRPr="00850E58">
        <w:rPr>
          <w:rFonts w:cstheme="minorHAnsi"/>
          <w:b/>
          <w:sz w:val="24"/>
          <w:szCs w:val="24"/>
        </w:rPr>
        <w:t>1.</w:t>
      </w:r>
      <w:r w:rsidR="00316ED1" w:rsidRPr="00850E58">
        <w:rPr>
          <w:rFonts w:cstheme="minorHAnsi"/>
          <w:b/>
          <w:sz w:val="24"/>
          <w:szCs w:val="24"/>
        </w:rPr>
        <w:t>3</w:t>
      </w:r>
      <w:r w:rsidRPr="00850E58">
        <w:rPr>
          <w:rFonts w:cstheme="minorHAnsi"/>
          <w:b/>
          <w:sz w:val="24"/>
          <w:szCs w:val="24"/>
        </w:rPr>
        <w:t>. Изисквания за информация, комуникация и публичност</w:t>
      </w:r>
      <w:r w:rsidRPr="00850E58" w:rsidDel="007F13C2">
        <w:rPr>
          <w:rFonts w:cstheme="minorHAnsi"/>
          <w:b/>
          <w:sz w:val="24"/>
          <w:szCs w:val="24"/>
        </w:rPr>
        <w:t xml:space="preserve"> </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Предвид това, крайните получатели са длъжни</w:t>
      </w:r>
      <w:r w:rsidR="004F7436" w:rsidRPr="00850E58">
        <w:rPr>
          <w:rFonts w:cstheme="minorHAnsi"/>
          <w:sz w:val="24"/>
          <w:szCs w:val="24"/>
        </w:rPr>
        <w:t xml:space="preserve"> да</w:t>
      </w:r>
      <w:r w:rsidRPr="00850E58">
        <w:rPr>
          <w:rFonts w:cstheme="minorHAnsi"/>
          <w:sz w:val="24"/>
          <w:szCs w:val="24"/>
        </w:rPr>
        <w:t xml:space="preserve">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NextGenerationEU“,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В тази връзка, подходящи мерки биха могли да бъдат:</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lastRenderedPageBreak/>
        <w:t>• публикуване на кратка информация (непосредствено след началото на изпълнението на проекта) на интернет страницата на крайния получател, когато такава съществува, включително на неговите етапи и цели, като се откроява и финансовата подкрепа от МВУ;</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 поставяне (непосредствено след началото на изпълнението на проекта) на минимум един плакат с информация за проекта (поне размер А3), в който се споменава финансовата подкрепа от МВУ, на видно за обществеността място, като например входа</w:t>
      </w:r>
      <w:r w:rsidR="00F67278" w:rsidRPr="00850E58">
        <w:rPr>
          <w:rFonts w:cstheme="minorHAnsi"/>
          <w:sz w:val="24"/>
          <w:szCs w:val="24"/>
        </w:rPr>
        <w:t xml:space="preserve"> или фасада</w:t>
      </w:r>
      <w:r w:rsidRPr="00850E58">
        <w:rPr>
          <w:rFonts w:cstheme="minorHAnsi"/>
          <w:sz w:val="24"/>
          <w:szCs w:val="24"/>
        </w:rPr>
        <w:t xml:space="preserve"> на сграда</w:t>
      </w:r>
      <w:r w:rsidR="00F67278" w:rsidRPr="00850E58">
        <w:rPr>
          <w:rFonts w:cstheme="minorHAnsi"/>
          <w:sz w:val="24"/>
          <w:szCs w:val="24"/>
        </w:rPr>
        <w:t>, където проектът се изпълнява</w:t>
      </w:r>
      <w:r w:rsidRPr="00850E58">
        <w:rPr>
          <w:rFonts w:cstheme="minorHAnsi"/>
          <w:sz w:val="24"/>
          <w:szCs w:val="24"/>
        </w:rPr>
        <w:t>.</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Плакатът следва да съдържа следната текстова и визуална информация:</w:t>
      </w:r>
    </w:p>
    <w:p w:rsidR="00AF25E8" w:rsidRPr="00850E58"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850E58">
        <w:rPr>
          <w:rFonts w:cstheme="minorHAnsi"/>
          <w:sz w:val="24"/>
          <w:szCs w:val="24"/>
        </w:rPr>
        <w:t xml:space="preserve"> - емблемата на ЕС и упоменаването „Европейски съюз“;</w:t>
      </w:r>
    </w:p>
    <w:p w:rsidR="00AF25E8" w:rsidRPr="00850E58"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850E58">
        <w:rPr>
          <w:rFonts w:cstheme="minorHAnsi"/>
          <w:sz w:val="24"/>
          <w:szCs w:val="24"/>
        </w:rPr>
        <w:t xml:space="preserve"> - подходящо указание за финансирането, например „финансирано от Европейския съюз – NextGenerationEU“;</w:t>
      </w:r>
    </w:p>
    <w:p w:rsidR="00AF25E8" w:rsidRPr="00850E58"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850E58">
        <w:rPr>
          <w:rFonts w:cstheme="minorHAnsi"/>
          <w:sz w:val="24"/>
          <w:szCs w:val="24"/>
        </w:rPr>
        <w:t xml:space="preserve"> - наименованието на проекта;</w:t>
      </w:r>
    </w:p>
    <w:p w:rsidR="00AF25E8" w:rsidRPr="00850E58"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850E58">
        <w:rPr>
          <w:rFonts w:cstheme="minorHAnsi"/>
          <w:sz w:val="24"/>
          <w:szCs w:val="24"/>
        </w:rPr>
        <w:t xml:space="preserve"> - общата стойност на проекта, както и размера на</w:t>
      </w:r>
      <w:r w:rsidR="00196E3B" w:rsidRPr="00850E58">
        <w:rPr>
          <w:rFonts w:cstheme="minorHAnsi"/>
          <w:sz w:val="24"/>
          <w:szCs w:val="24"/>
        </w:rPr>
        <w:t xml:space="preserve"> предоставеното </w:t>
      </w:r>
      <w:r w:rsidR="008D4454" w:rsidRPr="00850E58">
        <w:rPr>
          <w:rFonts w:cstheme="minorHAnsi"/>
          <w:sz w:val="24"/>
          <w:szCs w:val="24"/>
        </w:rPr>
        <w:t>безвъзмездно</w:t>
      </w:r>
      <w:r w:rsidR="00196E3B" w:rsidRPr="00850E58">
        <w:rPr>
          <w:rFonts w:cstheme="minorHAnsi"/>
          <w:sz w:val="24"/>
          <w:szCs w:val="24"/>
        </w:rPr>
        <w:t xml:space="preserve"> финансиране</w:t>
      </w:r>
      <w:r w:rsidRPr="00850E58">
        <w:rPr>
          <w:rFonts w:cstheme="minorHAnsi"/>
          <w:sz w:val="24"/>
          <w:szCs w:val="24"/>
        </w:rPr>
        <w:t xml:space="preserve"> в български лева;</w:t>
      </w:r>
    </w:p>
    <w:p w:rsidR="00AF25E8" w:rsidRPr="00850E58" w:rsidRDefault="00AF25E8" w:rsidP="00C93DF7">
      <w:pPr>
        <w:pStyle w:val="ListParagraph"/>
        <w:pBdr>
          <w:top w:val="single" w:sz="4" w:space="1" w:color="auto"/>
          <w:left w:val="single" w:sz="4" w:space="1" w:color="auto"/>
          <w:bottom w:val="single" w:sz="4" w:space="1" w:color="auto"/>
          <w:right w:val="single" w:sz="4" w:space="1" w:color="auto"/>
        </w:pBdr>
        <w:spacing w:after="120" w:line="240" w:lineRule="auto"/>
        <w:ind w:left="0" w:firstLine="993"/>
        <w:contextualSpacing w:val="0"/>
        <w:jc w:val="both"/>
        <w:rPr>
          <w:rFonts w:cstheme="minorHAnsi"/>
          <w:sz w:val="24"/>
          <w:szCs w:val="24"/>
        </w:rPr>
      </w:pPr>
      <w:r w:rsidRPr="00850E58">
        <w:rPr>
          <w:rFonts w:cstheme="minorHAnsi"/>
          <w:sz w:val="24"/>
          <w:szCs w:val="24"/>
        </w:rPr>
        <w:t xml:space="preserve"> - начална и крайна дата на изпълнение на проекта.</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 упоменаване на финансовия принос във всички обяви и публикации, свързани с изпълнението на проекта.</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 xml:space="preserve">Емблемата на ЕС следва да е </w:t>
      </w:r>
      <w:r w:rsidR="0079574E" w:rsidRPr="00850E58">
        <w:rPr>
          <w:rFonts w:cstheme="minorHAnsi"/>
          <w:sz w:val="24"/>
          <w:szCs w:val="24"/>
        </w:rPr>
        <w:t>съобразена</w:t>
      </w:r>
      <w:r w:rsidRPr="00850E58">
        <w:rPr>
          <w:rFonts w:cstheme="minorHAnsi"/>
          <w:sz w:val="24"/>
          <w:szCs w:val="24"/>
        </w:rPr>
        <w:t xml:space="preserve"> с графичните стандарти, </w:t>
      </w:r>
      <w:r w:rsidR="00EF7EF1" w:rsidRPr="00850E58">
        <w:rPr>
          <w:rFonts w:cstheme="minorHAnsi"/>
          <w:sz w:val="24"/>
          <w:szCs w:val="24"/>
        </w:rPr>
        <w:t>видни</w:t>
      </w:r>
      <w:r w:rsidRPr="00850E58">
        <w:rPr>
          <w:rFonts w:cstheme="minorHAnsi"/>
          <w:sz w:val="24"/>
          <w:szCs w:val="24"/>
        </w:rPr>
        <w:t xml:space="preserve"> в Приложение II от Регламент за изпълнение (ЕС) № 821/2014 на Комисията.</w:t>
      </w:r>
    </w:p>
    <w:p w:rsidR="00D5252A" w:rsidRPr="00850E58" w:rsidRDefault="00D5252A" w:rsidP="00D5252A">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 xml:space="preserve">В допълнение следва да се има предвид, че в случай на настъпили промени на името и/или правно-организационната форма на краен получател, въпросните промени трябва да бъдат съобразени и отразени от крайния получател във всички вече изработени до момента визуализационни материали по проекта. Не се изисква непременно от </w:t>
      </w:r>
      <w:r w:rsidR="00695C2E" w:rsidRPr="00850E58">
        <w:rPr>
          <w:rFonts w:cstheme="minorHAnsi"/>
          <w:sz w:val="24"/>
          <w:szCs w:val="24"/>
        </w:rPr>
        <w:t>крайните получатели</w:t>
      </w:r>
      <w:r w:rsidRPr="00850E58">
        <w:rPr>
          <w:rFonts w:cstheme="minorHAnsi"/>
          <w:sz w:val="24"/>
          <w:szCs w:val="24"/>
        </w:rPr>
        <w:t xml:space="preserve"> да извършват задължително корекции върху вече изработени визуализационни материали, поради настъпили промени на собствеността, наименованието на проекта, срока за изпълнение на проекта (удължаване и/или предсрочно изпълнение) или разлика между договорените и реално изплатените средства</w:t>
      </w:r>
      <w:r w:rsidR="000B39A8" w:rsidRPr="00850E58">
        <w:rPr>
          <w:rFonts w:cstheme="minorHAnsi"/>
          <w:sz w:val="24"/>
          <w:szCs w:val="24"/>
        </w:rPr>
        <w:t>, в случай че е посочена подобна информация</w:t>
      </w:r>
      <w:r w:rsidR="000867AC" w:rsidRPr="00850E58">
        <w:rPr>
          <w:rFonts w:cstheme="minorHAnsi"/>
          <w:sz w:val="24"/>
          <w:szCs w:val="24"/>
        </w:rPr>
        <w:t xml:space="preserve"> в материалите.</w:t>
      </w:r>
    </w:p>
    <w:p w:rsidR="00AF25E8"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rFonts w:cstheme="minorHAnsi"/>
          <w:sz w:val="24"/>
          <w:szCs w:val="24"/>
        </w:rPr>
      </w:pPr>
      <w:r w:rsidRPr="00850E58">
        <w:rPr>
          <w:rFonts w:cstheme="minorHAnsi"/>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чрез МВУ. </w:t>
      </w:r>
    </w:p>
    <w:p w:rsidR="00677EB3" w:rsidRPr="00850E58" w:rsidRDefault="00AF25E8" w:rsidP="00344501">
      <w:pPr>
        <w:pBdr>
          <w:top w:val="single" w:sz="4" w:space="1" w:color="auto"/>
          <w:left w:val="single" w:sz="4" w:space="1" w:color="auto"/>
          <w:bottom w:val="single" w:sz="4" w:space="1" w:color="auto"/>
          <w:right w:val="single" w:sz="4" w:space="1" w:color="auto"/>
        </w:pBdr>
        <w:spacing w:after="120" w:line="240" w:lineRule="auto"/>
        <w:jc w:val="both"/>
        <w:rPr>
          <w:sz w:val="24"/>
          <w:szCs w:val="24"/>
        </w:rPr>
      </w:pPr>
      <w:r w:rsidRPr="00850E58">
        <w:rPr>
          <w:rFonts w:cstheme="minorHAnsi"/>
          <w:sz w:val="24"/>
          <w:szCs w:val="24"/>
        </w:rPr>
        <w:t>Неспазването на правилата за информация, комуникация и публичност може да доведе до непризнаване на част или на цялата стойност на извършените по проекта разходи, като ще бъдат прилагани съответни европейски и национални норми, както и правила, заложени в договора за финансиране.</w:t>
      </w:r>
    </w:p>
    <w:p w:rsidR="00A44503" w:rsidRPr="00850E58" w:rsidRDefault="00A44503" w:rsidP="006C4D1A">
      <w:pPr>
        <w:pStyle w:val="Heading3"/>
        <w:spacing w:before="120" w:after="120"/>
        <w:rPr>
          <w:sz w:val="24"/>
          <w:szCs w:val="24"/>
        </w:rPr>
      </w:pPr>
    </w:p>
    <w:p w:rsidR="00A63DFC" w:rsidRPr="00850E58" w:rsidRDefault="009E70F7" w:rsidP="006E7392">
      <w:pPr>
        <w:pStyle w:val="Heading2"/>
        <w:spacing w:before="120" w:after="120"/>
        <w:rPr>
          <w:sz w:val="24"/>
          <w:szCs w:val="24"/>
        </w:rPr>
      </w:pPr>
      <w:bookmarkStart w:id="11" w:name="_Toc131162718"/>
      <w:r w:rsidRPr="00850E58">
        <w:t>2</w:t>
      </w:r>
      <w:r w:rsidR="00F9528F" w:rsidRPr="00850E58">
        <w:t xml:space="preserve">. </w:t>
      </w:r>
      <w:r w:rsidR="009B3C97" w:rsidRPr="00850E58">
        <w:t>Финансово изпълнение на проектите и плащане</w:t>
      </w:r>
      <w:bookmarkEnd w:id="11"/>
    </w:p>
    <w:p w:rsidR="002E217A" w:rsidRPr="00850E58"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b/>
          <w:sz w:val="24"/>
          <w:szCs w:val="24"/>
        </w:rPr>
        <w:t>Правила за отчитане на извършени разходи по инвестиции от крайни получатели</w:t>
      </w:r>
    </w:p>
    <w:p w:rsidR="002E217A" w:rsidRPr="00850E58"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поискан</w:t>
      </w:r>
      <w:r w:rsidR="00154E0F" w:rsidRPr="00850E58">
        <w:rPr>
          <w:sz w:val="24"/>
          <w:szCs w:val="24"/>
        </w:rPr>
        <w:t>о</w:t>
      </w:r>
      <w:r w:rsidRPr="00850E58">
        <w:rPr>
          <w:sz w:val="24"/>
          <w:szCs w:val="24"/>
        </w:rPr>
        <w:t xml:space="preserve"> </w:t>
      </w:r>
      <w:r w:rsidR="00154E0F" w:rsidRPr="00850E58">
        <w:rPr>
          <w:sz w:val="24"/>
          <w:szCs w:val="24"/>
        </w:rPr>
        <w:t>безвъзмездно финансиране</w:t>
      </w:r>
      <w:r w:rsidRPr="00850E58">
        <w:rPr>
          <w:sz w:val="24"/>
          <w:szCs w:val="24"/>
        </w:rPr>
        <w:t>, не могат да бъдат предоставяни за плащане към други източници.</w:t>
      </w:r>
    </w:p>
    <w:p w:rsidR="002E217A" w:rsidRPr="00850E58" w:rsidRDefault="002E217A" w:rsidP="002E217A">
      <w:pPr>
        <w:pBdr>
          <w:top w:val="single" w:sz="4" w:space="1" w:color="auto"/>
          <w:left w:val="single" w:sz="4" w:space="1" w:color="auto"/>
          <w:bottom w:val="single" w:sz="4" w:space="1" w:color="auto"/>
          <w:right w:val="single" w:sz="4" w:space="1" w:color="auto"/>
        </w:pBdr>
        <w:spacing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 xml:space="preserve">Крайният получател е задължен да поддържа отделни счетоводни аналитични сметки,  съдържащи № на договор за </w:t>
      </w:r>
      <w:r w:rsidR="00316ED1" w:rsidRPr="00850E58">
        <w:rPr>
          <w:rFonts w:ascii="Calibri" w:eastAsia="Calibri" w:hAnsi="Calibri" w:cs="Times New Roman"/>
          <w:sz w:val="24"/>
          <w:szCs w:val="24"/>
        </w:rPr>
        <w:t>финансиране</w:t>
      </w:r>
      <w:r w:rsidRPr="00850E58">
        <w:rPr>
          <w:rFonts w:ascii="Calibri" w:eastAsia="Calibri" w:hAnsi="Calibri" w:cs="Times New Roman"/>
          <w:sz w:val="24"/>
          <w:szCs w:val="24"/>
        </w:rPr>
        <w:t xml:space="preserve"> или отделна счетоводна система за отчитане на извършените разходи по проекта и използването на средствата с утвърдени сметки за отчитане на разходи по договора.</w:t>
      </w:r>
    </w:p>
    <w:p w:rsidR="002E217A" w:rsidRPr="00850E58"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При изпълнение на договори за </w:t>
      </w:r>
      <w:r w:rsidR="00316ED1" w:rsidRPr="00850E58">
        <w:rPr>
          <w:sz w:val="24"/>
          <w:szCs w:val="24"/>
        </w:rPr>
        <w:t>финансиране</w:t>
      </w:r>
      <w:r w:rsidRPr="00850E58">
        <w:rPr>
          <w:sz w:val="24"/>
          <w:szCs w:val="24"/>
        </w:rPr>
        <w:t xml:space="preserve">, крайните получатели са отговорни за администриране на процеса на определяне на данък върху добавената стойност като допустим разход. Във връзка с понятието „възстановим данък добавена стойност” и определянето му като недопустим разход за съфинансиране, се прилагат правилата на чл. 186, параграф 4, буква в) от финансовият регламент 1046/2018. При оформяне на исканията за плащане, за документалната отчетност, както и за всички други свои задължения във връзка с получаване на средства по настоящата процедура, крайните получатели са длъжни да следват европейското и национално законодателство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w:t>
      </w:r>
    </w:p>
    <w:p w:rsidR="002E217A" w:rsidRPr="00850E58"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Максималният размер на </w:t>
      </w:r>
      <w:r w:rsidR="00154E0F" w:rsidRPr="00850E58">
        <w:rPr>
          <w:sz w:val="24"/>
          <w:szCs w:val="24"/>
        </w:rPr>
        <w:t>безвъзмездното финансиране,</w:t>
      </w:r>
      <w:r w:rsidR="00154E0F" w:rsidRPr="00850E58" w:rsidDel="00154E0F">
        <w:rPr>
          <w:sz w:val="24"/>
          <w:szCs w:val="24"/>
        </w:rPr>
        <w:t xml:space="preserve"> </w:t>
      </w:r>
      <w:r w:rsidRPr="00850E58">
        <w:rPr>
          <w:sz w:val="24"/>
          <w:szCs w:val="24"/>
        </w:rPr>
        <w:t xml:space="preserve">задължително се фиксира в договора за </w:t>
      </w:r>
      <w:r w:rsidR="00316ED1" w:rsidRPr="00850E58">
        <w:rPr>
          <w:sz w:val="24"/>
          <w:szCs w:val="24"/>
        </w:rPr>
        <w:t>финансиране</w:t>
      </w:r>
      <w:r w:rsidRPr="00850E58">
        <w:rPr>
          <w:sz w:val="24"/>
          <w:szCs w:val="24"/>
        </w:rPr>
        <w:t xml:space="preserve">. Фиксираният в договора размер на </w:t>
      </w:r>
      <w:r w:rsidR="00154E0F" w:rsidRPr="00850E58">
        <w:rPr>
          <w:sz w:val="24"/>
          <w:szCs w:val="24"/>
        </w:rPr>
        <w:t>безвъзмездното финансиране</w:t>
      </w:r>
      <w:r w:rsidR="00154E0F" w:rsidRPr="00850E58" w:rsidDel="00154E0F">
        <w:rPr>
          <w:sz w:val="24"/>
          <w:szCs w:val="24"/>
        </w:rPr>
        <w:t xml:space="preserve"> </w:t>
      </w:r>
      <w:r w:rsidRPr="00850E58">
        <w:rPr>
          <w:sz w:val="24"/>
          <w:szCs w:val="24"/>
        </w:rPr>
        <w:t>се основава на бюджета, който е предварителна оценка на размера на допустимите разходи, необходими за изпълнението на проекта. Фиксираният размер на безвъзмездн</w:t>
      </w:r>
      <w:r w:rsidR="00F9692C" w:rsidRPr="00850E58">
        <w:rPr>
          <w:sz w:val="24"/>
          <w:szCs w:val="24"/>
        </w:rPr>
        <w:t>ото финансиране</w:t>
      </w:r>
      <w:r w:rsidRPr="00850E58">
        <w:rPr>
          <w:sz w:val="24"/>
          <w:szCs w:val="24"/>
        </w:rPr>
        <w:t xml:space="preserve"> в договора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цялостното изпълнение на заложените </w:t>
      </w:r>
      <w:r w:rsidR="00F9692C" w:rsidRPr="00850E58">
        <w:rPr>
          <w:sz w:val="24"/>
          <w:szCs w:val="24"/>
        </w:rPr>
        <w:t>резултати</w:t>
      </w:r>
      <w:r w:rsidRPr="00850E58">
        <w:rPr>
          <w:sz w:val="24"/>
          <w:szCs w:val="24"/>
        </w:rPr>
        <w:t xml:space="preserve"> и от тяхното надлежно удостоверяване и одобряване на действително извършените разходи.</w:t>
      </w:r>
    </w:p>
    <w:p w:rsidR="002E217A" w:rsidRPr="00850E58" w:rsidRDefault="002E217A" w:rsidP="002E217A">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В случай че краен получател не успее да постигне заложени</w:t>
      </w:r>
      <w:r w:rsidR="00F9692C" w:rsidRPr="00850E58">
        <w:rPr>
          <w:sz w:val="24"/>
          <w:szCs w:val="24"/>
        </w:rPr>
        <w:t>те резултати</w:t>
      </w:r>
      <w:r w:rsidRPr="00850E58">
        <w:rPr>
          <w:sz w:val="24"/>
          <w:szCs w:val="24"/>
        </w:rPr>
        <w:t xml:space="preserve"> (цялостно или частично), то СНД може да не извърши плащания или да изиска възстановяване на вече разплатени средства.</w:t>
      </w:r>
    </w:p>
    <w:p w:rsidR="002E217A" w:rsidRPr="00850E58" w:rsidRDefault="002E217A" w:rsidP="000214EF">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t xml:space="preserve">Недопустими са промени в бюджета на договора, водещи до увеличаване на първоначално договорения процент и размер на </w:t>
      </w:r>
      <w:r w:rsidR="00154E0F" w:rsidRPr="00850E58">
        <w:rPr>
          <w:sz w:val="24"/>
          <w:szCs w:val="24"/>
        </w:rPr>
        <w:t>безвъзмездното финансиране</w:t>
      </w:r>
      <w:r w:rsidRPr="00850E58">
        <w:rPr>
          <w:sz w:val="24"/>
          <w:szCs w:val="24"/>
        </w:rPr>
        <w:t xml:space="preserve"> по договора и/или водещи до превишаване на средствата по бюджетни пера, за които има определен в Условията за кандидатстване максимален размер. </w:t>
      </w:r>
    </w:p>
    <w:p w:rsidR="008843D4" w:rsidRPr="00850E58" w:rsidRDefault="002E217A" w:rsidP="00487838">
      <w:pPr>
        <w:pStyle w:val="ListParagraph"/>
        <w:pBdr>
          <w:top w:val="single" w:sz="4" w:space="1" w:color="auto"/>
          <w:left w:val="single" w:sz="4" w:space="1" w:color="auto"/>
          <w:bottom w:val="single" w:sz="4" w:space="1" w:color="auto"/>
          <w:right w:val="single" w:sz="4" w:space="1" w:color="auto"/>
        </w:pBdr>
        <w:spacing w:after="120" w:line="240" w:lineRule="auto"/>
        <w:ind w:left="0"/>
        <w:contextualSpacing w:val="0"/>
        <w:jc w:val="both"/>
        <w:rPr>
          <w:sz w:val="24"/>
          <w:szCs w:val="24"/>
        </w:rPr>
      </w:pPr>
      <w:r w:rsidRPr="00850E58">
        <w:rPr>
          <w:sz w:val="24"/>
          <w:szCs w:val="24"/>
        </w:rPr>
        <w:lastRenderedPageBreak/>
        <w:t xml:space="preserve">В процеса на изпълнение на проектите, крайните получатели следва да се придържат към изискванията и указанията, публикувани от </w:t>
      </w:r>
      <w:r w:rsidRPr="00850E58">
        <w:rPr>
          <w:rFonts w:ascii="Verdana" w:hAnsi="Verdana"/>
          <w:sz w:val="20"/>
          <w:szCs w:val="20"/>
        </w:rPr>
        <w:t>СНД</w:t>
      </w:r>
      <w:r w:rsidRPr="00850E58">
        <w:rPr>
          <w:sz w:val="24"/>
          <w:szCs w:val="24"/>
        </w:rPr>
        <w:t>.</w:t>
      </w:r>
    </w:p>
    <w:p w:rsidR="00BB7250" w:rsidRPr="00850E58" w:rsidRDefault="00BB7250" w:rsidP="002E217A">
      <w:pPr>
        <w:pStyle w:val="ListParagraph"/>
        <w:pBdr>
          <w:top w:val="single" w:sz="4" w:space="1" w:color="auto"/>
          <w:left w:val="single" w:sz="4" w:space="0" w:color="auto"/>
          <w:bottom w:val="single" w:sz="4" w:space="1" w:color="auto"/>
          <w:right w:val="single" w:sz="4" w:space="0" w:color="auto"/>
        </w:pBdr>
        <w:spacing w:after="480" w:line="240" w:lineRule="auto"/>
        <w:ind w:left="0"/>
        <w:jc w:val="both"/>
        <w:rPr>
          <w:b/>
          <w:sz w:val="24"/>
          <w:szCs w:val="24"/>
        </w:rPr>
      </w:pPr>
      <w:r w:rsidRPr="00850E58">
        <w:rPr>
          <w:sz w:val="24"/>
          <w:szCs w:val="24"/>
        </w:rPr>
        <w:t xml:space="preserve">По настоящата процедура се предвиждат </w:t>
      </w:r>
      <w:r w:rsidR="0037121E" w:rsidRPr="00850E58">
        <w:rPr>
          <w:sz w:val="24"/>
          <w:szCs w:val="24"/>
        </w:rPr>
        <w:t>3</w:t>
      </w:r>
      <w:r w:rsidRPr="00850E58">
        <w:rPr>
          <w:sz w:val="24"/>
          <w:szCs w:val="24"/>
        </w:rPr>
        <w:t xml:space="preserve"> варианта на плащане, както следва:</w:t>
      </w:r>
    </w:p>
    <w:p w:rsidR="002E217A" w:rsidRPr="00850E58" w:rsidRDefault="002E217A" w:rsidP="002E217A">
      <w:pPr>
        <w:pStyle w:val="ListParagraph"/>
        <w:pBdr>
          <w:top w:val="single" w:sz="4" w:space="1" w:color="auto"/>
          <w:left w:val="single" w:sz="4" w:space="0" w:color="auto"/>
          <w:bottom w:val="single" w:sz="4" w:space="1" w:color="auto"/>
          <w:right w:val="single" w:sz="4" w:space="0" w:color="auto"/>
        </w:pBdr>
        <w:spacing w:after="480" w:line="240" w:lineRule="auto"/>
        <w:ind w:left="0"/>
        <w:jc w:val="both"/>
        <w:rPr>
          <w:sz w:val="24"/>
          <w:szCs w:val="24"/>
        </w:rPr>
      </w:pPr>
      <w:r w:rsidRPr="00850E58">
        <w:rPr>
          <w:b/>
          <w:sz w:val="24"/>
          <w:szCs w:val="24"/>
        </w:rPr>
        <w:t>Вариант 1</w:t>
      </w:r>
      <w:r w:rsidRPr="00850E58">
        <w:rPr>
          <w:sz w:val="24"/>
          <w:szCs w:val="24"/>
        </w:rPr>
        <w:t xml:space="preserve"> (авансово и окончателно плащане): </w:t>
      </w:r>
    </w:p>
    <w:p w:rsidR="002E217A" w:rsidRPr="00850E58" w:rsidRDefault="002E217A" w:rsidP="002E217A">
      <w:pPr>
        <w:pStyle w:val="ListParagraph"/>
        <w:pBdr>
          <w:top w:val="single" w:sz="4" w:space="1" w:color="auto"/>
          <w:left w:val="single" w:sz="4" w:space="0" w:color="auto"/>
          <w:bottom w:val="single" w:sz="4" w:space="1" w:color="auto"/>
          <w:right w:val="single" w:sz="4" w:space="0" w:color="auto"/>
        </w:pBdr>
        <w:spacing w:after="480" w:line="240" w:lineRule="auto"/>
        <w:ind w:left="0"/>
        <w:jc w:val="both"/>
        <w:rPr>
          <w:sz w:val="10"/>
          <w:szCs w:val="10"/>
        </w:rPr>
      </w:pPr>
    </w:p>
    <w:p w:rsidR="002E217A" w:rsidRPr="00850E58" w:rsidRDefault="002E217A" w:rsidP="002E217A">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r w:rsidRPr="00850E58">
        <w:rPr>
          <w:sz w:val="24"/>
          <w:szCs w:val="24"/>
        </w:rPr>
        <w:t xml:space="preserve">Крайните получатели по настоящата процедура имат право да получат авансово плащане като представят искане за плащане в </w:t>
      </w:r>
      <w:r w:rsidR="00154E0F" w:rsidRPr="00850E58">
        <w:rPr>
          <w:sz w:val="24"/>
          <w:szCs w:val="24"/>
        </w:rPr>
        <w:t xml:space="preserve">ИСМ-ИСУН 2020, раздел НПВУ </w:t>
      </w:r>
      <w:r w:rsidRPr="00850E58">
        <w:rPr>
          <w:sz w:val="24"/>
          <w:szCs w:val="24"/>
        </w:rPr>
        <w:t xml:space="preserve">по договора за </w:t>
      </w:r>
      <w:r w:rsidR="00F9692C" w:rsidRPr="00850E58">
        <w:rPr>
          <w:sz w:val="24"/>
          <w:szCs w:val="24"/>
        </w:rPr>
        <w:t>финансиране</w:t>
      </w:r>
      <w:r w:rsidRPr="00850E58">
        <w:rPr>
          <w:sz w:val="24"/>
          <w:szCs w:val="24"/>
        </w:rPr>
        <w:t>. Авансовото плащане може да бъде в размер до 40% от общия размер на безвъзмездн</w:t>
      </w:r>
      <w:r w:rsidR="00F9692C" w:rsidRPr="00850E58">
        <w:rPr>
          <w:sz w:val="24"/>
          <w:szCs w:val="24"/>
        </w:rPr>
        <w:t>ото финансиране</w:t>
      </w:r>
      <w:r w:rsidRPr="00850E58">
        <w:rPr>
          <w:sz w:val="24"/>
          <w:szCs w:val="24"/>
        </w:rPr>
        <w:t xml:space="preserve">. Условие за неговото извършване е предоставянето от страна на крайния получател на </w:t>
      </w:r>
      <w:del w:id="12" w:author="Author">
        <w:r w:rsidRPr="00850E58" w:rsidDel="00DF7893">
          <w:rPr>
            <w:sz w:val="24"/>
            <w:szCs w:val="24"/>
          </w:rPr>
          <w:delText xml:space="preserve">Банкова гаранция (Приложение </w:delText>
        </w:r>
        <w:r w:rsidR="006D5396" w:rsidRPr="00850E58" w:rsidDel="00DF7893">
          <w:rPr>
            <w:sz w:val="24"/>
            <w:szCs w:val="24"/>
          </w:rPr>
          <w:delText>V</w:delText>
        </w:r>
        <w:r w:rsidRPr="00850E58" w:rsidDel="00DF7893">
          <w:rPr>
            <w:sz w:val="24"/>
            <w:szCs w:val="24"/>
          </w:rPr>
          <w:delText>)</w:delText>
        </w:r>
        <w:r w:rsidR="0073111F" w:rsidRPr="00850E58" w:rsidDel="00DF7893">
          <w:rPr>
            <w:sz w:val="24"/>
            <w:szCs w:val="24"/>
          </w:rPr>
          <w:delText>,</w:delText>
        </w:r>
        <w:r w:rsidRPr="00850E58" w:rsidDel="00DF7893">
          <w:rPr>
            <w:sz w:val="24"/>
            <w:szCs w:val="24"/>
          </w:rPr>
          <w:delText xml:space="preserve"> покриваща пълния размер на исканата авансова сума, </w:delText>
        </w:r>
      </w:del>
      <w:r w:rsidRPr="00850E58">
        <w:rPr>
          <w:sz w:val="24"/>
          <w:szCs w:val="24"/>
        </w:rPr>
        <w:t xml:space="preserve">Финансова идентификационна форма и </w:t>
      </w:r>
      <w:r w:rsidR="009C13F0" w:rsidRPr="00850E58">
        <w:rPr>
          <w:sz w:val="24"/>
          <w:szCs w:val="24"/>
        </w:rPr>
        <w:t xml:space="preserve">декларация за банкова сметка (с цел удостоверяване на задължението на бенефициента да използва сумата по авансовото плащане единствено за целите на проекта – Приложение </w:t>
      </w:r>
      <w:r w:rsidR="006D5396" w:rsidRPr="00850E58">
        <w:rPr>
          <w:sz w:val="24"/>
          <w:szCs w:val="24"/>
        </w:rPr>
        <w:t>VI</w:t>
      </w:r>
      <w:del w:id="13" w:author="Author">
        <w:r w:rsidR="006D5396" w:rsidRPr="00850E58" w:rsidDel="00637A4F">
          <w:rPr>
            <w:sz w:val="24"/>
            <w:szCs w:val="24"/>
          </w:rPr>
          <w:delText>I</w:delText>
        </w:r>
      </w:del>
      <w:r w:rsidR="006D5396" w:rsidRPr="00850E58">
        <w:rPr>
          <w:sz w:val="24"/>
          <w:szCs w:val="24"/>
        </w:rPr>
        <w:t>I</w:t>
      </w:r>
      <w:r w:rsidR="009C13F0" w:rsidRPr="00850E58">
        <w:rPr>
          <w:sz w:val="24"/>
          <w:szCs w:val="24"/>
        </w:rPr>
        <w:t>).</w:t>
      </w:r>
    </w:p>
    <w:p w:rsidR="002E217A" w:rsidRPr="00850E58" w:rsidRDefault="002E217A" w:rsidP="002E217A">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r w:rsidRPr="00850E58">
        <w:rPr>
          <w:sz w:val="24"/>
          <w:szCs w:val="24"/>
        </w:rPr>
        <w:t>След представяне на посочените документи СНД превежда размера на авансовото плащане по банкова сметка на КП, обособена за целите на проекта и определянето на генерирана лихва до</w:t>
      </w:r>
      <w:r w:rsidRPr="00850E58">
        <w:rPr>
          <w:rFonts w:ascii="Calibri" w:eastAsia="Calibri" w:hAnsi="Calibri" w:cs="Times New Roman"/>
          <w:sz w:val="24"/>
          <w:szCs w:val="24"/>
        </w:rPr>
        <w:t xml:space="preserve"> разходване на сумата по авансовото плащане</w:t>
      </w:r>
      <w:r w:rsidRPr="00850E58">
        <w:rPr>
          <w:sz w:val="24"/>
          <w:szCs w:val="24"/>
        </w:rPr>
        <w:t xml:space="preserve">. </w:t>
      </w:r>
    </w:p>
    <w:p w:rsidR="002E217A" w:rsidRPr="00850E58" w:rsidRDefault="002E217A" w:rsidP="00923ABD">
      <w:pPr>
        <w:pStyle w:val="ListParagraph"/>
        <w:pBdr>
          <w:top w:val="single" w:sz="4" w:space="1" w:color="auto"/>
          <w:left w:val="single" w:sz="4" w:space="0" w:color="auto"/>
          <w:bottom w:val="single" w:sz="4" w:space="1" w:color="auto"/>
          <w:right w:val="single" w:sz="4" w:space="0" w:color="auto"/>
        </w:pBdr>
        <w:spacing w:after="0" w:line="240" w:lineRule="auto"/>
        <w:ind w:left="0"/>
        <w:jc w:val="both"/>
        <w:rPr>
          <w:sz w:val="24"/>
          <w:szCs w:val="24"/>
        </w:rPr>
      </w:pPr>
      <w:r w:rsidRPr="00850E58">
        <w:rPr>
          <w:rFonts w:ascii="Calibri" w:eastAsia="Calibri" w:hAnsi="Calibri" w:cs="Times New Roman"/>
          <w:sz w:val="24"/>
          <w:szCs w:val="24"/>
        </w:rPr>
        <w:t xml:space="preserve">Авансовото плащане се извършва в срок от 10 </w:t>
      </w:r>
      <w:r w:rsidR="00DD1A28" w:rsidRPr="00850E58">
        <w:rPr>
          <w:rFonts w:ascii="Calibri" w:eastAsia="Calibri" w:hAnsi="Calibri" w:cs="Times New Roman"/>
          <w:sz w:val="24"/>
          <w:szCs w:val="24"/>
        </w:rPr>
        <w:t>(</w:t>
      </w:r>
      <w:r w:rsidRPr="00850E58">
        <w:rPr>
          <w:rFonts w:ascii="Calibri" w:eastAsia="Calibri" w:hAnsi="Calibri" w:cs="Times New Roman"/>
          <w:sz w:val="24"/>
          <w:szCs w:val="24"/>
        </w:rPr>
        <w:t>десет</w:t>
      </w:r>
      <w:r w:rsidR="00DD1A28" w:rsidRPr="00850E58">
        <w:rPr>
          <w:rFonts w:ascii="Calibri" w:eastAsia="Calibri" w:hAnsi="Calibri" w:cs="Times New Roman"/>
          <w:sz w:val="24"/>
          <w:szCs w:val="24"/>
        </w:rPr>
        <w:t>)</w:t>
      </w:r>
      <w:r w:rsidRPr="00850E58">
        <w:rPr>
          <w:rFonts w:ascii="Calibri" w:eastAsia="Calibri" w:hAnsi="Calibri" w:cs="Times New Roman"/>
          <w:sz w:val="24"/>
          <w:szCs w:val="24"/>
        </w:rPr>
        <w:t xml:space="preserve"> работни дни от датата на постъпване на искането за плащане </w:t>
      </w:r>
      <w:r w:rsidR="009F1319" w:rsidRPr="00850E58">
        <w:rPr>
          <w:rFonts w:ascii="Calibri" w:eastAsia="Calibri" w:hAnsi="Calibri" w:cs="Times New Roman"/>
          <w:sz w:val="24"/>
          <w:szCs w:val="24"/>
        </w:rPr>
        <w:t xml:space="preserve">в </w:t>
      </w:r>
      <w:r w:rsidR="009F1319" w:rsidRPr="00850E58">
        <w:rPr>
          <w:sz w:val="24"/>
          <w:szCs w:val="24"/>
        </w:rPr>
        <w:t>ИС за ПВУ</w:t>
      </w:r>
      <w:r w:rsidR="009F1319" w:rsidRPr="00850E58" w:rsidDel="00D77964">
        <w:rPr>
          <w:sz w:val="24"/>
          <w:szCs w:val="24"/>
        </w:rPr>
        <w:t xml:space="preserve"> </w:t>
      </w:r>
      <w:r w:rsidR="009F1319" w:rsidRPr="00850E58">
        <w:rPr>
          <w:sz w:val="24"/>
          <w:szCs w:val="24"/>
        </w:rPr>
        <w:t xml:space="preserve">-ИСУН </w:t>
      </w:r>
      <w:r w:rsidR="00154E0F" w:rsidRPr="00850E58">
        <w:rPr>
          <w:sz w:val="24"/>
          <w:szCs w:val="24"/>
        </w:rPr>
        <w:t>раздел НПВУ</w:t>
      </w:r>
      <w:r w:rsidRPr="00850E58">
        <w:rPr>
          <w:rFonts w:ascii="Calibri" w:eastAsia="Calibri" w:hAnsi="Calibri" w:cs="Times New Roman"/>
          <w:sz w:val="24"/>
          <w:szCs w:val="24"/>
        </w:rPr>
        <w:t xml:space="preserve">. </w:t>
      </w:r>
    </w:p>
    <w:p w:rsidR="002E217A" w:rsidRPr="00850E58" w:rsidRDefault="00EF0B6B"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trike/>
          <w:sz w:val="24"/>
          <w:szCs w:val="24"/>
        </w:rPr>
      </w:pPr>
      <w:r w:rsidRPr="00850E58">
        <w:rPr>
          <w:rFonts w:ascii="Calibri" w:eastAsia="Calibri" w:hAnsi="Calibri" w:cs="Times New Roman"/>
          <w:sz w:val="24"/>
          <w:szCs w:val="24"/>
        </w:rPr>
        <w:t>Стойността на авансовото плащане се покрива от одобрените разходи, направени от крайният получател на помощта за изпълнение на инвестицията и се отчита (доказва) с първични счетоводни и разходооправдателни документи, които са издадени на крайният получател</w:t>
      </w:r>
      <w:r w:rsidR="00AF4EF3" w:rsidRPr="00850E58">
        <w:rPr>
          <w:rFonts w:ascii="Calibri" w:eastAsia="Calibri" w:hAnsi="Calibri" w:cs="Times New Roman"/>
          <w:sz w:val="24"/>
          <w:szCs w:val="24"/>
        </w:rPr>
        <w:t>.</w:t>
      </w:r>
    </w:p>
    <w:p w:rsidR="002E217A" w:rsidRPr="00850E58" w:rsidRDefault="002E217A"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trike/>
          <w:sz w:val="24"/>
          <w:szCs w:val="24"/>
        </w:rPr>
      </w:pPr>
    </w:p>
    <w:p w:rsidR="002E217A" w:rsidRPr="00850E58" w:rsidRDefault="002E217A"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850E58">
        <w:rPr>
          <w:sz w:val="24"/>
          <w:szCs w:val="24"/>
        </w:rPr>
        <w:t>Окончателно плащане се извършва след одобрение</w:t>
      </w:r>
      <w:r w:rsidR="00985C7B" w:rsidRPr="00850E58">
        <w:rPr>
          <w:sz w:val="24"/>
          <w:szCs w:val="24"/>
        </w:rPr>
        <w:t xml:space="preserve"> на представен </w:t>
      </w:r>
      <w:r w:rsidR="00253350" w:rsidRPr="00850E58">
        <w:rPr>
          <w:sz w:val="24"/>
          <w:szCs w:val="24"/>
        </w:rPr>
        <w:t>пакет отчетни документи</w:t>
      </w:r>
      <w:r w:rsidR="00985C7B" w:rsidRPr="00850E58">
        <w:rPr>
          <w:sz w:val="24"/>
          <w:szCs w:val="24"/>
        </w:rPr>
        <w:t xml:space="preserve"> в </w:t>
      </w:r>
      <w:r w:rsidR="009F1319" w:rsidRPr="00850E58">
        <w:rPr>
          <w:sz w:val="24"/>
          <w:szCs w:val="24"/>
        </w:rPr>
        <w:t>ИС за ПВУ</w:t>
      </w:r>
      <w:r w:rsidR="009F1319" w:rsidRPr="00850E58" w:rsidDel="00D3114A">
        <w:rPr>
          <w:sz w:val="24"/>
          <w:szCs w:val="24"/>
        </w:rPr>
        <w:t xml:space="preserve"> </w:t>
      </w:r>
      <w:r w:rsidR="00154E0F" w:rsidRPr="00850E58">
        <w:rPr>
          <w:sz w:val="24"/>
          <w:szCs w:val="24"/>
        </w:rPr>
        <w:t>-ИСУН 2020, раздел НПВУ</w:t>
      </w:r>
      <w:r w:rsidR="00985C7B" w:rsidRPr="00850E58">
        <w:rPr>
          <w:sz w:val="24"/>
          <w:szCs w:val="24"/>
        </w:rPr>
        <w:t>, съдържащ финален технически и финансов отчет и искане за окончателно плащане</w:t>
      </w:r>
      <w:r w:rsidRPr="00850E58">
        <w:rPr>
          <w:sz w:val="24"/>
          <w:szCs w:val="24"/>
        </w:rPr>
        <w:t xml:space="preserve"> с цел потвърждаване допустимостта на извършените разходи и при наличие на финансова и техническа информация за изпълнението на инвестицията. За да получи исканата сума, крайният получател  трябва да представи доказателствени документи, които удостоверяват окончателното изпълнение на заложените етап</w:t>
      </w:r>
      <w:r w:rsidR="00985C7B" w:rsidRPr="00850E58">
        <w:rPr>
          <w:sz w:val="24"/>
          <w:szCs w:val="24"/>
        </w:rPr>
        <w:t>и</w:t>
      </w:r>
      <w:r w:rsidRPr="00850E58">
        <w:rPr>
          <w:sz w:val="24"/>
          <w:szCs w:val="24"/>
        </w:rPr>
        <w:t>/цел</w:t>
      </w:r>
      <w:r w:rsidR="00985C7B" w:rsidRPr="00850E58">
        <w:rPr>
          <w:sz w:val="24"/>
          <w:szCs w:val="24"/>
        </w:rPr>
        <w:t>и</w:t>
      </w:r>
      <w:r w:rsidRPr="00850E58">
        <w:rPr>
          <w:sz w:val="24"/>
          <w:szCs w:val="24"/>
        </w:rPr>
        <w:t xml:space="preserve">. СНД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w:t>
      </w:r>
      <w:r w:rsidR="00BA5111" w:rsidRPr="00850E58">
        <w:rPr>
          <w:sz w:val="24"/>
          <w:szCs w:val="24"/>
        </w:rPr>
        <w:t>крайния получател</w:t>
      </w:r>
      <w:r w:rsidRPr="00850E58">
        <w:rPr>
          <w:sz w:val="24"/>
          <w:szCs w:val="24"/>
        </w:rPr>
        <w:t xml:space="preserve"> тази част от одобрените разходи, съответстваща на процента на </w:t>
      </w:r>
      <w:r w:rsidR="00154E0F" w:rsidRPr="00850E58">
        <w:rPr>
          <w:sz w:val="24"/>
          <w:szCs w:val="24"/>
        </w:rPr>
        <w:t>безвъзмездното финансиране</w:t>
      </w:r>
      <w:r w:rsidRPr="00850E58">
        <w:rPr>
          <w:sz w:val="24"/>
          <w:szCs w:val="24"/>
        </w:rPr>
        <w:t>, посочен в договора.</w:t>
      </w:r>
    </w:p>
    <w:p w:rsidR="009C13F0" w:rsidRPr="00850E58" w:rsidRDefault="00985C7B" w:rsidP="009C13F0">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r w:rsidRPr="00850E58">
        <w:rPr>
          <w:sz w:val="24"/>
          <w:szCs w:val="24"/>
        </w:rPr>
        <w:t xml:space="preserve">Към искането за окончателно плащане задължително се прилага и </w:t>
      </w:r>
      <w:r w:rsidR="009C13F0" w:rsidRPr="00850E58">
        <w:rPr>
          <w:sz w:val="24"/>
          <w:szCs w:val="24"/>
        </w:rPr>
        <w:t xml:space="preserve">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w:t>
      </w:r>
      <w:r w:rsidR="009C13F0" w:rsidRPr="00850E58">
        <w:rPr>
          <w:rFonts w:ascii="Calibri" w:eastAsia="Calibri" w:hAnsi="Calibri" w:cs="Times New Roman"/>
          <w:sz w:val="24"/>
          <w:szCs w:val="24"/>
        </w:rPr>
        <w:t xml:space="preserve">финансовия регламент 1046/2018 (Приложение </w:t>
      </w:r>
      <w:r w:rsidR="006D5396" w:rsidRPr="00850E58">
        <w:rPr>
          <w:rFonts w:ascii="Calibri" w:eastAsia="Calibri" w:hAnsi="Calibri" w:cs="Times New Roman"/>
          <w:sz w:val="24"/>
          <w:szCs w:val="24"/>
          <w:lang w:val="en-US"/>
        </w:rPr>
        <w:t>VI</w:t>
      </w:r>
      <w:del w:id="14" w:author="Author">
        <w:r w:rsidR="006D5396" w:rsidRPr="00850E58" w:rsidDel="00637A4F">
          <w:rPr>
            <w:rFonts w:ascii="Calibri" w:eastAsia="Calibri" w:hAnsi="Calibri" w:cs="Times New Roman"/>
            <w:sz w:val="24"/>
            <w:szCs w:val="24"/>
            <w:lang w:val="en-US"/>
          </w:rPr>
          <w:delText>I</w:delText>
        </w:r>
      </w:del>
      <w:r w:rsidR="009C13F0" w:rsidRPr="00850E58">
        <w:rPr>
          <w:rFonts w:ascii="Calibri" w:eastAsia="Calibri" w:hAnsi="Calibri" w:cs="Times New Roman"/>
          <w:sz w:val="24"/>
          <w:szCs w:val="24"/>
        </w:rPr>
        <w:t>)</w:t>
      </w:r>
      <w:r w:rsidR="009F1319" w:rsidRPr="00850E58">
        <w:rPr>
          <w:rFonts w:ascii="Calibri" w:eastAsia="Calibri" w:hAnsi="Calibri" w:cs="Times New Roman"/>
          <w:sz w:val="24"/>
          <w:szCs w:val="24"/>
        </w:rPr>
        <w:t>,</w:t>
      </w:r>
      <w:r w:rsidR="0019042D" w:rsidRPr="00850E58">
        <w:rPr>
          <w:rFonts w:ascii="Calibri" w:eastAsia="Calibri" w:hAnsi="Calibri" w:cs="Times New Roman"/>
          <w:sz w:val="24"/>
          <w:szCs w:val="24"/>
        </w:rPr>
        <w:t xml:space="preserve"> </w:t>
      </w:r>
      <w:r w:rsidR="009F1319" w:rsidRPr="00850E58">
        <w:rPr>
          <w:rFonts w:ascii="Calibri" w:eastAsia="Calibri" w:hAnsi="Calibri" w:cs="Times New Roman"/>
          <w:sz w:val="24"/>
          <w:szCs w:val="24"/>
        </w:rPr>
        <w:t>както и сертификат за финансовия отчет, изготвен от външен одитор</w:t>
      </w:r>
      <w:r w:rsidR="004A117E" w:rsidRPr="00850E58">
        <w:rPr>
          <w:rFonts w:ascii="Calibri" w:eastAsia="Calibri" w:hAnsi="Calibri" w:cs="Times New Roman"/>
          <w:sz w:val="24"/>
          <w:szCs w:val="24"/>
        </w:rPr>
        <w:t>,</w:t>
      </w:r>
      <w:r w:rsidR="007906DD" w:rsidRPr="00850E58">
        <w:rPr>
          <w:rFonts w:ascii="Calibri" w:eastAsia="Calibri" w:hAnsi="Calibri" w:cs="Times New Roman"/>
          <w:sz w:val="24"/>
          <w:szCs w:val="24"/>
        </w:rPr>
        <w:t xml:space="preserve"> обхващащ целия период на проекта</w:t>
      </w:r>
      <w:r w:rsidR="009F1319" w:rsidRPr="00850E58">
        <w:rPr>
          <w:rFonts w:ascii="Calibri" w:eastAsia="Calibri" w:hAnsi="Calibri" w:cs="Times New Roman"/>
          <w:sz w:val="24"/>
          <w:szCs w:val="24"/>
        </w:rPr>
        <w:t>.</w:t>
      </w:r>
    </w:p>
    <w:p w:rsidR="002E217A" w:rsidRPr="00850E58" w:rsidRDefault="002E217A"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850E58">
        <w:rPr>
          <w:sz w:val="24"/>
          <w:szCs w:val="24"/>
        </w:rPr>
        <w:lastRenderedPageBreak/>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отпуснатото авансово плащане и натрупаната лихва във връзка с него.</w:t>
      </w:r>
    </w:p>
    <w:p w:rsidR="00116661" w:rsidRPr="00850E58" w:rsidRDefault="00116661"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p>
    <w:p w:rsidR="00116661" w:rsidRPr="00850E58" w:rsidRDefault="00116661"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850E58">
        <w:rPr>
          <w:b/>
          <w:sz w:val="24"/>
          <w:szCs w:val="24"/>
        </w:rPr>
        <w:t xml:space="preserve">Вариант 2 </w:t>
      </w:r>
      <w:r w:rsidRPr="00850E58">
        <w:rPr>
          <w:sz w:val="24"/>
          <w:szCs w:val="24"/>
        </w:rPr>
        <w:t>(</w:t>
      </w:r>
      <w:r w:rsidR="006F2437" w:rsidRPr="00850E58">
        <w:rPr>
          <w:sz w:val="24"/>
          <w:szCs w:val="24"/>
        </w:rPr>
        <w:t xml:space="preserve">с </w:t>
      </w:r>
      <w:r w:rsidR="0037121E" w:rsidRPr="00850E58">
        <w:rPr>
          <w:sz w:val="24"/>
          <w:szCs w:val="24"/>
        </w:rPr>
        <w:t>авансово</w:t>
      </w:r>
      <w:r w:rsidR="006F2437" w:rsidRPr="00850E58">
        <w:rPr>
          <w:sz w:val="24"/>
          <w:szCs w:val="24"/>
        </w:rPr>
        <w:t>, междинно и окончателно плащане</w:t>
      </w:r>
      <w:r w:rsidRPr="00850E58">
        <w:rPr>
          <w:sz w:val="24"/>
          <w:szCs w:val="24"/>
        </w:rPr>
        <w:t xml:space="preserve">):  </w:t>
      </w:r>
    </w:p>
    <w:p w:rsidR="00116661" w:rsidRPr="00850E58" w:rsidRDefault="00116661" w:rsidP="002E217A">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p>
    <w:p w:rsidR="0037121E" w:rsidRPr="00850E58" w:rsidRDefault="0037121E" w:rsidP="0037121E">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r w:rsidRPr="00850E58">
        <w:rPr>
          <w:sz w:val="24"/>
          <w:szCs w:val="24"/>
        </w:rPr>
        <w:t xml:space="preserve">Авансовото плащане може да бъде в размер до 40% от общия размер на безвъзмездното финансиране. Условие за неговото извършване е предоставянето от страна на крайния получател на </w:t>
      </w:r>
      <w:del w:id="15" w:author="Author">
        <w:r w:rsidRPr="00850E58" w:rsidDel="00DF7893">
          <w:rPr>
            <w:sz w:val="24"/>
            <w:szCs w:val="24"/>
          </w:rPr>
          <w:delText xml:space="preserve">Банкова гаранция (Приложение </w:delText>
        </w:r>
        <w:r w:rsidR="006D5396" w:rsidRPr="00850E58" w:rsidDel="00DF7893">
          <w:rPr>
            <w:sz w:val="24"/>
            <w:szCs w:val="24"/>
            <w:lang w:val="en-US"/>
          </w:rPr>
          <w:delText>V</w:delText>
        </w:r>
        <w:r w:rsidRPr="00850E58" w:rsidDel="00DF7893">
          <w:rPr>
            <w:sz w:val="24"/>
            <w:szCs w:val="24"/>
          </w:rPr>
          <w:delText xml:space="preserve">), покриваща пълния размер на исканата авансова сума, </w:delText>
        </w:r>
      </w:del>
      <w:r w:rsidRPr="00850E58">
        <w:rPr>
          <w:sz w:val="24"/>
          <w:szCs w:val="24"/>
        </w:rPr>
        <w:t xml:space="preserve">Финансова идентификационна форма </w:t>
      </w:r>
      <w:ins w:id="16" w:author="Author">
        <w:r w:rsidR="00637A4F" w:rsidRPr="00850E58">
          <w:rPr>
            <w:sz w:val="24"/>
            <w:szCs w:val="24"/>
          </w:rPr>
          <w:t xml:space="preserve">– Приложение </w:t>
        </w:r>
        <w:r w:rsidR="00637A4F" w:rsidRPr="00850E58">
          <w:rPr>
            <w:sz w:val="24"/>
            <w:szCs w:val="24"/>
            <w:lang w:val="en-US"/>
          </w:rPr>
          <w:t>V</w:t>
        </w:r>
        <w:r w:rsidR="00637A4F">
          <w:rPr>
            <w:sz w:val="24"/>
            <w:szCs w:val="24"/>
            <w:lang w:val="en-US"/>
          </w:rPr>
          <w:t>II</w:t>
        </w:r>
        <w:r w:rsidR="00637A4F" w:rsidRPr="00850E58">
          <w:rPr>
            <w:sz w:val="24"/>
            <w:szCs w:val="24"/>
          </w:rPr>
          <w:t xml:space="preserve"> </w:t>
        </w:r>
      </w:ins>
      <w:r w:rsidRPr="00850E58">
        <w:rPr>
          <w:sz w:val="24"/>
          <w:szCs w:val="24"/>
        </w:rPr>
        <w:t xml:space="preserve">и </w:t>
      </w:r>
      <w:r w:rsidR="00985C7B" w:rsidRPr="00850E58">
        <w:rPr>
          <w:sz w:val="24"/>
          <w:szCs w:val="24"/>
        </w:rPr>
        <w:t xml:space="preserve">декларация за банкова сметка (с цел удостоверяване на задължението на бенефициента да използва сумата по авансовото плащане единствено за целите на проекта – Приложение </w:t>
      </w:r>
      <w:r w:rsidR="006D5396" w:rsidRPr="00850E58">
        <w:rPr>
          <w:sz w:val="24"/>
          <w:szCs w:val="24"/>
          <w:lang w:val="en-US"/>
        </w:rPr>
        <w:t>V</w:t>
      </w:r>
      <w:del w:id="17" w:author="Author">
        <w:r w:rsidR="006D5396" w:rsidRPr="00850E58" w:rsidDel="00637A4F">
          <w:rPr>
            <w:sz w:val="24"/>
            <w:szCs w:val="24"/>
            <w:lang w:val="en-US"/>
          </w:rPr>
          <w:delText>I</w:delText>
        </w:r>
      </w:del>
      <w:r w:rsidRPr="00850E58">
        <w:rPr>
          <w:rFonts w:ascii="Calibri" w:eastAsia="Calibri" w:hAnsi="Calibri" w:cs="Times New Roman"/>
          <w:sz w:val="24"/>
          <w:szCs w:val="24"/>
        </w:rPr>
        <w:t>).</w:t>
      </w:r>
    </w:p>
    <w:p w:rsidR="00116661" w:rsidRPr="00850E58" w:rsidRDefault="0037121E" w:rsidP="00116661">
      <w:pPr>
        <w:pStyle w:val="ListParagraph"/>
        <w:pBdr>
          <w:top w:val="single" w:sz="4" w:space="1" w:color="auto"/>
          <w:left w:val="single" w:sz="4" w:space="0" w:color="auto"/>
          <w:bottom w:val="single" w:sz="4" w:space="1" w:color="auto"/>
          <w:right w:val="single" w:sz="4" w:space="0" w:color="auto"/>
        </w:pBdr>
        <w:spacing w:after="480" w:line="240" w:lineRule="auto"/>
        <w:ind w:left="0"/>
        <w:jc w:val="both"/>
        <w:rPr>
          <w:sz w:val="24"/>
          <w:szCs w:val="24"/>
        </w:rPr>
      </w:pPr>
      <w:r w:rsidRPr="00850E58">
        <w:rPr>
          <w:sz w:val="24"/>
          <w:szCs w:val="24"/>
        </w:rPr>
        <w:t>За междинно и окончателно плащане к</w:t>
      </w:r>
      <w:r w:rsidR="00116661" w:rsidRPr="00850E58">
        <w:rPr>
          <w:sz w:val="24"/>
          <w:szCs w:val="24"/>
        </w:rPr>
        <w:t xml:space="preserve">райният получател </w:t>
      </w:r>
      <w:r w:rsidRPr="00850E58">
        <w:rPr>
          <w:sz w:val="24"/>
          <w:szCs w:val="24"/>
        </w:rPr>
        <w:t>следва да е реализирал</w:t>
      </w:r>
      <w:r w:rsidR="00116661" w:rsidRPr="00850E58">
        <w:rPr>
          <w:sz w:val="24"/>
          <w:szCs w:val="24"/>
        </w:rPr>
        <w:t xml:space="preserve"> разходи по изпълнение на проекта за определен период. </w:t>
      </w:r>
      <w:r w:rsidR="006F2437" w:rsidRPr="00850E58">
        <w:rPr>
          <w:sz w:val="24"/>
          <w:szCs w:val="24"/>
        </w:rPr>
        <w:t>Междинни и о</w:t>
      </w:r>
      <w:r w:rsidR="00116661" w:rsidRPr="00850E58">
        <w:rPr>
          <w:sz w:val="24"/>
          <w:szCs w:val="24"/>
        </w:rPr>
        <w:t xml:space="preserve">кончателни плащания се извършват след проверка с цел потвърждаване допустимостта на извършените разходи и при наличие на финансова и техническа информация за изпълнението на инвестицията. За да получи исканата сума, крайният получател трябва да представи доказателствени документи, които удостоверяват изпълнението на отчитаните дейности/действия и изразходването на средствата. СНД одобрява дейностите и разходите въз основа на проверка на документите, представени към искането за плащане и на проверки на място и изплаща на крайния получател тази част от одобрените разходи, съответстваща на процента на </w:t>
      </w:r>
      <w:r w:rsidR="00154E0F" w:rsidRPr="00850E58">
        <w:rPr>
          <w:sz w:val="24"/>
          <w:szCs w:val="24"/>
        </w:rPr>
        <w:t>безвъзмездното финансиране</w:t>
      </w:r>
      <w:r w:rsidR="00116661" w:rsidRPr="00850E58">
        <w:rPr>
          <w:sz w:val="24"/>
          <w:szCs w:val="24"/>
        </w:rPr>
        <w:t>, посочен</w:t>
      </w:r>
      <w:r w:rsidR="00154E0F" w:rsidRPr="00850E58">
        <w:rPr>
          <w:sz w:val="24"/>
          <w:szCs w:val="24"/>
        </w:rPr>
        <w:t>о</w:t>
      </w:r>
      <w:r w:rsidR="00116661" w:rsidRPr="00850E58">
        <w:rPr>
          <w:sz w:val="24"/>
          <w:szCs w:val="24"/>
        </w:rPr>
        <w:t xml:space="preserve"> в договора за </w:t>
      </w:r>
      <w:r w:rsidR="00154E0F" w:rsidRPr="00850E58">
        <w:rPr>
          <w:sz w:val="24"/>
          <w:szCs w:val="24"/>
        </w:rPr>
        <w:t>финансиране</w:t>
      </w:r>
      <w:r w:rsidR="00116661" w:rsidRPr="00850E58">
        <w:rPr>
          <w:sz w:val="24"/>
          <w:szCs w:val="24"/>
        </w:rPr>
        <w:t>.</w:t>
      </w:r>
    </w:p>
    <w:p w:rsidR="00BF76A6" w:rsidRPr="00850E58" w:rsidRDefault="00BF76A6" w:rsidP="00BF76A6">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850E58">
        <w:rPr>
          <w:rFonts w:ascii="Calibri" w:eastAsia="Calibri" w:hAnsi="Calibri" w:cs="Times New Roman"/>
          <w:sz w:val="24"/>
          <w:szCs w:val="24"/>
        </w:rPr>
        <w:t xml:space="preserve">Авансовото плащане се извършва в срок от 10 (десет) работни дни от датата на постъпване на искането за плащане в </w:t>
      </w:r>
      <w:r w:rsidR="00154E0F" w:rsidRPr="00850E58">
        <w:rPr>
          <w:sz w:val="24"/>
          <w:szCs w:val="24"/>
        </w:rPr>
        <w:t>ИСМ-ИСУН 2020, раздел НПВУ</w:t>
      </w:r>
      <w:r w:rsidRPr="00850E58">
        <w:rPr>
          <w:rFonts w:ascii="Calibri" w:eastAsia="Calibri" w:hAnsi="Calibri" w:cs="Times New Roman"/>
          <w:sz w:val="24"/>
          <w:szCs w:val="24"/>
        </w:rPr>
        <w:t xml:space="preserve">. </w:t>
      </w:r>
    </w:p>
    <w:p w:rsidR="00116661" w:rsidRPr="00850E58" w:rsidRDefault="00BF76A6" w:rsidP="00116661">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850E58">
        <w:rPr>
          <w:rFonts w:ascii="Calibri" w:eastAsia="Calibri" w:hAnsi="Calibri" w:cs="Times New Roman"/>
          <w:sz w:val="24"/>
          <w:szCs w:val="24"/>
        </w:rPr>
        <w:t>Междинни и о</w:t>
      </w:r>
      <w:r w:rsidR="00116661" w:rsidRPr="00850E58">
        <w:rPr>
          <w:rFonts w:ascii="Calibri" w:eastAsia="Calibri" w:hAnsi="Calibri" w:cs="Times New Roman"/>
          <w:sz w:val="24"/>
          <w:szCs w:val="24"/>
        </w:rPr>
        <w:t>кончателн</w:t>
      </w:r>
      <w:r w:rsidRPr="00850E58">
        <w:rPr>
          <w:rFonts w:ascii="Calibri" w:eastAsia="Calibri" w:hAnsi="Calibri" w:cs="Times New Roman"/>
          <w:sz w:val="24"/>
          <w:szCs w:val="24"/>
        </w:rPr>
        <w:t>и</w:t>
      </w:r>
      <w:r w:rsidR="00116661" w:rsidRPr="00850E58">
        <w:rPr>
          <w:rFonts w:ascii="Calibri" w:eastAsia="Calibri" w:hAnsi="Calibri" w:cs="Times New Roman"/>
          <w:sz w:val="24"/>
          <w:szCs w:val="24"/>
        </w:rPr>
        <w:t xml:space="preserve"> плащан</w:t>
      </w:r>
      <w:r w:rsidRPr="00850E58">
        <w:rPr>
          <w:rFonts w:ascii="Calibri" w:eastAsia="Calibri" w:hAnsi="Calibri" w:cs="Times New Roman"/>
          <w:sz w:val="24"/>
          <w:szCs w:val="24"/>
        </w:rPr>
        <w:t>ия</w:t>
      </w:r>
      <w:r w:rsidR="00116661" w:rsidRPr="00850E58">
        <w:rPr>
          <w:rFonts w:ascii="Calibri" w:eastAsia="Calibri" w:hAnsi="Calibri" w:cs="Times New Roman"/>
          <w:sz w:val="24"/>
          <w:szCs w:val="24"/>
        </w:rPr>
        <w:t xml:space="preserve"> се извършва</w:t>
      </w:r>
      <w:r w:rsidRPr="00850E58">
        <w:rPr>
          <w:rFonts w:ascii="Calibri" w:eastAsia="Calibri" w:hAnsi="Calibri" w:cs="Times New Roman"/>
          <w:sz w:val="24"/>
          <w:szCs w:val="24"/>
        </w:rPr>
        <w:t>т</w:t>
      </w:r>
      <w:r w:rsidR="00116661" w:rsidRPr="00850E58">
        <w:rPr>
          <w:rFonts w:ascii="Calibri" w:eastAsia="Calibri" w:hAnsi="Calibri" w:cs="Times New Roman"/>
          <w:sz w:val="24"/>
          <w:szCs w:val="24"/>
        </w:rPr>
        <w:t xml:space="preserve"> в срок от 60 </w:t>
      </w:r>
      <w:r w:rsidR="00EB2523" w:rsidRPr="00850E58">
        <w:rPr>
          <w:rFonts w:ascii="Calibri" w:eastAsia="Calibri" w:hAnsi="Calibri" w:cs="Times New Roman"/>
          <w:sz w:val="24"/>
          <w:szCs w:val="24"/>
        </w:rPr>
        <w:t>(</w:t>
      </w:r>
      <w:r w:rsidR="00116661" w:rsidRPr="00850E58">
        <w:rPr>
          <w:rFonts w:ascii="Calibri" w:eastAsia="Calibri" w:hAnsi="Calibri" w:cs="Times New Roman"/>
          <w:sz w:val="24"/>
          <w:szCs w:val="24"/>
        </w:rPr>
        <w:t>шестдесет</w:t>
      </w:r>
      <w:r w:rsidR="00EB2523" w:rsidRPr="00850E58">
        <w:rPr>
          <w:rFonts w:ascii="Calibri" w:eastAsia="Calibri" w:hAnsi="Calibri" w:cs="Times New Roman"/>
          <w:sz w:val="24"/>
          <w:szCs w:val="24"/>
        </w:rPr>
        <w:t>)</w:t>
      </w:r>
      <w:r w:rsidR="00116661" w:rsidRPr="00850E58">
        <w:rPr>
          <w:rFonts w:ascii="Calibri" w:eastAsia="Calibri" w:hAnsi="Calibri" w:cs="Times New Roman"/>
          <w:sz w:val="24"/>
          <w:szCs w:val="24"/>
        </w:rPr>
        <w:t xml:space="preserve"> календарни дни от датата на постъпване на искането за плащане в </w:t>
      </w:r>
      <w:r w:rsidR="00154E0F" w:rsidRPr="00850E58">
        <w:rPr>
          <w:sz w:val="24"/>
          <w:szCs w:val="24"/>
        </w:rPr>
        <w:t>ИСМ-ИСУН 2020, раздел НПВУ</w:t>
      </w:r>
      <w:r w:rsidR="00116661" w:rsidRPr="00850E58">
        <w:rPr>
          <w:rFonts w:ascii="Calibri" w:eastAsia="Calibri" w:hAnsi="Calibri" w:cs="Times New Roman"/>
          <w:sz w:val="24"/>
          <w:szCs w:val="24"/>
        </w:rPr>
        <w:t>.</w:t>
      </w:r>
    </w:p>
    <w:p w:rsidR="00985C7B" w:rsidRPr="00850E58" w:rsidRDefault="00985C7B" w:rsidP="00985C7B">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rFonts w:ascii="Calibri" w:eastAsia="Calibri" w:hAnsi="Calibri" w:cs="Times New Roman"/>
          <w:sz w:val="24"/>
          <w:szCs w:val="24"/>
        </w:rPr>
      </w:pPr>
      <w:r w:rsidRPr="00850E58">
        <w:rPr>
          <w:sz w:val="24"/>
          <w:szCs w:val="24"/>
        </w:rPr>
        <w:t xml:space="preserve">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w:t>
      </w:r>
      <w:r w:rsidRPr="00850E58">
        <w:rPr>
          <w:rFonts w:ascii="Calibri" w:eastAsia="Calibri" w:hAnsi="Calibri" w:cs="Times New Roman"/>
          <w:sz w:val="24"/>
          <w:szCs w:val="24"/>
        </w:rPr>
        <w:t xml:space="preserve">финансовия регламент 1046/2018 (Приложение </w:t>
      </w:r>
      <w:r w:rsidR="006D5396" w:rsidRPr="00850E58">
        <w:rPr>
          <w:rFonts w:ascii="Calibri" w:eastAsia="Calibri" w:hAnsi="Calibri" w:cs="Times New Roman"/>
          <w:sz w:val="24"/>
          <w:szCs w:val="24"/>
          <w:lang w:val="en-US"/>
        </w:rPr>
        <w:t>V</w:t>
      </w:r>
      <w:del w:id="18" w:author="Author">
        <w:r w:rsidR="006D5396" w:rsidRPr="00850E58" w:rsidDel="00637A4F">
          <w:rPr>
            <w:rFonts w:ascii="Calibri" w:eastAsia="Calibri" w:hAnsi="Calibri" w:cs="Times New Roman"/>
            <w:sz w:val="24"/>
            <w:szCs w:val="24"/>
            <w:lang w:val="en-US"/>
          </w:rPr>
          <w:delText>I</w:delText>
        </w:r>
      </w:del>
      <w:r w:rsidR="006D5396" w:rsidRPr="00850E58">
        <w:rPr>
          <w:rFonts w:ascii="Calibri" w:eastAsia="Calibri" w:hAnsi="Calibri" w:cs="Times New Roman"/>
          <w:sz w:val="24"/>
          <w:szCs w:val="24"/>
          <w:lang w:val="en-US"/>
        </w:rPr>
        <w:t>I</w:t>
      </w:r>
      <w:r w:rsidRPr="00850E58">
        <w:rPr>
          <w:rFonts w:ascii="Calibri" w:eastAsia="Calibri" w:hAnsi="Calibri" w:cs="Times New Roman"/>
          <w:sz w:val="24"/>
          <w:szCs w:val="24"/>
        </w:rPr>
        <w:t>).</w:t>
      </w:r>
    </w:p>
    <w:p w:rsidR="007906DD" w:rsidRPr="00850E58" w:rsidRDefault="007906DD" w:rsidP="00985C7B">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r w:rsidRPr="00850E58">
        <w:rPr>
          <w:sz w:val="24"/>
          <w:szCs w:val="24"/>
        </w:rPr>
        <w:t>Сертификат за финансово становище на финансовата документация по проекта, извършен от регистриран одитор, следва да бъде приложен към всяко искане за плащане чиято стойност е равна или по-голяма от 325 000 евро, и задължително се представя с финален отчет. В случаите, когато такъв сертификат не е представят към исканията за междинно плащане, периодът на сертификата представен с финален отчет следва да обхваща целия период на проекта. Одиторът проверява дали декларираните от бенефициента разходи са действително извършени и платени, точни и допустими в съответствие с условията на Договора за финансиране.</w:t>
      </w:r>
    </w:p>
    <w:p w:rsidR="0037121E" w:rsidRPr="00850E58" w:rsidRDefault="0037121E" w:rsidP="0037121E">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sz w:val="24"/>
          <w:szCs w:val="24"/>
        </w:rPr>
      </w:pPr>
      <w:r w:rsidRPr="00850E58">
        <w:rPr>
          <w:sz w:val="24"/>
          <w:szCs w:val="24"/>
        </w:rPr>
        <w:lastRenderedPageBreak/>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отпуснатото авансово плащане и натрупаната лихва във връзка с него.</w:t>
      </w:r>
    </w:p>
    <w:p w:rsidR="006B0307" w:rsidRPr="00850E58" w:rsidRDefault="006B0307" w:rsidP="00116661">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p>
    <w:p w:rsidR="00E84085" w:rsidRPr="00850E58" w:rsidRDefault="00E84085" w:rsidP="00116661">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850E58">
        <w:rPr>
          <w:rFonts w:ascii="Calibri" w:eastAsia="Calibri" w:hAnsi="Calibri" w:cs="Times New Roman"/>
          <w:sz w:val="24"/>
          <w:szCs w:val="24"/>
        </w:rPr>
        <w:t xml:space="preserve">Банкова гаранция </w:t>
      </w:r>
      <w:ins w:id="19" w:author="Author">
        <w:r w:rsidR="00DF7893">
          <w:rPr>
            <w:rFonts w:ascii="Calibri" w:eastAsia="Calibri" w:hAnsi="Calibri" w:cs="Times New Roman"/>
            <w:sz w:val="24"/>
            <w:szCs w:val="24"/>
          </w:rPr>
          <w:t xml:space="preserve">за </w:t>
        </w:r>
        <w:r w:rsidR="00DF7893" w:rsidRPr="00DF7893">
          <w:rPr>
            <w:rFonts w:ascii="Calibri" w:eastAsia="Calibri" w:hAnsi="Calibri" w:cs="Times New Roman"/>
            <w:sz w:val="24"/>
            <w:szCs w:val="24"/>
          </w:rPr>
          <w:t xml:space="preserve">предоставянето на обезпечения по </w:t>
        </w:r>
      </w:ins>
      <w:del w:id="20" w:author="Author">
        <w:r w:rsidRPr="00850E58" w:rsidDel="00DF7893">
          <w:rPr>
            <w:rFonts w:ascii="Calibri" w:eastAsia="Calibri" w:hAnsi="Calibri" w:cs="Times New Roman"/>
            <w:sz w:val="24"/>
            <w:szCs w:val="24"/>
          </w:rPr>
          <w:delText xml:space="preserve">за </w:delText>
        </w:r>
      </w:del>
      <w:r w:rsidRPr="00850E58">
        <w:rPr>
          <w:rFonts w:ascii="Calibri" w:eastAsia="Calibri" w:hAnsi="Calibri" w:cs="Times New Roman"/>
          <w:sz w:val="24"/>
          <w:szCs w:val="24"/>
        </w:rPr>
        <w:t xml:space="preserve">авансовото плащане не се изисква </w:t>
      </w:r>
      <w:del w:id="21" w:author="Author">
        <w:r w:rsidRPr="00850E58" w:rsidDel="00DF7893">
          <w:rPr>
            <w:rFonts w:ascii="Calibri" w:eastAsia="Calibri" w:hAnsi="Calibri" w:cs="Times New Roman"/>
            <w:sz w:val="24"/>
            <w:szCs w:val="24"/>
          </w:rPr>
          <w:delText>при изменение на приложимата нормативна уредба и по-специално на</w:delText>
        </w:r>
      </w:del>
      <w:ins w:id="22" w:author="Author">
        <w:r w:rsidR="00DF7893">
          <w:rPr>
            <w:rFonts w:ascii="Calibri" w:eastAsia="Calibri" w:hAnsi="Calibri" w:cs="Times New Roman"/>
            <w:sz w:val="24"/>
            <w:szCs w:val="24"/>
          </w:rPr>
          <w:t>съгласно чл. 3а, ал. 5 от</w:t>
        </w:r>
      </w:ins>
      <w:r w:rsidRPr="00850E58">
        <w:rPr>
          <w:rFonts w:ascii="Calibri" w:eastAsia="Calibri" w:hAnsi="Calibri" w:cs="Times New Roman"/>
          <w:sz w:val="24"/>
          <w:szCs w:val="24"/>
        </w:rPr>
        <w:t xml:space="preserve"> ПМС 114 </w:t>
      </w:r>
      <w:r w:rsidR="00B17F41" w:rsidRPr="00850E58">
        <w:rPr>
          <w:rFonts w:ascii="Calibri" w:eastAsia="Calibri" w:hAnsi="Calibri" w:cs="Times New Roman"/>
          <w:sz w:val="24"/>
          <w:szCs w:val="24"/>
        </w:rPr>
        <w:t xml:space="preserve">на Министерския съвет от 2022 г. за определяне на детайлни правила за предоставяне на средства на крайни получатели от Механизма за възстановяване и устойчивост (обн., ДВ, бр. 43 от 2022 г.; </w:t>
      </w:r>
      <w:ins w:id="23" w:author="Author">
        <w:r w:rsidR="00DF7893" w:rsidRPr="00DF7893">
          <w:rPr>
            <w:rFonts w:ascii="Calibri" w:eastAsia="Calibri" w:hAnsi="Calibri" w:cs="Times New Roman"/>
            <w:sz w:val="24"/>
            <w:szCs w:val="24"/>
          </w:rPr>
          <w:t>изм. и доп. ДВ. бр.47 от 30 Май 2023г.</w:t>
        </w:r>
      </w:ins>
      <w:del w:id="24" w:author="Author">
        <w:r w:rsidR="00B17F41" w:rsidRPr="00850E58" w:rsidDel="00DF7893">
          <w:rPr>
            <w:rFonts w:ascii="Calibri" w:eastAsia="Calibri" w:hAnsi="Calibri" w:cs="Times New Roman"/>
            <w:sz w:val="24"/>
            <w:szCs w:val="24"/>
          </w:rPr>
          <w:delText>изм. и доп., бр. 70 от 2022 г.</w:delText>
        </w:r>
      </w:del>
      <w:r w:rsidR="00B17F41" w:rsidRPr="00850E58">
        <w:rPr>
          <w:rFonts w:ascii="Calibri" w:eastAsia="Calibri" w:hAnsi="Calibri" w:cs="Times New Roman"/>
          <w:sz w:val="24"/>
          <w:szCs w:val="24"/>
        </w:rPr>
        <w:t>)</w:t>
      </w:r>
      <w:ins w:id="25" w:author="Author">
        <w:r w:rsidR="00DF7893">
          <w:rPr>
            <w:rFonts w:ascii="Calibri" w:eastAsia="Calibri" w:hAnsi="Calibri" w:cs="Times New Roman"/>
            <w:sz w:val="24"/>
            <w:szCs w:val="24"/>
          </w:rPr>
          <w:t xml:space="preserve"> за </w:t>
        </w:r>
        <w:r w:rsidR="00DF7893" w:rsidRPr="00DF7893">
          <w:rPr>
            <w:rFonts w:ascii="Calibri" w:eastAsia="Calibri" w:hAnsi="Calibri" w:cs="Times New Roman"/>
            <w:sz w:val="24"/>
            <w:szCs w:val="24"/>
          </w:rPr>
          <w:t>кандидатите, получили висока</w:t>
        </w:r>
        <w:r w:rsidR="00A72164">
          <w:rPr>
            <w:rFonts w:ascii="Calibri" w:eastAsia="Calibri" w:hAnsi="Calibri" w:cs="Times New Roman"/>
            <w:sz w:val="24"/>
            <w:szCs w:val="24"/>
          </w:rPr>
          <w:t xml:space="preserve"> оценка </w:t>
        </w:r>
        <w:r w:rsidR="00A72164" w:rsidRPr="00D1123D">
          <w:rPr>
            <w:sz w:val="24"/>
            <w:szCs w:val="24"/>
          </w:rPr>
          <w:t xml:space="preserve">„над праговете“ </w:t>
        </w:r>
        <w:r w:rsidR="00DF7893" w:rsidRPr="00DF7893">
          <w:rPr>
            <w:rFonts w:ascii="Calibri" w:eastAsia="Calibri" w:hAnsi="Calibri" w:cs="Times New Roman"/>
            <w:sz w:val="24"/>
            <w:szCs w:val="24"/>
          </w:rPr>
          <w:t xml:space="preserve"> </w:t>
        </w:r>
        <w:r w:rsidR="00A72164">
          <w:rPr>
            <w:rFonts w:ascii="Calibri" w:eastAsia="Calibri" w:hAnsi="Calibri" w:cs="Times New Roman"/>
            <w:sz w:val="24"/>
            <w:szCs w:val="24"/>
          </w:rPr>
          <w:t xml:space="preserve">или </w:t>
        </w:r>
        <w:r w:rsidR="00DF7893" w:rsidRPr="00DF7893">
          <w:rPr>
            <w:rFonts w:ascii="Calibri" w:eastAsia="Calibri" w:hAnsi="Calibri" w:cs="Times New Roman"/>
            <w:sz w:val="24"/>
            <w:szCs w:val="24"/>
          </w:rPr>
          <w:t>"печат за високи постижения", когато такива не се изискват по проекта, оценен от Европейската комисия</w:t>
        </w:r>
      </w:ins>
      <w:r w:rsidR="00B17F41" w:rsidRPr="00850E58">
        <w:rPr>
          <w:rFonts w:ascii="Calibri" w:eastAsia="Calibri" w:hAnsi="Calibri" w:cs="Times New Roman"/>
          <w:sz w:val="24"/>
          <w:szCs w:val="24"/>
        </w:rPr>
        <w:t>.</w:t>
      </w:r>
    </w:p>
    <w:p w:rsidR="00B17F41" w:rsidRPr="00850E58" w:rsidRDefault="00B17F41" w:rsidP="00116661">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p>
    <w:p w:rsidR="006B0307" w:rsidRPr="00850E58" w:rsidRDefault="00BD6F79" w:rsidP="006B0307">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b/>
          <w:sz w:val="24"/>
          <w:szCs w:val="24"/>
        </w:rPr>
      </w:pPr>
      <w:r w:rsidRPr="00850E58">
        <w:rPr>
          <w:b/>
          <w:sz w:val="24"/>
          <w:szCs w:val="24"/>
        </w:rPr>
        <w:t>Вариант 3</w:t>
      </w:r>
      <w:r w:rsidR="006B0307" w:rsidRPr="00850E58">
        <w:rPr>
          <w:b/>
          <w:sz w:val="24"/>
          <w:szCs w:val="24"/>
        </w:rPr>
        <w:t xml:space="preserve"> </w:t>
      </w:r>
      <w:r w:rsidR="006B0307" w:rsidRPr="00850E58">
        <w:rPr>
          <w:sz w:val="24"/>
          <w:szCs w:val="24"/>
        </w:rPr>
        <w:t>(с междинно и окончателно плащане):</w:t>
      </w:r>
      <w:r w:rsidR="006B0307" w:rsidRPr="00850E58">
        <w:rPr>
          <w:b/>
          <w:sz w:val="24"/>
          <w:szCs w:val="24"/>
        </w:rPr>
        <w:t xml:space="preserve">  </w:t>
      </w:r>
    </w:p>
    <w:p w:rsidR="006B0307" w:rsidRPr="00850E58" w:rsidRDefault="006B0307" w:rsidP="00116661">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850E58">
        <w:rPr>
          <w:rFonts w:ascii="Calibri" w:eastAsia="Calibri" w:hAnsi="Calibri" w:cs="Times New Roman"/>
          <w:sz w:val="24"/>
          <w:szCs w:val="24"/>
        </w:rPr>
        <w:t xml:space="preserve">В този случай крайният получател първоначално заплаща всички разходи по изпълнение на проекта за определен период. Междинни и окончателни плащания се извършват след проверка с цел потвърждаване допустимостта на извършените разходи и при наличие на финансова и техническа информация за изпълнението на инвестицията. За да получи исканата сума, крайният получател трябва да представи доказателствени документи, които удостоверяват изпълнението на отчитаните дейности/действия и изразходването на средствата. СНД одобрява дейностите и разходите въз основа на проверка на документите, представени към искането за плащане и на проверки на място и изплаща на крайния получател тази част от одобрените разходи, съответстваща на процента на </w:t>
      </w:r>
      <w:r w:rsidR="00154E0F" w:rsidRPr="00850E58">
        <w:rPr>
          <w:sz w:val="24"/>
          <w:szCs w:val="24"/>
        </w:rPr>
        <w:t xml:space="preserve"> безвъзмездното финансиране</w:t>
      </w:r>
      <w:r w:rsidRPr="00850E58">
        <w:rPr>
          <w:rFonts w:ascii="Calibri" w:eastAsia="Calibri" w:hAnsi="Calibri" w:cs="Times New Roman"/>
          <w:sz w:val="24"/>
          <w:szCs w:val="24"/>
        </w:rPr>
        <w:t xml:space="preserve">, посочен в договора за </w:t>
      </w:r>
      <w:r w:rsidR="00154E0F" w:rsidRPr="00850E58">
        <w:rPr>
          <w:rFonts w:ascii="Calibri" w:eastAsia="Calibri" w:hAnsi="Calibri" w:cs="Times New Roman"/>
          <w:sz w:val="24"/>
          <w:szCs w:val="24"/>
        </w:rPr>
        <w:t>финансиране</w:t>
      </w:r>
      <w:r w:rsidRPr="00850E58">
        <w:rPr>
          <w:rFonts w:ascii="Calibri" w:eastAsia="Calibri" w:hAnsi="Calibri" w:cs="Times New Roman"/>
          <w:sz w:val="24"/>
          <w:szCs w:val="24"/>
        </w:rPr>
        <w:t>.</w:t>
      </w:r>
    </w:p>
    <w:p w:rsidR="006B0307" w:rsidRPr="00850E58" w:rsidRDefault="006B0307" w:rsidP="006B0307">
      <w:pPr>
        <w:pStyle w:val="ListParagraph"/>
        <w:pBdr>
          <w:top w:val="single" w:sz="4" w:space="1" w:color="auto"/>
          <w:left w:val="single" w:sz="4" w:space="0" w:color="auto"/>
          <w:bottom w:val="single" w:sz="4" w:space="1" w:color="auto"/>
          <w:right w:val="single" w:sz="4" w:space="0" w:color="auto"/>
        </w:pBdr>
        <w:spacing w:after="360" w:line="240" w:lineRule="auto"/>
        <w:ind w:left="0"/>
        <w:jc w:val="both"/>
        <w:rPr>
          <w:rFonts w:ascii="Calibri" w:eastAsia="Calibri" w:hAnsi="Calibri" w:cs="Times New Roman"/>
          <w:sz w:val="24"/>
          <w:szCs w:val="24"/>
        </w:rPr>
      </w:pPr>
      <w:r w:rsidRPr="00850E58">
        <w:rPr>
          <w:rFonts w:ascii="Calibri" w:eastAsia="Calibri" w:hAnsi="Calibri" w:cs="Times New Roman"/>
          <w:sz w:val="24"/>
          <w:szCs w:val="24"/>
        </w:rPr>
        <w:t xml:space="preserve">Междинни и окончателни плащания се извършват в срок от 60 (шестдесет) календарни дни от датата на постъпване на искането за плащане в </w:t>
      </w:r>
      <w:r w:rsidR="00154E0F" w:rsidRPr="00850E58">
        <w:rPr>
          <w:sz w:val="24"/>
          <w:szCs w:val="24"/>
        </w:rPr>
        <w:t>ИСМ-ИСУН 2020, раздел НПВУ</w:t>
      </w:r>
      <w:r w:rsidRPr="00850E58">
        <w:rPr>
          <w:rFonts w:ascii="Calibri" w:eastAsia="Calibri" w:hAnsi="Calibri" w:cs="Times New Roman"/>
          <w:sz w:val="24"/>
          <w:szCs w:val="24"/>
        </w:rPr>
        <w:t>.</w:t>
      </w:r>
    </w:p>
    <w:p w:rsidR="00985C7B" w:rsidRPr="00850E58" w:rsidRDefault="00985C7B" w:rsidP="00985C7B">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rFonts w:ascii="Calibri" w:eastAsia="Calibri" w:hAnsi="Calibri" w:cs="Times New Roman"/>
          <w:sz w:val="24"/>
          <w:szCs w:val="24"/>
        </w:rPr>
      </w:pPr>
      <w:r w:rsidRPr="00850E58">
        <w:rPr>
          <w:sz w:val="24"/>
          <w:szCs w:val="24"/>
        </w:rPr>
        <w:t xml:space="preserve">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w:t>
      </w:r>
      <w:r w:rsidRPr="00850E58">
        <w:rPr>
          <w:rFonts w:ascii="Calibri" w:eastAsia="Calibri" w:hAnsi="Calibri" w:cs="Times New Roman"/>
          <w:sz w:val="24"/>
          <w:szCs w:val="24"/>
        </w:rPr>
        <w:t xml:space="preserve">финансовия регламент 1046/2018 (Приложение </w:t>
      </w:r>
      <w:r w:rsidR="006D5396" w:rsidRPr="00850E58">
        <w:rPr>
          <w:rFonts w:ascii="Calibri" w:eastAsia="Calibri" w:hAnsi="Calibri" w:cs="Times New Roman"/>
          <w:sz w:val="24"/>
          <w:szCs w:val="24"/>
          <w:lang w:val="en-US"/>
        </w:rPr>
        <w:t>VI</w:t>
      </w:r>
      <w:del w:id="26" w:author="Author">
        <w:r w:rsidR="006D5396" w:rsidRPr="00850E58" w:rsidDel="00637A4F">
          <w:rPr>
            <w:rFonts w:ascii="Calibri" w:eastAsia="Calibri" w:hAnsi="Calibri" w:cs="Times New Roman"/>
            <w:sz w:val="24"/>
            <w:szCs w:val="24"/>
            <w:lang w:val="en-US"/>
          </w:rPr>
          <w:delText>I</w:delText>
        </w:r>
      </w:del>
      <w:r w:rsidRPr="00850E58">
        <w:rPr>
          <w:rFonts w:ascii="Calibri" w:eastAsia="Calibri" w:hAnsi="Calibri" w:cs="Times New Roman"/>
          <w:sz w:val="24"/>
          <w:szCs w:val="24"/>
        </w:rPr>
        <w:t>).</w:t>
      </w:r>
    </w:p>
    <w:p w:rsidR="00930C88" w:rsidRPr="00850E58" w:rsidRDefault="00930C88" w:rsidP="00985C7B">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rFonts w:ascii="Calibri" w:eastAsia="Calibri" w:hAnsi="Calibri" w:cs="Times New Roman"/>
          <w:sz w:val="24"/>
          <w:szCs w:val="24"/>
        </w:rPr>
      </w:pPr>
      <w:r w:rsidRPr="00850E58">
        <w:rPr>
          <w:rFonts w:ascii="Calibri" w:eastAsia="Calibri" w:hAnsi="Calibri" w:cs="Times New Roman"/>
          <w:sz w:val="24"/>
          <w:szCs w:val="24"/>
        </w:rPr>
        <w:t>Сертификат за финансово становище на финансовата документация по проекта, извършен от регистриран одитор, следва да бъде приложен към всяко искане за плащане чиято стойност е равна или по-голяма от 325 000 евро, и задължително се представя с финален отчет. В случаите, когато такъв сертификат не е представят към исканията за междинно плащане, периодът на сертификата представен с финален отчет следва да обхваща целия период на проекта. Одиторът проверява дали декларираните от бенефициента разходи са действително извършени и платени, точни и допустими в съответствие с условията на Договора за финансиране.</w:t>
      </w:r>
    </w:p>
    <w:p w:rsidR="00930C88" w:rsidRPr="00850E58" w:rsidRDefault="00930C88" w:rsidP="00985C7B">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sz w:val="24"/>
          <w:szCs w:val="24"/>
        </w:rPr>
      </w:pPr>
    </w:p>
    <w:p w:rsidR="006B0307" w:rsidRPr="00850E58" w:rsidRDefault="00F9692C" w:rsidP="006B0307">
      <w:pPr>
        <w:pBdr>
          <w:top w:val="single" w:sz="4" w:space="1" w:color="auto"/>
          <w:left w:val="single" w:sz="4" w:space="0" w:color="auto"/>
          <w:bottom w:val="single" w:sz="4" w:space="1" w:color="auto"/>
          <w:right w:val="single" w:sz="4" w:space="0" w:color="auto"/>
        </w:pBdr>
        <w:spacing w:after="360" w:line="240" w:lineRule="auto"/>
        <w:jc w:val="both"/>
        <w:rPr>
          <w:rFonts w:ascii="Calibri" w:eastAsia="Calibri" w:hAnsi="Calibri" w:cs="Times New Roman"/>
          <w:sz w:val="24"/>
          <w:szCs w:val="24"/>
        </w:rPr>
      </w:pPr>
      <w:r w:rsidRPr="00850E58">
        <w:rPr>
          <w:rFonts w:ascii="Calibri" w:eastAsia="Calibri" w:hAnsi="Calibri" w:cs="Times New Roman"/>
          <w:sz w:val="24"/>
          <w:szCs w:val="24"/>
        </w:rPr>
        <w:lastRenderedPageBreak/>
        <w:t>В случаите, когато плащането на безвъзмездното финансиране ще се извърши на няколко вноски (траншове), помощта и допустимите разходи следва да бъдат сконтирани до съответната стойност към момента на предоставянето на помощта при използване на референтния лихвен процент, използван за нуждите на държавните помощи, приложим към датата на предоставяне на помощта в съответствие с чл. 7, ал. 3 от Регламент на Комисията (ЕС) № 651/2014</w:t>
      </w:r>
      <w:r w:rsidR="001B7D9B" w:rsidRPr="00850E58">
        <w:rPr>
          <w:rFonts w:ascii="Calibri" w:eastAsia="Calibri" w:hAnsi="Calibri" w:cs="Times New Roman"/>
          <w:sz w:val="24"/>
          <w:szCs w:val="24"/>
        </w:rPr>
        <w:t xml:space="preserve"> и в</w:t>
      </w:r>
      <w:r w:rsidR="001B7D9B" w:rsidRPr="00850E58">
        <w:t xml:space="preserve"> </w:t>
      </w:r>
      <w:r w:rsidR="001B7D9B" w:rsidRPr="00850E58">
        <w:rPr>
          <w:rFonts w:ascii="Calibri" w:eastAsia="Calibri" w:hAnsi="Calibri" w:cs="Times New Roman"/>
          <w:sz w:val="24"/>
          <w:szCs w:val="24"/>
        </w:rPr>
        <w:t>съответствие с чл. 3, пар. 6 от Регламент 1407/2013</w:t>
      </w:r>
      <w:r w:rsidRPr="00850E58">
        <w:rPr>
          <w:rFonts w:ascii="Calibri" w:eastAsia="Calibri" w:hAnsi="Calibri" w:cs="Times New Roman"/>
          <w:sz w:val="24"/>
          <w:szCs w:val="24"/>
        </w:rPr>
        <w:t xml:space="preserve">. Референтният лихвен процент се актуализира периодично от Европейската комисия. Референтният лихвен процент за Република България за съответния период се оповестява на следния интернет адрес: </w:t>
      </w:r>
      <w:hyperlink r:id="rId8" w:history="1">
        <w:r w:rsidR="006B0307" w:rsidRPr="00850E58">
          <w:rPr>
            <w:rStyle w:val="Hyperlink"/>
            <w:rFonts w:ascii="Calibri" w:eastAsia="Calibri" w:hAnsi="Calibri" w:cs="Times New Roman"/>
            <w:sz w:val="24"/>
            <w:szCs w:val="24"/>
          </w:rPr>
          <w:t>http://stateaid.minfin.bg/bg/page/424</w:t>
        </w:r>
      </w:hyperlink>
      <w:r w:rsidRPr="00850E58">
        <w:rPr>
          <w:rFonts w:ascii="Calibri" w:eastAsia="Calibri" w:hAnsi="Calibri" w:cs="Times New Roman"/>
          <w:sz w:val="24"/>
          <w:szCs w:val="24"/>
        </w:rPr>
        <w:t>.</w:t>
      </w:r>
    </w:p>
    <w:p w:rsidR="00F9692C" w:rsidRPr="00850E58" w:rsidRDefault="00F9692C" w:rsidP="006B0307">
      <w:pPr>
        <w:pBdr>
          <w:top w:val="single" w:sz="4" w:space="1" w:color="auto"/>
          <w:left w:val="single" w:sz="4" w:space="0" w:color="auto"/>
          <w:bottom w:val="single" w:sz="4" w:space="1" w:color="auto"/>
          <w:right w:val="single" w:sz="4" w:space="0" w:color="auto"/>
        </w:pBdr>
        <w:spacing w:after="360" w:line="240" w:lineRule="auto"/>
        <w:jc w:val="both"/>
        <w:rPr>
          <w:rFonts w:ascii="Calibri" w:eastAsia="Calibri" w:hAnsi="Calibri" w:cs="Times New Roman"/>
          <w:sz w:val="24"/>
          <w:szCs w:val="24"/>
        </w:rPr>
      </w:pPr>
      <w:r w:rsidRPr="00850E58">
        <w:rPr>
          <w:rFonts w:ascii="Calibri" w:eastAsia="Calibri" w:hAnsi="Calibri" w:cs="Times New Roman"/>
          <w:sz w:val="24"/>
          <w:szCs w:val="24"/>
        </w:rPr>
        <w:t>Сконтирането ще се извършва с оглед гарантиране, че предоставен</w:t>
      </w:r>
      <w:r w:rsidR="00A44CE6" w:rsidRPr="00850E58">
        <w:rPr>
          <w:rFonts w:ascii="Calibri" w:eastAsia="Calibri" w:hAnsi="Calibri" w:cs="Times New Roman"/>
          <w:sz w:val="24"/>
          <w:szCs w:val="24"/>
        </w:rPr>
        <w:t>ото</w:t>
      </w:r>
      <w:r w:rsidRPr="00850E58">
        <w:rPr>
          <w:rFonts w:ascii="Calibri" w:eastAsia="Calibri" w:hAnsi="Calibri" w:cs="Times New Roman"/>
          <w:sz w:val="24"/>
          <w:szCs w:val="24"/>
        </w:rPr>
        <w:t xml:space="preserve"> безвъзмездно финансиране ще бъде съобразена с интензитета за помощта, предвиден в регионалната карта за държавна помощ за България, и с праговете и интензитетите за държавна/минимална помощ, посочени в т. 8 от </w:t>
      </w:r>
      <w:r w:rsidR="005037C3" w:rsidRPr="00850E58">
        <w:rPr>
          <w:rFonts w:ascii="Calibri" w:eastAsia="Calibri" w:hAnsi="Calibri" w:cs="Times New Roman"/>
          <w:sz w:val="24"/>
          <w:szCs w:val="24"/>
        </w:rPr>
        <w:t>Поканата</w:t>
      </w:r>
      <w:r w:rsidRPr="00850E58">
        <w:rPr>
          <w:rFonts w:ascii="Calibri" w:eastAsia="Calibri" w:hAnsi="Calibri" w:cs="Times New Roman"/>
          <w:sz w:val="24"/>
          <w:szCs w:val="24"/>
        </w:rPr>
        <w:t xml:space="preserve"> за </w:t>
      </w:r>
      <w:r w:rsidR="00032AFD" w:rsidRPr="00850E58">
        <w:rPr>
          <w:rFonts w:ascii="Calibri" w:eastAsia="Calibri" w:hAnsi="Calibri" w:cs="Times New Roman"/>
          <w:sz w:val="24"/>
          <w:szCs w:val="24"/>
        </w:rPr>
        <w:t>участие</w:t>
      </w:r>
      <w:r w:rsidRPr="00850E58">
        <w:rPr>
          <w:rFonts w:ascii="Calibri" w:eastAsia="Calibri" w:hAnsi="Calibri" w:cs="Times New Roman"/>
          <w:sz w:val="24"/>
          <w:szCs w:val="24"/>
        </w:rPr>
        <w:t>, както и за докладване на помощта.</w:t>
      </w:r>
    </w:p>
    <w:p w:rsidR="00BB7250" w:rsidRPr="00850E58" w:rsidRDefault="00291085" w:rsidP="00BB7250">
      <w:pPr>
        <w:pStyle w:val="ListParagraph"/>
        <w:pBdr>
          <w:top w:val="single" w:sz="4" w:space="1" w:color="auto"/>
          <w:left w:val="single" w:sz="4" w:space="0" w:color="auto"/>
          <w:bottom w:val="single" w:sz="4" w:space="1" w:color="auto"/>
          <w:right w:val="single" w:sz="4" w:space="0" w:color="auto"/>
        </w:pBdr>
        <w:spacing w:after="120" w:line="240" w:lineRule="auto"/>
        <w:ind w:left="0"/>
        <w:contextualSpacing w:val="0"/>
        <w:jc w:val="both"/>
        <w:rPr>
          <w:rFonts w:ascii="Calibri" w:eastAsia="Calibri" w:hAnsi="Calibri" w:cs="Times New Roman"/>
          <w:sz w:val="24"/>
          <w:szCs w:val="24"/>
        </w:rPr>
      </w:pPr>
      <w:r w:rsidRPr="00850E58">
        <w:rPr>
          <w:rFonts w:ascii="Calibri" w:eastAsia="Calibri" w:hAnsi="Calibri" w:cs="Times New Roman"/>
          <w:sz w:val="24"/>
          <w:szCs w:val="24"/>
        </w:rPr>
        <w:t>В случай, че</w:t>
      </w:r>
      <w:r w:rsidR="00116661" w:rsidRPr="00850E58">
        <w:rPr>
          <w:rFonts w:ascii="Calibri" w:eastAsia="Calibri" w:hAnsi="Calibri" w:cs="Times New Roman"/>
          <w:sz w:val="24"/>
          <w:szCs w:val="24"/>
        </w:rPr>
        <w:t xml:space="preserve"> </w:t>
      </w:r>
      <w:r w:rsidR="00116661" w:rsidRPr="00850E58">
        <w:rPr>
          <w:sz w:val="24"/>
          <w:szCs w:val="24"/>
        </w:rPr>
        <w:t>СНД</w:t>
      </w:r>
      <w:r w:rsidR="00116661" w:rsidRPr="00850E58">
        <w:rPr>
          <w:rFonts w:ascii="Calibri" w:eastAsia="Calibri" w:hAnsi="Calibri" w:cs="Times New Roman"/>
          <w:sz w:val="24"/>
          <w:szCs w:val="24"/>
        </w:rPr>
        <w:t xml:space="preserve"> получи информация, която поставя под съмнение допустимостта на разход в заявка за плащане, той може да постанови спиране на срока за плащане, за да се провери, включително чрез проверки на място, дали разходът е допустим. Оставащият срок за плащане започва да тече от датата, на която са получени поисканата информация или преработените документи, или от датата, на която е извършена необходимата допълнителна проверка, включително проверките на място.</w:t>
      </w:r>
    </w:p>
    <w:p w:rsidR="003461FF" w:rsidRPr="00850E58" w:rsidRDefault="00EA426D" w:rsidP="006E7392">
      <w:pPr>
        <w:keepNext/>
        <w:keepLines/>
        <w:spacing w:before="200" w:after="0"/>
        <w:outlineLvl w:val="1"/>
        <w:rPr>
          <w:rFonts w:ascii="Calibri Light" w:eastAsia="Times New Roman" w:hAnsi="Calibri Light" w:cs="Times New Roman"/>
          <w:b/>
          <w:bCs/>
          <w:color w:val="5B9BD5"/>
          <w:sz w:val="24"/>
          <w:szCs w:val="24"/>
        </w:rPr>
      </w:pPr>
      <w:bookmarkStart w:id="27" w:name="_Toc442274579"/>
      <w:bookmarkStart w:id="28" w:name="_Toc131162719"/>
      <w:r w:rsidRPr="00850E58">
        <w:rPr>
          <w:rFonts w:ascii="Calibri Light" w:eastAsia="Times New Roman" w:hAnsi="Calibri Light" w:cs="Times New Roman"/>
          <w:b/>
          <w:bCs/>
          <w:color w:val="5B9BD5"/>
          <w:sz w:val="24"/>
          <w:szCs w:val="24"/>
        </w:rPr>
        <w:t>3</w:t>
      </w:r>
      <w:r w:rsidR="007B3D0F" w:rsidRPr="00850E58">
        <w:rPr>
          <w:rFonts w:ascii="Calibri Light" w:eastAsia="Times New Roman" w:hAnsi="Calibri Light" w:cs="Times New Roman"/>
          <w:b/>
          <w:bCs/>
          <w:color w:val="5B9BD5"/>
          <w:sz w:val="24"/>
          <w:szCs w:val="24"/>
        </w:rPr>
        <w:t>. Приложения към Условията за изпълнение:</w:t>
      </w:r>
      <w:bookmarkEnd w:id="27"/>
      <w:bookmarkEnd w:id="28"/>
    </w:p>
    <w:p w:rsidR="00B722D6" w:rsidRPr="00850E58" w:rsidRDefault="00B722D6"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 xml:space="preserve">Договор за финансиране по Програма за </w:t>
      </w:r>
      <w:r w:rsidR="00743627" w:rsidRPr="00850E58">
        <w:rPr>
          <w:rFonts w:ascii="Calibri" w:eastAsia="Calibri" w:hAnsi="Calibri" w:cs="Times New Roman"/>
          <w:sz w:val="24"/>
          <w:szCs w:val="24"/>
        </w:rPr>
        <w:t>ускоряване на икономическото възстановяване и трансформация чрез научни изследвания и иновации</w:t>
      </w:r>
      <w:r w:rsidRPr="00850E58">
        <w:rPr>
          <w:rFonts w:ascii="Calibri" w:eastAsia="Calibri" w:hAnsi="Calibri" w:cs="Times New Roman"/>
          <w:sz w:val="24"/>
          <w:szCs w:val="24"/>
        </w:rPr>
        <w:t xml:space="preserve"> </w:t>
      </w:r>
      <w:r w:rsidR="00485A6B" w:rsidRPr="00850E58">
        <w:rPr>
          <w:rFonts w:ascii="Calibri" w:eastAsia="Calibri" w:hAnsi="Calibri" w:cs="Times New Roman"/>
          <w:sz w:val="24"/>
          <w:szCs w:val="24"/>
        </w:rPr>
        <w:t>(</w:t>
      </w:r>
      <w:r w:rsidRPr="00850E58">
        <w:rPr>
          <w:rFonts w:ascii="Calibri" w:eastAsia="Calibri" w:hAnsi="Calibri" w:cs="Times New Roman"/>
          <w:sz w:val="24"/>
          <w:szCs w:val="24"/>
        </w:rPr>
        <w:t xml:space="preserve">Приложение </w:t>
      </w:r>
      <w:r w:rsidR="00AB395C" w:rsidRPr="00850E58">
        <w:rPr>
          <w:rFonts w:ascii="Calibri" w:eastAsia="Calibri" w:hAnsi="Calibri" w:cs="Times New Roman"/>
          <w:sz w:val="24"/>
          <w:szCs w:val="24"/>
          <w:lang w:val="en-US"/>
        </w:rPr>
        <w:t>I</w:t>
      </w:r>
      <w:r w:rsidR="00485A6B" w:rsidRPr="00850E58">
        <w:rPr>
          <w:rFonts w:ascii="Calibri" w:eastAsia="Calibri" w:hAnsi="Calibri" w:cs="Times New Roman"/>
          <w:sz w:val="24"/>
          <w:szCs w:val="24"/>
        </w:rPr>
        <w:t>)</w:t>
      </w:r>
      <w:r w:rsidRPr="00850E58">
        <w:rPr>
          <w:rFonts w:ascii="Calibri" w:eastAsia="Calibri" w:hAnsi="Calibri" w:cs="Times New Roman"/>
          <w:sz w:val="24"/>
          <w:szCs w:val="24"/>
        </w:rPr>
        <w:t>;</w:t>
      </w:r>
    </w:p>
    <w:p w:rsidR="00B722D6" w:rsidRPr="00850E58" w:rsidRDefault="00595770"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 xml:space="preserve">Общи условия към договорите за финансиране по Програмата за </w:t>
      </w:r>
      <w:r w:rsidR="00743627" w:rsidRPr="00850E58">
        <w:rPr>
          <w:rFonts w:ascii="Calibri" w:eastAsia="Calibri" w:hAnsi="Calibri" w:cs="Times New Roman"/>
          <w:sz w:val="24"/>
          <w:szCs w:val="24"/>
        </w:rPr>
        <w:t xml:space="preserve">ускоряване на икономическото възстановяване и трансформация чрез научни изследвания и иновации </w:t>
      </w:r>
      <w:r w:rsidR="00B722D6" w:rsidRPr="00850E58">
        <w:rPr>
          <w:rFonts w:ascii="Calibri" w:eastAsia="Calibri" w:hAnsi="Calibri" w:cs="Times New Roman"/>
          <w:sz w:val="24"/>
          <w:szCs w:val="24"/>
        </w:rPr>
        <w:t xml:space="preserve">– Приложение </w:t>
      </w:r>
      <w:r w:rsidR="00AB395C" w:rsidRPr="00850E58">
        <w:rPr>
          <w:rFonts w:ascii="Calibri" w:eastAsia="Calibri" w:hAnsi="Calibri" w:cs="Times New Roman"/>
          <w:sz w:val="24"/>
          <w:szCs w:val="24"/>
          <w:lang w:val="en-US"/>
        </w:rPr>
        <w:t>II</w:t>
      </w:r>
    </w:p>
    <w:p w:rsidR="00133542" w:rsidRPr="00850E58" w:rsidRDefault="00133542"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 xml:space="preserve">Заявление за </w:t>
      </w:r>
      <w:r w:rsidR="0018655A" w:rsidRPr="00850E58">
        <w:rPr>
          <w:rFonts w:ascii="Calibri" w:eastAsia="Calibri" w:hAnsi="Calibri" w:cs="Times New Roman"/>
          <w:sz w:val="24"/>
          <w:szCs w:val="24"/>
        </w:rPr>
        <w:t>профил за достъп до ИСУН 2020 на ръководител на отговорно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w:t>
      </w:r>
      <w:r w:rsidRPr="00850E58">
        <w:rPr>
          <w:rFonts w:ascii="Calibri" w:eastAsia="Calibri" w:hAnsi="Calibri" w:cs="Times New Roman"/>
          <w:sz w:val="24"/>
          <w:szCs w:val="24"/>
        </w:rPr>
        <w:t xml:space="preserve"> – Приложение </w:t>
      </w:r>
      <w:r w:rsidR="00304673" w:rsidRPr="00850E58">
        <w:rPr>
          <w:rFonts w:ascii="Calibri" w:eastAsia="Calibri" w:hAnsi="Calibri" w:cs="Times New Roman"/>
          <w:sz w:val="24"/>
          <w:szCs w:val="24"/>
        </w:rPr>
        <w:t>III</w:t>
      </w:r>
      <w:r w:rsidRPr="00850E58">
        <w:rPr>
          <w:rFonts w:ascii="Calibri" w:eastAsia="Calibri" w:hAnsi="Calibri" w:cs="Times New Roman"/>
          <w:sz w:val="24"/>
          <w:szCs w:val="24"/>
        </w:rPr>
        <w:t>;</w:t>
      </w:r>
    </w:p>
    <w:p w:rsidR="00133542" w:rsidRPr="00850E58" w:rsidRDefault="00133542"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 xml:space="preserve">Заявление </w:t>
      </w:r>
      <w:r w:rsidR="0018655A" w:rsidRPr="00850E58">
        <w:rPr>
          <w:rFonts w:ascii="Calibri" w:eastAsia="Calibri" w:hAnsi="Calibri" w:cs="Times New Roman"/>
          <w:sz w:val="24"/>
          <w:szCs w:val="24"/>
        </w:rPr>
        <w:t xml:space="preserve">за профил за достъп до ИСУН 2020 на лица, упълномощени от отговорното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w:t>
      </w:r>
      <w:r w:rsidRPr="00850E58">
        <w:rPr>
          <w:rFonts w:ascii="Calibri" w:eastAsia="Calibri" w:hAnsi="Calibri" w:cs="Times New Roman"/>
          <w:sz w:val="24"/>
          <w:szCs w:val="24"/>
        </w:rPr>
        <w:t xml:space="preserve">– Приложение </w:t>
      </w:r>
      <w:r w:rsidR="00304673" w:rsidRPr="00850E58">
        <w:rPr>
          <w:rFonts w:ascii="Calibri" w:eastAsia="Calibri" w:hAnsi="Calibri" w:cs="Times New Roman"/>
          <w:sz w:val="24"/>
          <w:szCs w:val="24"/>
        </w:rPr>
        <w:t>IV</w:t>
      </w:r>
      <w:r w:rsidRPr="00850E58">
        <w:rPr>
          <w:rFonts w:ascii="Calibri" w:eastAsia="Calibri" w:hAnsi="Calibri" w:cs="Times New Roman"/>
          <w:sz w:val="24"/>
          <w:szCs w:val="24"/>
        </w:rPr>
        <w:t>;</w:t>
      </w:r>
    </w:p>
    <w:p w:rsidR="00A44CE6" w:rsidRPr="00850E58" w:rsidDel="00637A4F" w:rsidRDefault="00F5056D" w:rsidP="00485A6B">
      <w:pPr>
        <w:pBdr>
          <w:top w:val="single" w:sz="4" w:space="1" w:color="auto"/>
          <w:left w:val="single" w:sz="4" w:space="0" w:color="auto"/>
          <w:bottom w:val="single" w:sz="4" w:space="1" w:color="auto"/>
          <w:right w:val="single" w:sz="4" w:space="4" w:color="auto"/>
        </w:pBdr>
        <w:spacing w:before="120" w:after="120" w:line="240" w:lineRule="auto"/>
        <w:jc w:val="both"/>
        <w:rPr>
          <w:del w:id="29" w:author="Author"/>
          <w:rFonts w:ascii="Calibri" w:eastAsia="Calibri" w:hAnsi="Calibri" w:cs="Times New Roman"/>
          <w:sz w:val="24"/>
          <w:szCs w:val="24"/>
        </w:rPr>
      </w:pPr>
      <w:del w:id="30" w:author="Author">
        <w:r w:rsidRPr="00850E58" w:rsidDel="00DF7893">
          <w:rPr>
            <w:rFonts w:ascii="Calibri" w:eastAsia="Calibri" w:hAnsi="Calibri" w:cs="Times New Roman"/>
            <w:sz w:val="24"/>
            <w:szCs w:val="24"/>
          </w:rPr>
          <w:delText xml:space="preserve">Банкова гаранция - Приложение </w:delText>
        </w:r>
        <w:r w:rsidR="00304673" w:rsidRPr="00850E58" w:rsidDel="00DF7893">
          <w:rPr>
            <w:rFonts w:ascii="Calibri" w:eastAsia="Calibri" w:hAnsi="Calibri" w:cs="Times New Roman"/>
            <w:sz w:val="24"/>
            <w:szCs w:val="24"/>
          </w:rPr>
          <w:delText>V</w:delText>
        </w:r>
        <w:r w:rsidR="00A44CE6" w:rsidRPr="00850E58" w:rsidDel="00DF7893">
          <w:rPr>
            <w:rFonts w:ascii="Calibri" w:eastAsia="Calibri" w:hAnsi="Calibri" w:cs="Times New Roman"/>
            <w:sz w:val="24"/>
            <w:szCs w:val="24"/>
          </w:rPr>
          <w:delText>;</w:delText>
        </w:r>
      </w:del>
    </w:p>
    <w:p w:rsidR="00304673" w:rsidRPr="00850E58" w:rsidRDefault="00304673"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lastRenderedPageBreak/>
        <w:t>Декларация за банкова сметка – Приложение V</w:t>
      </w:r>
      <w:del w:id="31" w:author="Author">
        <w:r w:rsidRPr="00850E58" w:rsidDel="00637A4F">
          <w:rPr>
            <w:rFonts w:ascii="Calibri" w:eastAsia="Calibri" w:hAnsi="Calibri" w:cs="Times New Roman"/>
            <w:sz w:val="24"/>
            <w:szCs w:val="24"/>
          </w:rPr>
          <w:delText>I</w:delText>
        </w:r>
      </w:del>
      <w:r w:rsidRPr="00850E58">
        <w:rPr>
          <w:rFonts w:ascii="Calibri" w:eastAsia="Calibri" w:hAnsi="Calibri" w:cs="Times New Roman"/>
          <w:sz w:val="24"/>
          <w:szCs w:val="24"/>
        </w:rPr>
        <w:t>;</w:t>
      </w:r>
    </w:p>
    <w:p w:rsidR="009C13F0" w:rsidRPr="00850E58" w:rsidRDefault="00A44CE6"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 xml:space="preserve">Декларация за </w:t>
      </w:r>
      <w:r w:rsidR="007A03D5" w:rsidRPr="00850E58">
        <w:rPr>
          <w:rFonts w:ascii="Calibri" w:eastAsia="Calibri" w:hAnsi="Calibri" w:cs="Times New Roman"/>
          <w:sz w:val="24"/>
          <w:szCs w:val="24"/>
        </w:rPr>
        <w:t>липса на</w:t>
      </w:r>
      <w:r w:rsidRPr="00850E58">
        <w:rPr>
          <w:rFonts w:ascii="Calibri" w:eastAsia="Calibri" w:hAnsi="Calibri" w:cs="Times New Roman"/>
          <w:sz w:val="24"/>
          <w:szCs w:val="24"/>
        </w:rPr>
        <w:t xml:space="preserve"> двойно финансиране – Приложение </w:t>
      </w:r>
      <w:r w:rsidR="00304673" w:rsidRPr="00850E58">
        <w:rPr>
          <w:rFonts w:ascii="Calibri" w:eastAsia="Calibri" w:hAnsi="Calibri" w:cs="Times New Roman"/>
          <w:sz w:val="24"/>
          <w:szCs w:val="24"/>
        </w:rPr>
        <w:t>V</w:t>
      </w:r>
      <w:del w:id="32" w:author="Author">
        <w:r w:rsidR="00304673" w:rsidRPr="00850E58" w:rsidDel="00637A4F">
          <w:rPr>
            <w:rFonts w:ascii="Calibri" w:eastAsia="Calibri" w:hAnsi="Calibri" w:cs="Times New Roman"/>
            <w:sz w:val="24"/>
            <w:szCs w:val="24"/>
          </w:rPr>
          <w:delText>I</w:delText>
        </w:r>
      </w:del>
      <w:r w:rsidR="00304673" w:rsidRPr="00850E58">
        <w:rPr>
          <w:rFonts w:ascii="Calibri" w:eastAsia="Calibri" w:hAnsi="Calibri" w:cs="Times New Roman"/>
          <w:sz w:val="24"/>
          <w:szCs w:val="24"/>
        </w:rPr>
        <w:t>I</w:t>
      </w:r>
      <w:r w:rsidR="009C13F0" w:rsidRPr="00850E58">
        <w:rPr>
          <w:rFonts w:ascii="Calibri" w:eastAsia="Calibri" w:hAnsi="Calibri" w:cs="Times New Roman"/>
          <w:sz w:val="24"/>
          <w:szCs w:val="24"/>
        </w:rPr>
        <w:t>;</w:t>
      </w:r>
    </w:p>
    <w:p w:rsidR="008D1468" w:rsidRPr="00637A4F" w:rsidRDefault="009C13F0"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rPr>
      </w:pPr>
      <w:r w:rsidRPr="00850E58">
        <w:rPr>
          <w:rFonts w:ascii="Calibri" w:eastAsia="Calibri" w:hAnsi="Calibri" w:cs="Times New Roman"/>
          <w:sz w:val="24"/>
          <w:szCs w:val="24"/>
        </w:rPr>
        <w:t xml:space="preserve">Финансово идентификационна форма – Приложение </w:t>
      </w:r>
      <w:r w:rsidR="00304673" w:rsidRPr="00850E58">
        <w:rPr>
          <w:rFonts w:ascii="Calibri" w:eastAsia="Calibri" w:hAnsi="Calibri" w:cs="Times New Roman"/>
          <w:sz w:val="24"/>
          <w:szCs w:val="24"/>
          <w:lang w:val="en-US"/>
        </w:rPr>
        <w:t>V</w:t>
      </w:r>
      <w:del w:id="33" w:author="Author">
        <w:r w:rsidR="00304673" w:rsidRPr="00850E58" w:rsidDel="00637A4F">
          <w:rPr>
            <w:rFonts w:ascii="Calibri" w:eastAsia="Calibri" w:hAnsi="Calibri" w:cs="Times New Roman"/>
            <w:sz w:val="24"/>
            <w:szCs w:val="24"/>
            <w:lang w:val="en-US"/>
          </w:rPr>
          <w:delText>I</w:delText>
        </w:r>
      </w:del>
      <w:r w:rsidR="00304673" w:rsidRPr="00850E58">
        <w:rPr>
          <w:rFonts w:ascii="Calibri" w:eastAsia="Calibri" w:hAnsi="Calibri" w:cs="Times New Roman"/>
          <w:sz w:val="24"/>
          <w:szCs w:val="24"/>
          <w:lang w:val="en-US"/>
        </w:rPr>
        <w:t>II</w:t>
      </w:r>
      <w:ins w:id="34" w:author="Author">
        <w:r w:rsidR="00637A4F">
          <w:rPr>
            <w:rFonts w:ascii="Calibri" w:eastAsia="Calibri" w:hAnsi="Calibri" w:cs="Times New Roman"/>
            <w:sz w:val="24"/>
            <w:szCs w:val="24"/>
          </w:rPr>
          <w:t>;</w:t>
        </w:r>
      </w:ins>
    </w:p>
    <w:p w:rsidR="00930C88" w:rsidRPr="00930C88" w:rsidRDefault="00930C88" w:rsidP="00485A6B">
      <w:pPr>
        <w:pBdr>
          <w:top w:val="single" w:sz="4" w:space="1" w:color="auto"/>
          <w:left w:val="single" w:sz="4" w:space="0" w:color="auto"/>
          <w:bottom w:val="single" w:sz="4" w:space="1" w:color="auto"/>
          <w:right w:val="single" w:sz="4" w:space="4" w:color="auto"/>
        </w:pBdr>
        <w:spacing w:before="120" w:after="120" w:line="240" w:lineRule="auto"/>
        <w:jc w:val="both"/>
        <w:rPr>
          <w:rFonts w:ascii="Calibri" w:eastAsia="Calibri" w:hAnsi="Calibri" w:cs="Times New Roman"/>
          <w:sz w:val="24"/>
          <w:szCs w:val="24"/>
          <w:lang w:val="en-US"/>
        </w:rPr>
      </w:pPr>
      <w:r w:rsidRPr="00850E58">
        <w:rPr>
          <w:rFonts w:ascii="Calibri" w:eastAsia="Calibri" w:hAnsi="Calibri" w:cs="Times New Roman"/>
          <w:sz w:val="24"/>
          <w:szCs w:val="24"/>
        </w:rPr>
        <w:t>Сертификат за финансово становищ</w:t>
      </w:r>
      <w:r w:rsidR="00831C11" w:rsidRPr="00850E58">
        <w:rPr>
          <w:rFonts w:ascii="Calibri" w:eastAsia="Calibri" w:hAnsi="Calibri" w:cs="Times New Roman"/>
          <w:sz w:val="24"/>
          <w:szCs w:val="24"/>
        </w:rPr>
        <w:t>е</w:t>
      </w:r>
      <w:r w:rsidRPr="00850E58">
        <w:rPr>
          <w:rFonts w:ascii="Calibri" w:eastAsia="Calibri" w:hAnsi="Calibri" w:cs="Times New Roman"/>
          <w:sz w:val="24"/>
          <w:szCs w:val="24"/>
        </w:rPr>
        <w:t xml:space="preserve"> – Приложение </w:t>
      </w:r>
      <w:ins w:id="35" w:author="Author">
        <w:r w:rsidR="00637A4F" w:rsidRPr="00850E58">
          <w:rPr>
            <w:rFonts w:ascii="Calibri" w:eastAsia="Calibri" w:hAnsi="Calibri" w:cs="Times New Roman"/>
            <w:sz w:val="24"/>
            <w:szCs w:val="24"/>
            <w:lang w:val="en-US"/>
          </w:rPr>
          <w:t>VIII</w:t>
        </w:r>
        <w:r w:rsidR="00637A4F">
          <w:rPr>
            <w:rFonts w:ascii="Calibri" w:eastAsia="Calibri" w:hAnsi="Calibri" w:cs="Times New Roman"/>
            <w:sz w:val="24"/>
            <w:szCs w:val="24"/>
          </w:rPr>
          <w:t>.</w:t>
        </w:r>
        <w:r w:rsidR="00637A4F" w:rsidRPr="00850E58" w:rsidDel="00637A4F">
          <w:rPr>
            <w:rFonts w:ascii="Calibri" w:eastAsia="Calibri" w:hAnsi="Calibri" w:cs="Times New Roman"/>
            <w:sz w:val="24"/>
            <w:szCs w:val="24"/>
            <w:lang w:val="en-US"/>
          </w:rPr>
          <w:t xml:space="preserve"> </w:t>
        </w:r>
      </w:ins>
      <w:del w:id="36" w:author="Author">
        <w:r w:rsidRPr="00850E58" w:rsidDel="00637A4F">
          <w:rPr>
            <w:rFonts w:ascii="Calibri" w:eastAsia="Calibri" w:hAnsi="Calibri" w:cs="Times New Roman"/>
            <w:sz w:val="24"/>
            <w:szCs w:val="24"/>
            <w:lang w:val="en-US"/>
          </w:rPr>
          <w:delText>IX</w:delText>
        </w:r>
      </w:del>
    </w:p>
    <w:p w:rsidR="00475D58" w:rsidRPr="007B3D0F" w:rsidRDefault="00475D58" w:rsidP="007B3D0F"/>
    <w:sectPr w:rsidR="00475D58" w:rsidRPr="007B3D0F" w:rsidSect="000B5E6B">
      <w:headerReference w:type="default" r:id="rId9"/>
      <w:footerReference w:type="default" r:id="rId10"/>
      <w:pgSz w:w="11906" w:h="16838"/>
      <w:pgMar w:top="851" w:right="1133" w:bottom="1417" w:left="1417" w:header="709"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127B4F" w16cid:durableId="270EE35C"/>
  <w16cid:commentId w16cid:paraId="19698983" w16cid:durableId="270EE9EC"/>
  <w16cid:commentId w16cid:paraId="78F98D70" w16cid:durableId="270EE3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7BA" w:rsidRDefault="003E17BA" w:rsidP="002325A3">
      <w:pPr>
        <w:spacing w:after="0" w:line="240" w:lineRule="auto"/>
      </w:pPr>
      <w:r>
        <w:separator/>
      </w:r>
    </w:p>
  </w:endnote>
  <w:endnote w:type="continuationSeparator" w:id="0">
    <w:p w:rsidR="003E17BA" w:rsidRDefault="003E17BA"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272497"/>
      <w:docPartObj>
        <w:docPartGallery w:val="Page Numbers (Bottom of Page)"/>
        <w:docPartUnique/>
      </w:docPartObj>
    </w:sdtPr>
    <w:sdtEndPr>
      <w:rPr>
        <w:noProof/>
      </w:rPr>
    </w:sdtEndPr>
    <w:sdtContent>
      <w:p w:rsidR="00C85F71" w:rsidRDefault="00C85F71">
        <w:pPr>
          <w:pStyle w:val="Footer"/>
          <w:jc w:val="center"/>
        </w:pPr>
        <w:r>
          <w:fldChar w:fldCharType="begin"/>
        </w:r>
        <w:r>
          <w:instrText xml:space="preserve"> PAGE   \* MERGEFORMAT </w:instrText>
        </w:r>
        <w:r>
          <w:fldChar w:fldCharType="separate"/>
        </w:r>
        <w:r w:rsidR="00116038">
          <w:rPr>
            <w:noProof/>
          </w:rPr>
          <w:t>3</w:t>
        </w:r>
        <w:r>
          <w:rPr>
            <w:noProof/>
          </w:rPr>
          <w:fldChar w:fldCharType="end"/>
        </w:r>
      </w:p>
    </w:sdtContent>
  </w:sdt>
  <w:p w:rsidR="00C85F71" w:rsidRPr="008C0317" w:rsidRDefault="00C85F71"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7BA" w:rsidRDefault="003E17BA" w:rsidP="002325A3">
      <w:pPr>
        <w:spacing w:after="0" w:line="240" w:lineRule="auto"/>
      </w:pPr>
      <w:r>
        <w:separator/>
      </w:r>
    </w:p>
  </w:footnote>
  <w:footnote w:type="continuationSeparator" w:id="0">
    <w:p w:rsidR="003E17BA" w:rsidRDefault="003E17BA"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232"/>
      <w:gridCol w:w="2694"/>
    </w:tblGrid>
    <w:tr w:rsidR="000F13C4" w:rsidRPr="000F13C4" w:rsidTr="00BD5E42">
      <w:trPr>
        <w:trHeight w:val="1692"/>
      </w:trPr>
      <w:tc>
        <w:tcPr>
          <w:tcW w:w="2977" w:type="dxa"/>
          <w:tcBorders>
            <w:top w:val="single" w:sz="4" w:space="0" w:color="auto"/>
            <w:left w:val="single" w:sz="4" w:space="0" w:color="auto"/>
            <w:bottom w:val="single" w:sz="4" w:space="0" w:color="auto"/>
            <w:right w:val="single" w:sz="4" w:space="0" w:color="auto"/>
          </w:tcBorders>
          <w:shd w:val="clear" w:color="auto" w:fill="auto"/>
        </w:tcPr>
        <w:p w:rsidR="000F13C4" w:rsidRPr="000F13C4" w:rsidRDefault="000F13C4" w:rsidP="000F13C4">
          <w:pPr>
            <w:spacing w:line="240" w:lineRule="auto"/>
            <w:jc w:val="center"/>
            <w:rPr>
              <w:rFonts w:ascii="Calibri" w:eastAsia="Times New Roman" w:hAnsi="Calibri" w:cs="Calibri"/>
              <w:sz w:val="28"/>
              <w:szCs w:val="28"/>
            </w:rPr>
          </w:pPr>
          <w:r w:rsidRPr="000F13C4">
            <w:rPr>
              <w:rFonts w:ascii="Calibri" w:eastAsia="Times New Roman" w:hAnsi="Calibri" w:cs="Calibri"/>
              <w:noProof/>
              <w:lang w:eastAsia="bg-BG"/>
            </w:rPr>
            <w:drawing>
              <wp:anchor distT="0" distB="0" distL="114300" distR="114300" simplePos="0" relativeHeight="251659264" behindDoc="0" locked="0" layoutInCell="1" allowOverlap="1">
                <wp:simplePos x="0" y="0"/>
                <wp:positionH relativeFrom="column">
                  <wp:posOffset>408305</wp:posOffset>
                </wp:positionH>
                <wp:positionV relativeFrom="paragraph">
                  <wp:posOffset>81280</wp:posOffset>
                </wp:positionV>
                <wp:extent cx="850900" cy="509270"/>
                <wp:effectExtent l="0" t="0" r="6350" b="5080"/>
                <wp:wrapNone/>
                <wp:docPr id="7" name="Picture 7"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13C4" w:rsidRPr="000F13C4" w:rsidRDefault="000F13C4" w:rsidP="000F13C4">
          <w:pPr>
            <w:spacing w:line="240" w:lineRule="auto"/>
            <w:jc w:val="center"/>
            <w:rPr>
              <w:rFonts w:ascii="Calibri" w:eastAsia="Times New Roman" w:hAnsi="Calibri" w:cs="Calibri"/>
              <w:b/>
              <w:sz w:val="14"/>
              <w:szCs w:val="14"/>
            </w:rPr>
          </w:pPr>
        </w:p>
        <w:p w:rsidR="000F13C4" w:rsidRPr="000F13C4" w:rsidRDefault="000F13C4" w:rsidP="000F13C4">
          <w:pPr>
            <w:tabs>
              <w:tab w:val="center" w:pos="4153"/>
              <w:tab w:val="right" w:pos="9356"/>
            </w:tabs>
            <w:spacing w:before="240" w:line="240" w:lineRule="auto"/>
            <w:jc w:val="center"/>
            <w:rPr>
              <w:rFonts w:ascii="Calibri" w:eastAsia="Times New Roman" w:hAnsi="Calibri" w:cs="Calibri"/>
              <w:b/>
              <w:bCs/>
              <w:snapToGrid w:val="0"/>
              <w:sz w:val="24"/>
            </w:rPr>
          </w:pPr>
          <w:r w:rsidRPr="000F13C4">
            <w:rPr>
              <w:rFonts w:ascii="Calibri" w:eastAsia="Times New Roman" w:hAnsi="Calibri" w:cs="Calibri"/>
              <w:b/>
            </w:rPr>
            <w:t>Финансирано от Европейския съюз</w:t>
          </w:r>
          <w:r w:rsidRPr="000F13C4">
            <w:rPr>
              <w:rFonts w:ascii="Calibri" w:eastAsia="Times New Roman" w:hAnsi="Calibri" w:cs="Calibri"/>
              <w:b/>
            </w:rPr>
            <w:br/>
          </w:r>
          <w:r w:rsidRPr="000F13C4">
            <w:rPr>
              <w:rFonts w:ascii="Calibri" w:eastAsia="Times New Roman" w:hAnsi="Calibri" w:cs="Calibri"/>
              <w:b/>
              <w:bCs/>
              <w:snapToGrid w:val="0"/>
            </w:rPr>
            <w:t>СледващоПоколениеЕС</w:t>
          </w:r>
        </w:p>
      </w:tc>
      <w:tc>
        <w:tcPr>
          <w:tcW w:w="3232" w:type="dxa"/>
          <w:tcBorders>
            <w:top w:val="single" w:sz="4" w:space="0" w:color="auto"/>
            <w:left w:val="single" w:sz="4" w:space="0" w:color="auto"/>
            <w:bottom w:val="single" w:sz="4" w:space="0" w:color="auto"/>
            <w:right w:val="single" w:sz="4" w:space="0" w:color="auto"/>
          </w:tcBorders>
          <w:shd w:val="clear" w:color="auto" w:fill="auto"/>
          <w:hideMark/>
        </w:tcPr>
        <w:p w:rsidR="000F13C4" w:rsidRPr="000F13C4" w:rsidRDefault="000F13C4" w:rsidP="000F13C4">
          <w:pPr>
            <w:spacing w:before="120" w:after="120" w:line="240" w:lineRule="auto"/>
            <w:jc w:val="center"/>
            <w:rPr>
              <w:rFonts w:ascii="Calibri" w:eastAsia="Times New Roman" w:hAnsi="Calibri" w:cs="Calibri"/>
              <w:b/>
              <w:bCs/>
            </w:rPr>
          </w:pPr>
          <w:r w:rsidRPr="000F13C4">
            <w:rPr>
              <w:rFonts w:ascii="Calibri" w:eastAsia="Times New Roman" w:hAnsi="Calibri" w:cs="Calibri"/>
              <w:noProof/>
              <w:lang w:eastAsia="bg-BG"/>
            </w:rPr>
            <w:drawing>
              <wp:inline distT="0" distB="0" distL="0" distR="0">
                <wp:extent cx="603885" cy="534670"/>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3885" cy="534670"/>
                        </a:xfrm>
                        <a:prstGeom prst="rect">
                          <a:avLst/>
                        </a:prstGeom>
                        <a:noFill/>
                        <a:ln>
                          <a:noFill/>
                        </a:ln>
                      </pic:spPr>
                    </pic:pic>
                  </a:graphicData>
                </a:graphic>
              </wp:inline>
            </w:drawing>
          </w:r>
        </w:p>
        <w:p w:rsidR="000F13C4" w:rsidRPr="000F13C4" w:rsidRDefault="000F13C4" w:rsidP="000F13C4">
          <w:pPr>
            <w:spacing w:before="120" w:after="120" w:line="240" w:lineRule="auto"/>
            <w:jc w:val="center"/>
            <w:rPr>
              <w:rFonts w:ascii="Calibri" w:eastAsia="Times New Roman" w:hAnsi="Calibri" w:cs="Calibri"/>
              <w:snapToGrid w:val="0"/>
            </w:rPr>
          </w:pPr>
          <w:r w:rsidRPr="000F13C4">
            <w:rPr>
              <w:rFonts w:ascii="Calibri" w:eastAsia="Times New Roman" w:hAnsi="Calibri" w:cs="Calibri"/>
              <w:b/>
              <w:bCs/>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0F13C4" w:rsidRPr="000F13C4" w:rsidRDefault="000F13C4" w:rsidP="000F13C4">
          <w:pPr>
            <w:tabs>
              <w:tab w:val="center" w:pos="4153"/>
              <w:tab w:val="right" w:pos="9356"/>
            </w:tabs>
            <w:spacing w:line="240" w:lineRule="auto"/>
            <w:rPr>
              <w:rFonts w:ascii="Calibri" w:eastAsia="Times New Roman" w:hAnsi="Calibri" w:cs="Calibri"/>
              <w:b/>
              <w:bCs/>
              <w:snapToGrid w:val="0"/>
            </w:rPr>
          </w:pPr>
          <w:r w:rsidRPr="000F13C4">
            <w:rPr>
              <w:rFonts w:ascii="Calibri" w:eastAsia="Times New Roman" w:hAnsi="Calibri" w:cs="Calibri"/>
              <w:noProof/>
              <w:lang w:eastAsia="bg-BG"/>
            </w:rPr>
            <w:drawing>
              <wp:anchor distT="0" distB="0" distL="114300" distR="114300" simplePos="0" relativeHeight="251660288" behindDoc="0" locked="0" layoutInCell="1" allowOverlap="1">
                <wp:simplePos x="0" y="0"/>
                <wp:positionH relativeFrom="column">
                  <wp:posOffset>474980</wp:posOffset>
                </wp:positionH>
                <wp:positionV relativeFrom="paragraph">
                  <wp:posOffset>136525</wp:posOffset>
                </wp:positionV>
                <wp:extent cx="667385" cy="559435"/>
                <wp:effectExtent l="0" t="0" r="0" b="0"/>
                <wp:wrapSquare wrapText="bothSides"/>
                <wp:docPr id="6" name="Picture 6"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F13C4" w:rsidRPr="000F13C4" w:rsidRDefault="000F13C4" w:rsidP="000F13C4">
          <w:pPr>
            <w:tabs>
              <w:tab w:val="center" w:pos="4153"/>
              <w:tab w:val="right" w:pos="9356"/>
            </w:tabs>
            <w:spacing w:line="240" w:lineRule="auto"/>
            <w:rPr>
              <w:rFonts w:ascii="Calibri" w:eastAsia="Times New Roman" w:hAnsi="Calibri" w:cs="Calibri"/>
              <w:b/>
              <w:bCs/>
              <w:snapToGrid w:val="0"/>
            </w:rPr>
          </w:pPr>
        </w:p>
        <w:p w:rsidR="000F13C4" w:rsidRPr="000F13C4" w:rsidRDefault="000F13C4" w:rsidP="000F13C4">
          <w:pPr>
            <w:tabs>
              <w:tab w:val="center" w:pos="4153"/>
              <w:tab w:val="right" w:pos="9356"/>
            </w:tabs>
            <w:spacing w:line="240" w:lineRule="auto"/>
            <w:rPr>
              <w:rFonts w:ascii="Calibri" w:eastAsia="Times New Roman" w:hAnsi="Calibri" w:cs="Calibri"/>
              <w:b/>
              <w:bCs/>
              <w:snapToGrid w:val="0"/>
            </w:rPr>
          </w:pPr>
        </w:p>
        <w:p w:rsidR="000F13C4" w:rsidRPr="000F13C4" w:rsidRDefault="000F13C4" w:rsidP="000F13C4">
          <w:pPr>
            <w:tabs>
              <w:tab w:val="center" w:pos="4153"/>
              <w:tab w:val="right" w:pos="9356"/>
            </w:tabs>
            <w:spacing w:line="240" w:lineRule="auto"/>
            <w:jc w:val="center"/>
            <w:rPr>
              <w:rFonts w:ascii="Calibri" w:eastAsia="Times New Roman" w:hAnsi="Calibri" w:cs="Calibri"/>
              <w:b/>
              <w:bCs/>
              <w:snapToGrid w:val="0"/>
            </w:rPr>
          </w:pPr>
          <w:r w:rsidRPr="000F13C4">
            <w:rPr>
              <w:rFonts w:ascii="Calibri" w:eastAsia="Times New Roman" w:hAnsi="Calibri" w:cs="Calibri"/>
              <w:b/>
              <w:bCs/>
              <w:snapToGrid w:val="0"/>
            </w:rPr>
            <w:t>Република България</w:t>
          </w:r>
        </w:p>
      </w:tc>
    </w:tr>
  </w:tbl>
  <w:p w:rsidR="000F13C4" w:rsidRPr="000F13C4" w:rsidRDefault="000F13C4" w:rsidP="000F13C4">
    <w:pPr>
      <w:tabs>
        <w:tab w:val="center" w:pos="4536"/>
        <w:tab w:val="right" w:pos="9072"/>
      </w:tabs>
      <w:spacing w:after="0" w:line="240" w:lineRule="auto"/>
      <w:rPr>
        <w:rFonts w:ascii="Calibri" w:eastAsia="Calibri" w:hAnsi="Calibri" w:cs="Times New Roman"/>
      </w:rPr>
    </w:pPr>
  </w:p>
  <w:p w:rsidR="00C85F71" w:rsidRPr="000F13C4" w:rsidRDefault="00C85F71" w:rsidP="000F13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1"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5D33C22"/>
    <w:multiLevelType w:val="hybridMultilevel"/>
    <w:tmpl w:val="25CEB49C"/>
    <w:lvl w:ilvl="0" w:tplc="F336E434">
      <w:start w:val="1"/>
      <w:numFmt w:val="decimal"/>
      <w:lvlText w:val="%1."/>
      <w:lvlJc w:val="left"/>
      <w:pPr>
        <w:ind w:left="580" w:hanging="360"/>
      </w:pPr>
      <w:rPr>
        <w:rFonts w:hint="default"/>
        <w:color w:val="0563C1" w:themeColor="hyperlink"/>
        <w:u w:val="single"/>
      </w:rPr>
    </w:lvl>
    <w:lvl w:ilvl="1" w:tplc="04020019" w:tentative="1">
      <w:start w:val="1"/>
      <w:numFmt w:val="lowerLetter"/>
      <w:lvlText w:val="%2."/>
      <w:lvlJc w:val="left"/>
      <w:pPr>
        <w:ind w:left="1300" w:hanging="360"/>
      </w:pPr>
    </w:lvl>
    <w:lvl w:ilvl="2" w:tplc="0402001B" w:tentative="1">
      <w:start w:val="1"/>
      <w:numFmt w:val="lowerRoman"/>
      <w:lvlText w:val="%3."/>
      <w:lvlJc w:val="right"/>
      <w:pPr>
        <w:ind w:left="2020" w:hanging="180"/>
      </w:pPr>
    </w:lvl>
    <w:lvl w:ilvl="3" w:tplc="0402000F" w:tentative="1">
      <w:start w:val="1"/>
      <w:numFmt w:val="decimal"/>
      <w:lvlText w:val="%4."/>
      <w:lvlJc w:val="left"/>
      <w:pPr>
        <w:ind w:left="2740" w:hanging="360"/>
      </w:pPr>
    </w:lvl>
    <w:lvl w:ilvl="4" w:tplc="04020019" w:tentative="1">
      <w:start w:val="1"/>
      <w:numFmt w:val="lowerLetter"/>
      <w:lvlText w:val="%5."/>
      <w:lvlJc w:val="left"/>
      <w:pPr>
        <w:ind w:left="3460" w:hanging="360"/>
      </w:pPr>
    </w:lvl>
    <w:lvl w:ilvl="5" w:tplc="0402001B" w:tentative="1">
      <w:start w:val="1"/>
      <w:numFmt w:val="lowerRoman"/>
      <w:lvlText w:val="%6."/>
      <w:lvlJc w:val="right"/>
      <w:pPr>
        <w:ind w:left="4180" w:hanging="180"/>
      </w:pPr>
    </w:lvl>
    <w:lvl w:ilvl="6" w:tplc="0402000F" w:tentative="1">
      <w:start w:val="1"/>
      <w:numFmt w:val="decimal"/>
      <w:lvlText w:val="%7."/>
      <w:lvlJc w:val="left"/>
      <w:pPr>
        <w:ind w:left="4900" w:hanging="360"/>
      </w:pPr>
    </w:lvl>
    <w:lvl w:ilvl="7" w:tplc="04020019" w:tentative="1">
      <w:start w:val="1"/>
      <w:numFmt w:val="lowerLetter"/>
      <w:lvlText w:val="%8."/>
      <w:lvlJc w:val="left"/>
      <w:pPr>
        <w:ind w:left="5620" w:hanging="360"/>
      </w:pPr>
    </w:lvl>
    <w:lvl w:ilvl="8" w:tplc="0402001B" w:tentative="1">
      <w:start w:val="1"/>
      <w:numFmt w:val="lowerRoman"/>
      <w:lvlText w:val="%9."/>
      <w:lvlJc w:val="right"/>
      <w:pPr>
        <w:ind w:left="6340" w:hanging="180"/>
      </w:pPr>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6"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6"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7A9B65A2"/>
    <w:multiLevelType w:val="hybridMultilevel"/>
    <w:tmpl w:val="CF1CE684"/>
    <w:lvl w:ilvl="0" w:tplc="E1EA5D9E">
      <w:start w:val="1"/>
      <w:numFmt w:val="decimal"/>
      <w:lvlText w:val="%1."/>
      <w:lvlJc w:val="left"/>
      <w:pPr>
        <w:ind w:left="720" w:hanging="360"/>
      </w:pPr>
      <w:rPr>
        <w:rFonts w:asciiTheme="minorHAnsi" w:eastAsia="Times New Roman" w:hAnsiTheme="minorHAns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0"/>
  </w:num>
  <w:num w:numId="2">
    <w:abstractNumId w:val="20"/>
  </w:num>
  <w:num w:numId="3">
    <w:abstractNumId w:val="32"/>
  </w:num>
  <w:num w:numId="4">
    <w:abstractNumId w:val="13"/>
  </w:num>
  <w:num w:numId="5">
    <w:abstractNumId w:val="33"/>
  </w:num>
  <w:num w:numId="6">
    <w:abstractNumId w:val="21"/>
  </w:num>
  <w:num w:numId="7">
    <w:abstractNumId w:val="15"/>
  </w:num>
  <w:num w:numId="8">
    <w:abstractNumId w:val="7"/>
  </w:num>
  <w:num w:numId="9">
    <w:abstractNumId w:val="29"/>
  </w:num>
  <w:num w:numId="10">
    <w:abstractNumId w:val="10"/>
  </w:num>
  <w:num w:numId="11">
    <w:abstractNumId w:val="5"/>
  </w:num>
  <w:num w:numId="12">
    <w:abstractNumId w:val="35"/>
  </w:num>
  <w:num w:numId="13">
    <w:abstractNumId w:val="12"/>
  </w:num>
  <w:num w:numId="14">
    <w:abstractNumId w:val="34"/>
  </w:num>
  <w:num w:numId="15">
    <w:abstractNumId w:val="25"/>
  </w:num>
  <w:num w:numId="16">
    <w:abstractNumId w:val="23"/>
  </w:num>
  <w:num w:numId="17">
    <w:abstractNumId w:val="8"/>
  </w:num>
  <w:num w:numId="18">
    <w:abstractNumId w:val="19"/>
  </w:num>
  <w:num w:numId="19">
    <w:abstractNumId w:val="2"/>
  </w:num>
  <w:num w:numId="20">
    <w:abstractNumId w:val="24"/>
  </w:num>
  <w:num w:numId="21">
    <w:abstractNumId w:val="27"/>
  </w:num>
  <w:num w:numId="22">
    <w:abstractNumId w:val="4"/>
  </w:num>
  <w:num w:numId="23">
    <w:abstractNumId w:val="36"/>
  </w:num>
  <w:num w:numId="24">
    <w:abstractNumId w:val="28"/>
  </w:num>
  <w:num w:numId="25">
    <w:abstractNumId w:val="18"/>
  </w:num>
  <w:num w:numId="26">
    <w:abstractNumId w:val="38"/>
  </w:num>
  <w:num w:numId="27">
    <w:abstractNumId w:val="3"/>
  </w:num>
  <w:num w:numId="28">
    <w:abstractNumId w:val="26"/>
  </w:num>
  <w:num w:numId="29">
    <w:abstractNumId w:val="17"/>
  </w:num>
  <w:num w:numId="30">
    <w:abstractNumId w:val="31"/>
  </w:num>
  <w:num w:numId="31">
    <w:abstractNumId w:val="0"/>
  </w:num>
  <w:num w:numId="32">
    <w:abstractNumId w:val="6"/>
  </w:num>
  <w:num w:numId="33">
    <w:abstractNumId w:val="37"/>
  </w:num>
  <w:num w:numId="34">
    <w:abstractNumId w:val="9"/>
  </w:num>
  <w:num w:numId="35">
    <w:abstractNumId w:val="1"/>
  </w:num>
  <w:num w:numId="36">
    <w:abstractNumId w:val="14"/>
  </w:num>
  <w:num w:numId="37">
    <w:abstractNumId w:val="11"/>
  </w:num>
  <w:num w:numId="38">
    <w:abstractNumId w:val="22"/>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5B9"/>
    <w:rsid w:val="000006BD"/>
    <w:rsid w:val="00000A38"/>
    <w:rsid w:val="00000AD1"/>
    <w:rsid w:val="00000B14"/>
    <w:rsid w:val="00000FD2"/>
    <w:rsid w:val="00000FFD"/>
    <w:rsid w:val="00001A5F"/>
    <w:rsid w:val="00002170"/>
    <w:rsid w:val="000024C4"/>
    <w:rsid w:val="00002C96"/>
    <w:rsid w:val="00004A95"/>
    <w:rsid w:val="00004C96"/>
    <w:rsid w:val="00004FC4"/>
    <w:rsid w:val="00005BC8"/>
    <w:rsid w:val="00005D80"/>
    <w:rsid w:val="00006175"/>
    <w:rsid w:val="00006551"/>
    <w:rsid w:val="00006812"/>
    <w:rsid w:val="00006D65"/>
    <w:rsid w:val="0000715D"/>
    <w:rsid w:val="000073E4"/>
    <w:rsid w:val="000075EC"/>
    <w:rsid w:val="00007903"/>
    <w:rsid w:val="00007F7E"/>
    <w:rsid w:val="0001068D"/>
    <w:rsid w:val="00010A70"/>
    <w:rsid w:val="00010DB6"/>
    <w:rsid w:val="000115A9"/>
    <w:rsid w:val="0001177D"/>
    <w:rsid w:val="00012333"/>
    <w:rsid w:val="000124A2"/>
    <w:rsid w:val="00012817"/>
    <w:rsid w:val="00012C73"/>
    <w:rsid w:val="00013737"/>
    <w:rsid w:val="00013F17"/>
    <w:rsid w:val="00013FB4"/>
    <w:rsid w:val="000141FD"/>
    <w:rsid w:val="00014887"/>
    <w:rsid w:val="00014B32"/>
    <w:rsid w:val="000159E5"/>
    <w:rsid w:val="00016878"/>
    <w:rsid w:val="000168B4"/>
    <w:rsid w:val="00016DA4"/>
    <w:rsid w:val="00017D3F"/>
    <w:rsid w:val="00017E07"/>
    <w:rsid w:val="00017F9C"/>
    <w:rsid w:val="0002003E"/>
    <w:rsid w:val="000214EF"/>
    <w:rsid w:val="000215FE"/>
    <w:rsid w:val="0002165A"/>
    <w:rsid w:val="00023432"/>
    <w:rsid w:val="0002352D"/>
    <w:rsid w:val="000239A1"/>
    <w:rsid w:val="00024E8C"/>
    <w:rsid w:val="00025472"/>
    <w:rsid w:val="0002558B"/>
    <w:rsid w:val="000257CC"/>
    <w:rsid w:val="00025A88"/>
    <w:rsid w:val="00026121"/>
    <w:rsid w:val="000266EB"/>
    <w:rsid w:val="000267F8"/>
    <w:rsid w:val="00026CDC"/>
    <w:rsid w:val="00027C99"/>
    <w:rsid w:val="0003026D"/>
    <w:rsid w:val="000302E7"/>
    <w:rsid w:val="000308ED"/>
    <w:rsid w:val="00030BBB"/>
    <w:rsid w:val="0003166C"/>
    <w:rsid w:val="00031A03"/>
    <w:rsid w:val="00031D4A"/>
    <w:rsid w:val="000320B9"/>
    <w:rsid w:val="00032AB7"/>
    <w:rsid w:val="00032AFD"/>
    <w:rsid w:val="0003305B"/>
    <w:rsid w:val="00033307"/>
    <w:rsid w:val="00033D00"/>
    <w:rsid w:val="00033F65"/>
    <w:rsid w:val="00035882"/>
    <w:rsid w:val="00035958"/>
    <w:rsid w:val="00035AB5"/>
    <w:rsid w:val="000373A4"/>
    <w:rsid w:val="000377E0"/>
    <w:rsid w:val="00040036"/>
    <w:rsid w:val="000404C9"/>
    <w:rsid w:val="0004194F"/>
    <w:rsid w:val="00041F72"/>
    <w:rsid w:val="000426FA"/>
    <w:rsid w:val="00042AE4"/>
    <w:rsid w:val="000431A7"/>
    <w:rsid w:val="00043A75"/>
    <w:rsid w:val="00043EE5"/>
    <w:rsid w:val="00043FD0"/>
    <w:rsid w:val="00044105"/>
    <w:rsid w:val="00044898"/>
    <w:rsid w:val="00044CF9"/>
    <w:rsid w:val="00044D20"/>
    <w:rsid w:val="0004538D"/>
    <w:rsid w:val="00045A02"/>
    <w:rsid w:val="00045C3A"/>
    <w:rsid w:val="00045D28"/>
    <w:rsid w:val="0004629F"/>
    <w:rsid w:val="0004655C"/>
    <w:rsid w:val="00046CEC"/>
    <w:rsid w:val="00047010"/>
    <w:rsid w:val="000478D0"/>
    <w:rsid w:val="00047DB5"/>
    <w:rsid w:val="0005088E"/>
    <w:rsid w:val="00050AA5"/>
    <w:rsid w:val="00050AC6"/>
    <w:rsid w:val="00050B1B"/>
    <w:rsid w:val="00051141"/>
    <w:rsid w:val="00051573"/>
    <w:rsid w:val="00051B15"/>
    <w:rsid w:val="00051DFF"/>
    <w:rsid w:val="00052675"/>
    <w:rsid w:val="0005277F"/>
    <w:rsid w:val="0005297C"/>
    <w:rsid w:val="00052C17"/>
    <w:rsid w:val="00052D1E"/>
    <w:rsid w:val="0005399E"/>
    <w:rsid w:val="00054164"/>
    <w:rsid w:val="000552F2"/>
    <w:rsid w:val="000553B8"/>
    <w:rsid w:val="00055B0D"/>
    <w:rsid w:val="00055E10"/>
    <w:rsid w:val="00055F2D"/>
    <w:rsid w:val="0005635C"/>
    <w:rsid w:val="000574E3"/>
    <w:rsid w:val="000576D1"/>
    <w:rsid w:val="000577ED"/>
    <w:rsid w:val="00057A06"/>
    <w:rsid w:val="000607D4"/>
    <w:rsid w:val="00060961"/>
    <w:rsid w:val="00060F41"/>
    <w:rsid w:val="00061397"/>
    <w:rsid w:val="00061D39"/>
    <w:rsid w:val="000643CC"/>
    <w:rsid w:val="00064B4A"/>
    <w:rsid w:val="00064BB7"/>
    <w:rsid w:val="00064DBE"/>
    <w:rsid w:val="00064DD8"/>
    <w:rsid w:val="00064F0E"/>
    <w:rsid w:val="00065665"/>
    <w:rsid w:val="00066779"/>
    <w:rsid w:val="0006681D"/>
    <w:rsid w:val="00066A87"/>
    <w:rsid w:val="00066C72"/>
    <w:rsid w:val="00066C83"/>
    <w:rsid w:val="00066EFB"/>
    <w:rsid w:val="00067EFA"/>
    <w:rsid w:val="0007015D"/>
    <w:rsid w:val="0007018C"/>
    <w:rsid w:val="000706DA"/>
    <w:rsid w:val="000711A8"/>
    <w:rsid w:val="00071FAB"/>
    <w:rsid w:val="00073824"/>
    <w:rsid w:val="00073CF3"/>
    <w:rsid w:val="00074AAF"/>
    <w:rsid w:val="00074F2E"/>
    <w:rsid w:val="00075EC2"/>
    <w:rsid w:val="00076052"/>
    <w:rsid w:val="00076E10"/>
    <w:rsid w:val="0008036F"/>
    <w:rsid w:val="00080814"/>
    <w:rsid w:val="00081413"/>
    <w:rsid w:val="00082D6C"/>
    <w:rsid w:val="000839A0"/>
    <w:rsid w:val="00083D48"/>
    <w:rsid w:val="00083DBB"/>
    <w:rsid w:val="00084017"/>
    <w:rsid w:val="000840BB"/>
    <w:rsid w:val="00084275"/>
    <w:rsid w:val="00085243"/>
    <w:rsid w:val="00085944"/>
    <w:rsid w:val="00085A05"/>
    <w:rsid w:val="00085ED7"/>
    <w:rsid w:val="000867AC"/>
    <w:rsid w:val="0008696D"/>
    <w:rsid w:val="00086E45"/>
    <w:rsid w:val="00087E20"/>
    <w:rsid w:val="000906DA"/>
    <w:rsid w:val="00090877"/>
    <w:rsid w:val="00090F19"/>
    <w:rsid w:val="00091B09"/>
    <w:rsid w:val="000922B7"/>
    <w:rsid w:val="000927E2"/>
    <w:rsid w:val="00092CB6"/>
    <w:rsid w:val="00093585"/>
    <w:rsid w:val="000951C0"/>
    <w:rsid w:val="00095523"/>
    <w:rsid w:val="00095838"/>
    <w:rsid w:val="00095B1C"/>
    <w:rsid w:val="00095B56"/>
    <w:rsid w:val="00095C45"/>
    <w:rsid w:val="000960B6"/>
    <w:rsid w:val="000960EB"/>
    <w:rsid w:val="0009668F"/>
    <w:rsid w:val="00096973"/>
    <w:rsid w:val="00097845"/>
    <w:rsid w:val="00097E69"/>
    <w:rsid w:val="00097E7E"/>
    <w:rsid w:val="000A0264"/>
    <w:rsid w:val="000A0774"/>
    <w:rsid w:val="000A0795"/>
    <w:rsid w:val="000A0E28"/>
    <w:rsid w:val="000A109A"/>
    <w:rsid w:val="000A1B4E"/>
    <w:rsid w:val="000A1B53"/>
    <w:rsid w:val="000A2A4F"/>
    <w:rsid w:val="000A2AEF"/>
    <w:rsid w:val="000A2B39"/>
    <w:rsid w:val="000A2D4B"/>
    <w:rsid w:val="000A2E36"/>
    <w:rsid w:val="000A305B"/>
    <w:rsid w:val="000A35C7"/>
    <w:rsid w:val="000A3EB7"/>
    <w:rsid w:val="000A44E3"/>
    <w:rsid w:val="000A488B"/>
    <w:rsid w:val="000A4A11"/>
    <w:rsid w:val="000A4E4D"/>
    <w:rsid w:val="000A5408"/>
    <w:rsid w:val="000A54EB"/>
    <w:rsid w:val="000A5C91"/>
    <w:rsid w:val="000A5EEE"/>
    <w:rsid w:val="000A6111"/>
    <w:rsid w:val="000A671E"/>
    <w:rsid w:val="000A6C2C"/>
    <w:rsid w:val="000A6D84"/>
    <w:rsid w:val="000A7FC2"/>
    <w:rsid w:val="000B0A30"/>
    <w:rsid w:val="000B0EC0"/>
    <w:rsid w:val="000B0EEC"/>
    <w:rsid w:val="000B1056"/>
    <w:rsid w:val="000B2C34"/>
    <w:rsid w:val="000B2DE7"/>
    <w:rsid w:val="000B3588"/>
    <w:rsid w:val="000B3892"/>
    <w:rsid w:val="000B39A8"/>
    <w:rsid w:val="000B3CFC"/>
    <w:rsid w:val="000B4690"/>
    <w:rsid w:val="000B4A1A"/>
    <w:rsid w:val="000B50CB"/>
    <w:rsid w:val="000B5603"/>
    <w:rsid w:val="000B5CCE"/>
    <w:rsid w:val="000B5E6B"/>
    <w:rsid w:val="000B5EE5"/>
    <w:rsid w:val="000B5FE4"/>
    <w:rsid w:val="000B754E"/>
    <w:rsid w:val="000B7F62"/>
    <w:rsid w:val="000C09BA"/>
    <w:rsid w:val="000C09CF"/>
    <w:rsid w:val="000C0F02"/>
    <w:rsid w:val="000C1CBF"/>
    <w:rsid w:val="000C1D25"/>
    <w:rsid w:val="000C1D78"/>
    <w:rsid w:val="000C2900"/>
    <w:rsid w:val="000C30C8"/>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269"/>
    <w:rsid w:val="000C73B1"/>
    <w:rsid w:val="000C7668"/>
    <w:rsid w:val="000C7D21"/>
    <w:rsid w:val="000D043C"/>
    <w:rsid w:val="000D089B"/>
    <w:rsid w:val="000D0B4D"/>
    <w:rsid w:val="000D10A3"/>
    <w:rsid w:val="000D10B2"/>
    <w:rsid w:val="000D1632"/>
    <w:rsid w:val="000D1C30"/>
    <w:rsid w:val="000D1C9D"/>
    <w:rsid w:val="000D24ED"/>
    <w:rsid w:val="000D2960"/>
    <w:rsid w:val="000D2BBF"/>
    <w:rsid w:val="000D2F88"/>
    <w:rsid w:val="000D3271"/>
    <w:rsid w:val="000D44E3"/>
    <w:rsid w:val="000D4C6C"/>
    <w:rsid w:val="000D5264"/>
    <w:rsid w:val="000D5270"/>
    <w:rsid w:val="000D52FA"/>
    <w:rsid w:val="000D573D"/>
    <w:rsid w:val="000D6443"/>
    <w:rsid w:val="000D667A"/>
    <w:rsid w:val="000D758F"/>
    <w:rsid w:val="000E0225"/>
    <w:rsid w:val="000E0667"/>
    <w:rsid w:val="000E0A9A"/>
    <w:rsid w:val="000E0EC2"/>
    <w:rsid w:val="000E1161"/>
    <w:rsid w:val="000E1C52"/>
    <w:rsid w:val="000E1D0A"/>
    <w:rsid w:val="000E2FCD"/>
    <w:rsid w:val="000E39E6"/>
    <w:rsid w:val="000E43FC"/>
    <w:rsid w:val="000E4C2A"/>
    <w:rsid w:val="000E512C"/>
    <w:rsid w:val="000E5166"/>
    <w:rsid w:val="000E5B1F"/>
    <w:rsid w:val="000E5C91"/>
    <w:rsid w:val="000E6634"/>
    <w:rsid w:val="000E6A90"/>
    <w:rsid w:val="000E6BE8"/>
    <w:rsid w:val="000E6F5D"/>
    <w:rsid w:val="000E74B9"/>
    <w:rsid w:val="000E7AF1"/>
    <w:rsid w:val="000F0C83"/>
    <w:rsid w:val="000F13C4"/>
    <w:rsid w:val="000F1543"/>
    <w:rsid w:val="000F1845"/>
    <w:rsid w:val="000F215F"/>
    <w:rsid w:val="000F224F"/>
    <w:rsid w:val="000F2442"/>
    <w:rsid w:val="000F2A8C"/>
    <w:rsid w:val="000F3CDB"/>
    <w:rsid w:val="000F51C5"/>
    <w:rsid w:val="000F542F"/>
    <w:rsid w:val="000F6D7A"/>
    <w:rsid w:val="000F6F16"/>
    <w:rsid w:val="000F7933"/>
    <w:rsid w:val="0010003D"/>
    <w:rsid w:val="0010018A"/>
    <w:rsid w:val="0010026E"/>
    <w:rsid w:val="0010045D"/>
    <w:rsid w:val="00100B1D"/>
    <w:rsid w:val="00101035"/>
    <w:rsid w:val="001014ED"/>
    <w:rsid w:val="001019F9"/>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8E0"/>
    <w:rsid w:val="00106BB5"/>
    <w:rsid w:val="00106BC6"/>
    <w:rsid w:val="001077C1"/>
    <w:rsid w:val="00107950"/>
    <w:rsid w:val="00107AF4"/>
    <w:rsid w:val="00107CC4"/>
    <w:rsid w:val="00110C84"/>
    <w:rsid w:val="00111D0D"/>
    <w:rsid w:val="00111F12"/>
    <w:rsid w:val="0011234B"/>
    <w:rsid w:val="00113282"/>
    <w:rsid w:val="00113AC7"/>
    <w:rsid w:val="00113B88"/>
    <w:rsid w:val="00114272"/>
    <w:rsid w:val="00114962"/>
    <w:rsid w:val="00114F93"/>
    <w:rsid w:val="00115099"/>
    <w:rsid w:val="00116038"/>
    <w:rsid w:val="001163F0"/>
    <w:rsid w:val="00116661"/>
    <w:rsid w:val="0011691A"/>
    <w:rsid w:val="001172D3"/>
    <w:rsid w:val="001179FA"/>
    <w:rsid w:val="00117CBA"/>
    <w:rsid w:val="00117D72"/>
    <w:rsid w:val="00117FC6"/>
    <w:rsid w:val="00120016"/>
    <w:rsid w:val="00120333"/>
    <w:rsid w:val="001207A4"/>
    <w:rsid w:val="00120868"/>
    <w:rsid w:val="001209AF"/>
    <w:rsid w:val="00120B9D"/>
    <w:rsid w:val="00120DDF"/>
    <w:rsid w:val="001211F8"/>
    <w:rsid w:val="0012123B"/>
    <w:rsid w:val="0012267F"/>
    <w:rsid w:val="0012292A"/>
    <w:rsid w:val="0012317D"/>
    <w:rsid w:val="001234F4"/>
    <w:rsid w:val="00123894"/>
    <w:rsid w:val="00123BCE"/>
    <w:rsid w:val="00124354"/>
    <w:rsid w:val="00124516"/>
    <w:rsid w:val="0012489C"/>
    <w:rsid w:val="00124D46"/>
    <w:rsid w:val="0012668B"/>
    <w:rsid w:val="00126867"/>
    <w:rsid w:val="001274F8"/>
    <w:rsid w:val="001277CD"/>
    <w:rsid w:val="00127C19"/>
    <w:rsid w:val="0013071A"/>
    <w:rsid w:val="00130BC0"/>
    <w:rsid w:val="00130CB0"/>
    <w:rsid w:val="001311CA"/>
    <w:rsid w:val="001317D9"/>
    <w:rsid w:val="00131896"/>
    <w:rsid w:val="00131FBC"/>
    <w:rsid w:val="00132A7B"/>
    <w:rsid w:val="00132D5C"/>
    <w:rsid w:val="00133542"/>
    <w:rsid w:val="00133CF6"/>
    <w:rsid w:val="001342C0"/>
    <w:rsid w:val="0013447B"/>
    <w:rsid w:val="001347E9"/>
    <w:rsid w:val="00134DD6"/>
    <w:rsid w:val="00134F2F"/>
    <w:rsid w:val="00135CF3"/>
    <w:rsid w:val="00135F9F"/>
    <w:rsid w:val="00136A8F"/>
    <w:rsid w:val="0013737A"/>
    <w:rsid w:val="00140BEF"/>
    <w:rsid w:val="0014204B"/>
    <w:rsid w:val="00143129"/>
    <w:rsid w:val="00143716"/>
    <w:rsid w:val="0014373C"/>
    <w:rsid w:val="001439F1"/>
    <w:rsid w:val="00143B47"/>
    <w:rsid w:val="00143C14"/>
    <w:rsid w:val="00144EDD"/>
    <w:rsid w:val="0014668C"/>
    <w:rsid w:val="0014672F"/>
    <w:rsid w:val="00146A0C"/>
    <w:rsid w:val="00147AAB"/>
    <w:rsid w:val="00151343"/>
    <w:rsid w:val="00151B5B"/>
    <w:rsid w:val="00151D1C"/>
    <w:rsid w:val="0015202C"/>
    <w:rsid w:val="00152306"/>
    <w:rsid w:val="00152651"/>
    <w:rsid w:val="00152746"/>
    <w:rsid w:val="00153AF4"/>
    <w:rsid w:val="00153C9B"/>
    <w:rsid w:val="00153E9B"/>
    <w:rsid w:val="00154DE0"/>
    <w:rsid w:val="00154E0F"/>
    <w:rsid w:val="001563E6"/>
    <w:rsid w:val="00156523"/>
    <w:rsid w:val="0015684C"/>
    <w:rsid w:val="00157234"/>
    <w:rsid w:val="00157A84"/>
    <w:rsid w:val="00157ABA"/>
    <w:rsid w:val="00157B99"/>
    <w:rsid w:val="00160C7B"/>
    <w:rsid w:val="00160F54"/>
    <w:rsid w:val="001610D6"/>
    <w:rsid w:val="00161A7F"/>
    <w:rsid w:val="00161C1D"/>
    <w:rsid w:val="00161C7A"/>
    <w:rsid w:val="00163690"/>
    <w:rsid w:val="0016369F"/>
    <w:rsid w:val="00163868"/>
    <w:rsid w:val="00163F76"/>
    <w:rsid w:val="00164486"/>
    <w:rsid w:val="001646C4"/>
    <w:rsid w:val="00165616"/>
    <w:rsid w:val="001658FC"/>
    <w:rsid w:val="001667CA"/>
    <w:rsid w:val="001668BF"/>
    <w:rsid w:val="00166D3E"/>
    <w:rsid w:val="00167418"/>
    <w:rsid w:val="001703AB"/>
    <w:rsid w:val="001705C7"/>
    <w:rsid w:val="00170979"/>
    <w:rsid w:val="00170E0A"/>
    <w:rsid w:val="00171DD0"/>
    <w:rsid w:val="00171E6C"/>
    <w:rsid w:val="00172A2F"/>
    <w:rsid w:val="001731A8"/>
    <w:rsid w:val="0017324A"/>
    <w:rsid w:val="0017437B"/>
    <w:rsid w:val="0017590E"/>
    <w:rsid w:val="00175D15"/>
    <w:rsid w:val="00175F55"/>
    <w:rsid w:val="001760F2"/>
    <w:rsid w:val="001767C1"/>
    <w:rsid w:val="00176DC8"/>
    <w:rsid w:val="00176F97"/>
    <w:rsid w:val="0017702B"/>
    <w:rsid w:val="00177868"/>
    <w:rsid w:val="0017789F"/>
    <w:rsid w:val="00177CE4"/>
    <w:rsid w:val="00180036"/>
    <w:rsid w:val="00180321"/>
    <w:rsid w:val="00180716"/>
    <w:rsid w:val="001807ED"/>
    <w:rsid w:val="00180987"/>
    <w:rsid w:val="00180CE5"/>
    <w:rsid w:val="00180D45"/>
    <w:rsid w:val="00181671"/>
    <w:rsid w:val="00181EC1"/>
    <w:rsid w:val="00181F13"/>
    <w:rsid w:val="00181F64"/>
    <w:rsid w:val="001822A3"/>
    <w:rsid w:val="001834DB"/>
    <w:rsid w:val="00183520"/>
    <w:rsid w:val="00183A76"/>
    <w:rsid w:val="00184D33"/>
    <w:rsid w:val="00185C40"/>
    <w:rsid w:val="00186246"/>
    <w:rsid w:val="0018655A"/>
    <w:rsid w:val="00186861"/>
    <w:rsid w:val="001870F8"/>
    <w:rsid w:val="00187551"/>
    <w:rsid w:val="00187E08"/>
    <w:rsid w:val="0019042D"/>
    <w:rsid w:val="00190898"/>
    <w:rsid w:val="001910E4"/>
    <w:rsid w:val="001914F7"/>
    <w:rsid w:val="00191CED"/>
    <w:rsid w:val="00192093"/>
    <w:rsid w:val="0019209C"/>
    <w:rsid w:val="00192298"/>
    <w:rsid w:val="00192398"/>
    <w:rsid w:val="001925F0"/>
    <w:rsid w:val="0019271C"/>
    <w:rsid w:val="00192739"/>
    <w:rsid w:val="00192AB7"/>
    <w:rsid w:val="0019304D"/>
    <w:rsid w:val="00193ADD"/>
    <w:rsid w:val="001944E0"/>
    <w:rsid w:val="00194C40"/>
    <w:rsid w:val="001954CD"/>
    <w:rsid w:val="00195F7F"/>
    <w:rsid w:val="0019622B"/>
    <w:rsid w:val="00196DA6"/>
    <w:rsid w:val="00196E3B"/>
    <w:rsid w:val="0019770B"/>
    <w:rsid w:val="00197FCA"/>
    <w:rsid w:val="001A0037"/>
    <w:rsid w:val="001A0131"/>
    <w:rsid w:val="001A02E2"/>
    <w:rsid w:val="001A0D9C"/>
    <w:rsid w:val="001A0E81"/>
    <w:rsid w:val="001A1014"/>
    <w:rsid w:val="001A271F"/>
    <w:rsid w:val="001A2DC8"/>
    <w:rsid w:val="001A449D"/>
    <w:rsid w:val="001A46AB"/>
    <w:rsid w:val="001A48F7"/>
    <w:rsid w:val="001A496C"/>
    <w:rsid w:val="001A4A8D"/>
    <w:rsid w:val="001A54AD"/>
    <w:rsid w:val="001A54EB"/>
    <w:rsid w:val="001A568B"/>
    <w:rsid w:val="001A57E1"/>
    <w:rsid w:val="001A5A12"/>
    <w:rsid w:val="001A7081"/>
    <w:rsid w:val="001B0734"/>
    <w:rsid w:val="001B1030"/>
    <w:rsid w:val="001B1265"/>
    <w:rsid w:val="001B13CC"/>
    <w:rsid w:val="001B1ED4"/>
    <w:rsid w:val="001B1FC4"/>
    <w:rsid w:val="001B24AA"/>
    <w:rsid w:val="001B2A7A"/>
    <w:rsid w:val="001B2BC5"/>
    <w:rsid w:val="001B304E"/>
    <w:rsid w:val="001B3A57"/>
    <w:rsid w:val="001B3EBC"/>
    <w:rsid w:val="001B4D64"/>
    <w:rsid w:val="001B6710"/>
    <w:rsid w:val="001B6845"/>
    <w:rsid w:val="001B6B8A"/>
    <w:rsid w:val="001B6CAF"/>
    <w:rsid w:val="001B6D4F"/>
    <w:rsid w:val="001B6D92"/>
    <w:rsid w:val="001B7090"/>
    <w:rsid w:val="001B7D9B"/>
    <w:rsid w:val="001C0303"/>
    <w:rsid w:val="001C0557"/>
    <w:rsid w:val="001C1757"/>
    <w:rsid w:val="001C1B34"/>
    <w:rsid w:val="001C2676"/>
    <w:rsid w:val="001C3262"/>
    <w:rsid w:val="001C34E8"/>
    <w:rsid w:val="001C393F"/>
    <w:rsid w:val="001C462F"/>
    <w:rsid w:val="001C47FD"/>
    <w:rsid w:val="001C4822"/>
    <w:rsid w:val="001C49DC"/>
    <w:rsid w:val="001C4F09"/>
    <w:rsid w:val="001C5AB8"/>
    <w:rsid w:val="001C5D96"/>
    <w:rsid w:val="001C6C06"/>
    <w:rsid w:val="001C6D33"/>
    <w:rsid w:val="001D0167"/>
    <w:rsid w:val="001D1267"/>
    <w:rsid w:val="001D1DD7"/>
    <w:rsid w:val="001D2B5E"/>
    <w:rsid w:val="001D394C"/>
    <w:rsid w:val="001D3F1F"/>
    <w:rsid w:val="001D40B1"/>
    <w:rsid w:val="001D43F3"/>
    <w:rsid w:val="001D47DE"/>
    <w:rsid w:val="001D49F0"/>
    <w:rsid w:val="001D4FDF"/>
    <w:rsid w:val="001D534F"/>
    <w:rsid w:val="001D5B9A"/>
    <w:rsid w:val="001D6FDD"/>
    <w:rsid w:val="001D79C3"/>
    <w:rsid w:val="001D7A0C"/>
    <w:rsid w:val="001E07D2"/>
    <w:rsid w:val="001E089E"/>
    <w:rsid w:val="001E0C53"/>
    <w:rsid w:val="001E10BB"/>
    <w:rsid w:val="001E1CC4"/>
    <w:rsid w:val="001E1D9D"/>
    <w:rsid w:val="001E2230"/>
    <w:rsid w:val="001E2AF8"/>
    <w:rsid w:val="001E2B35"/>
    <w:rsid w:val="001E2BCA"/>
    <w:rsid w:val="001E2D20"/>
    <w:rsid w:val="001E3081"/>
    <w:rsid w:val="001E3184"/>
    <w:rsid w:val="001E31C4"/>
    <w:rsid w:val="001E3A7B"/>
    <w:rsid w:val="001E49D7"/>
    <w:rsid w:val="001E4E03"/>
    <w:rsid w:val="001E502B"/>
    <w:rsid w:val="001E5062"/>
    <w:rsid w:val="001E54E5"/>
    <w:rsid w:val="001E5926"/>
    <w:rsid w:val="001E6337"/>
    <w:rsid w:val="001E7419"/>
    <w:rsid w:val="001E74B5"/>
    <w:rsid w:val="001E79A8"/>
    <w:rsid w:val="001F0FA9"/>
    <w:rsid w:val="001F1364"/>
    <w:rsid w:val="001F14E6"/>
    <w:rsid w:val="001F2481"/>
    <w:rsid w:val="001F2738"/>
    <w:rsid w:val="001F2C98"/>
    <w:rsid w:val="001F3375"/>
    <w:rsid w:val="001F35CC"/>
    <w:rsid w:val="001F3A7A"/>
    <w:rsid w:val="001F3CDB"/>
    <w:rsid w:val="001F40B5"/>
    <w:rsid w:val="001F4A43"/>
    <w:rsid w:val="001F4AA1"/>
    <w:rsid w:val="001F4F4F"/>
    <w:rsid w:val="001F59D8"/>
    <w:rsid w:val="001F5C9A"/>
    <w:rsid w:val="001F5F8D"/>
    <w:rsid w:val="001F66EA"/>
    <w:rsid w:val="001F6C45"/>
    <w:rsid w:val="001F7386"/>
    <w:rsid w:val="001F73F3"/>
    <w:rsid w:val="001F742C"/>
    <w:rsid w:val="001F7C1F"/>
    <w:rsid w:val="001F7F3B"/>
    <w:rsid w:val="00200740"/>
    <w:rsid w:val="002008FD"/>
    <w:rsid w:val="00200CFB"/>
    <w:rsid w:val="00200D64"/>
    <w:rsid w:val="002014EC"/>
    <w:rsid w:val="00201595"/>
    <w:rsid w:val="00201FED"/>
    <w:rsid w:val="00202165"/>
    <w:rsid w:val="002022AF"/>
    <w:rsid w:val="0020341D"/>
    <w:rsid w:val="00203B58"/>
    <w:rsid w:val="00203C7C"/>
    <w:rsid w:val="002044FC"/>
    <w:rsid w:val="002045B9"/>
    <w:rsid w:val="00204EAD"/>
    <w:rsid w:val="00206467"/>
    <w:rsid w:val="00207607"/>
    <w:rsid w:val="002101A4"/>
    <w:rsid w:val="002112FF"/>
    <w:rsid w:val="0021177A"/>
    <w:rsid w:val="0021271E"/>
    <w:rsid w:val="00212775"/>
    <w:rsid w:val="00212F6E"/>
    <w:rsid w:val="00213393"/>
    <w:rsid w:val="00213443"/>
    <w:rsid w:val="002137DC"/>
    <w:rsid w:val="00214747"/>
    <w:rsid w:val="00214A2C"/>
    <w:rsid w:val="0021511A"/>
    <w:rsid w:val="0021573E"/>
    <w:rsid w:val="0021622C"/>
    <w:rsid w:val="00216B2F"/>
    <w:rsid w:val="0021791A"/>
    <w:rsid w:val="002200CE"/>
    <w:rsid w:val="002207DD"/>
    <w:rsid w:val="002218E8"/>
    <w:rsid w:val="0022395D"/>
    <w:rsid w:val="00223A29"/>
    <w:rsid w:val="0022475E"/>
    <w:rsid w:val="00224DF1"/>
    <w:rsid w:val="002250FB"/>
    <w:rsid w:val="0022549A"/>
    <w:rsid w:val="00225ADA"/>
    <w:rsid w:val="002263FE"/>
    <w:rsid w:val="002268D0"/>
    <w:rsid w:val="00226F9E"/>
    <w:rsid w:val="002276AA"/>
    <w:rsid w:val="002302DD"/>
    <w:rsid w:val="0023087E"/>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AF4"/>
    <w:rsid w:val="00235CC7"/>
    <w:rsid w:val="00236252"/>
    <w:rsid w:val="00236A9D"/>
    <w:rsid w:val="002372D1"/>
    <w:rsid w:val="0023786D"/>
    <w:rsid w:val="00237D38"/>
    <w:rsid w:val="00240339"/>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3C9"/>
    <w:rsid w:val="00247485"/>
    <w:rsid w:val="002474DE"/>
    <w:rsid w:val="00247FFB"/>
    <w:rsid w:val="0025025F"/>
    <w:rsid w:val="002508A0"/>
    <w:rsid w:val="0025117C"/>
    <w:rsid w:val="00251EC7"/>
    <w:rsid w:val="0025268B"/>
    <w:rsid w:val="00252ADA"/>
    <w:rsid w:val="00252B3E"/>
    <w:rsid w:val="00252D21"/>
    <w:rsid w:val="00253350"/>
    <w:rsid w:val="002539C2"/>
    <w:rsid w:val="00254207"/>
    <w:rsid w:val="00254836"/>
    <w:rsid w:val="00254903"/>
    <w:rsid w:val="00255144"/>
    <w:rsid w:val="002551A0"/>
    <w:rsid w:val="00255734"/>
    <w:rsid w:val="00255A6A"/>
    <w:rsid w:val="00255D94"/>
    <w:rsid w:val="00255DE3"/>
    <w:rsid w:val="00256B78"/>
    <w:rsid w:val="00257CDF"/>
    <w:rsid w:val="00257F7D"/>
    <w:rsid w:val="00260CE0"/>
    <w:rsid w:val="00261CEE"/>
    <w:rsid w:val="0026238D"/>
    <w:rsid w:val="00263D07"/>
    <w:rsid w:val="00263F3B"/>
    <w:rsid w:val="002642C2"/>
    <w:rsid w:val="002643BD"/>
    <w:rsid w:val="002648CD"/>
    <w:rsid w:val="00264DBF"/>
    <w:rsid w:val="00266086"/>
    <w:rsid w:val="00266659"/>
    <w:rsid w:val="002668A3"/>
    <w:rsid w:val="00266ED2"/>
    <w:rsid w:val="00266F4D"/>
    <w:rsid w:val="002677AF"/>
    <w:rsid w:val="002677D6"/>
    <w:rsid w:val="00267B0F"/>
    <w:rsid w:val="00267D8B"/>
    <w:rsid w:val="002704C5"/>
    <w:rsid w:val="00270681"/>
    <w:rsid w:val="00270B5F"/>
    <w:rsid w:val="0027145E"/>
    <w:rsid w:val="00271836"/>
    <w:rsid w:val="00271ADE"/>
    <w:rsid w:val="00271EC2"/>
    <w:rsid w:val="002725BA"/>
    <w:rsid w:val="00272C2D"/>
    <w:rsid w:val="00273028"/>
    <w:rsid w:val="00273034"/>
    <w:rsid w:val="0027311E"/>
    <w:rsid w:val="00273813"/>
    <w:rsid w:val="002743EB"/>
    <w:rsid w:val="00275046"/>
    <w:rsid w:val="00275903"/>
    <w:rsid w:val="00275B20"/>
    <w:rsid w:val="00276254"/>
    <w:rsid w:val="00276F08"/>
    <w:rsid w:val="00277D97"/>
    <w:rsid w:val="00277E25"/>
    <w:rsid w:val="00277FDF"/>
    <w:rsid w:val="0028025A"/>
    <w:rsid w:val="0028028E"/>
    <w:rsid w:val="002802FB"/>
    <w:rsid w:val="002805D5"/>
    <w:rsid w:val="00280680"/>
    <w:rsid w:val="00280D61"/>
    <w:rsid w:val="00280D62"/>
    <w:rsid w:val="00280FCE"/>
    <w:rsid w:val="002820D2"/>
    <w:rsid w:val="00282215"/>
    <w:rsid w:val="0028227C"/>
    <w:rsid w:val="0028228B"/>
    <w:rsid w:val="00282E10"/>
    <w:rsid w:val="00282F79"/>
    <w:rsid w:val="00284052"/>
    <w:rsid w:val="002845F9"/>
    <w:rsid w:val="00284B82"/>
    <w:rsid w:val="00284BBC"/>
    <w:rsid w:val="00284C75"/>
    <w:rsid w:val="00284D7A"/>
    <w:rsid w:val="00284DA3"/>
    <w:rsid w:val="00285328"/>
    <w:rsid w:val="00285527"/>
    <w:rsid w:val="00285FDF"/>
    <w:rsid w:val="00285FEB"/>
    <w:rsid w:val="00286E0F"/>
    <w:rsid w:val="00287A22"/>
    <w:rsid w:val="0029058D"/>
    <w:rsid w:val="00290FC9"/>
    <w:rsid w:val="00291085"/>
    <w:rsid w:val="002917BC"/>
    <w:rsid w:val="00291818"/>
    <w:rsid w:val="00291A70"/>
    <w:rsid w:val="00291FD4"/>
    <w:rsid w:val="00292495"/>
    <w:rsid w:val="0029270F"/>
    <w:rsid w:val="00292E40"/>
    <w:rsid w:val="0029308D"/>
    <w:rsid w:val="00293BD5"/>
    <w:rsid w:val="002945CD"/>
    <w:rsid w:val="002947A7"/>
    <w:rsid w:val="0029481C"/>
    <w:rsid w:val="002955D8"/>
    <w:rsid w:val="002956F0"/>
    <w:rsid w:val="00296353"/>
    <w:rsid w:val="002966E7"/>
    <w:rsid w:val="0029763F"/>
    <w:rsid w:val="002A0099"/>
    <w:rsid w:val="002A08FF"/>
    <w:rsid w:val="002A0DE0"/>
    <w:rsid w:val="002A162D"/>
    <w:rsid w:val="002A26E6"/>
    <w:rsid w:val="002A2C94"/>
    <w:rsid w:val="002A2CED"/>
    <w:rsid w:val="002A3183"/>
    <w:rsid w:val="002A3655"/>
    <w:rsid w:val="002A4098"/>
    <w:rsid w:val="002A5539"/>
    <w:rsid w:val="002A5C07"/>
    <w:rsid w:val="002A6640"/>
    <w:rsid w:val="002A688A"/>
    <w:rsid w:val="002A69FC"/>
    <w:rsid w:val="002A6C1D"/>
    <w:rsid w:val="002A6FA2"/>
    <w:rsid w:val="002B00D8"/>
    <w:rsid w:val="002B17E1"/>
    <w:rsid w:val="002B1EE7"/>
    <w:rsid w:val="002B2166"/>
    <w:rsid w:val="002B23C1"/>
    <w:rsid w:val="002B23F5"/>
    <w:rsid w:val="002B2567"/>
    <w:rsid w:val="002B25A2"/>
    <w:rsid w:val="002B25E4"/>
    <w:rsid w:val="002B2BAE"/>
    <w:rsid w:val="002B2F9F"/>
    <w:rsid w:val="002B36DA"/>
    <w:rsid w:val="002B3C67"/>
    <w:rsid w:val="002B4203"/>
    <w:rsid w:val="002B53D9"/>
    <w:rsid w:val="002B6431"/>
    <w:rsid w:val="002B684F"/>
    <w:rsid w:val="002B6B77"/>
    <w:rsid w:val="002B6BA8"/>
    <w:rsid w:val="002B6CCD"/>
    <w:rsid w:val="002B6D78"/>
    <w:rsid w:val="002B7139"/>
    <w:rsid w:val="002B71CF"/>
    <w:rsid w:val="002B72A4"/>
    <w:rsid w:val="002B738E"/>
    <w:rsid w:val="002B7F16"/>
    <w:rsid w:val="002C08E5"/>
    <w:rsid w:val="002C14A5"/>
    <w:rsid w:val="002C23E5"/>
    <w:rsid w:val="002C2AD5"/>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88"/>
    <w:rsid w:val="002D35E5"/>
    <w:rsid w:val="002D36B6"/>
    <w:rsid w:val="002D372C"/>
    <w:rsid w:val="002D376A"/>
    <w:rsid w:val="002D381C"/>
    <w:rsid w:val="002D38BC"/>
    <w:rsid w:val="002D3B10"/>
    <w:rsid w:val="002D3E55"/>
    <w:rsid w:val="002D4B6A"/>
    <w:rsid w:val="002D4BC8"/>
    <w:rsid w:val="002D4C9C"/>
    <w:rsid w:val="002D59EB"/>
    <w:rsid w:val="002D5A68"/>
    <w:rsid w:val="002D5D2B"/>
    <w:rsid w:val="002D638E"/>
    <w:rsid w:val="002D67B2"/>
    <w:rsid w:val="002D6BA6"/>
    <w:rsid w:val="002D6F2E"/>
    <w:rsid w:val="002D7533"/>
    <w:rsid w:val="002D7741"/>
    <w:rsid w:val="002D794E"/>
    <w:rsid w:val="002D79E4"/>
    <w:rsid w:val="002D7B16"/>
    <w:rsid w:val="002D7BEB"/>
    <w:rsid w:val="002D7C59"/>
    <w:rsid w:val="002E0483"/>
    <w:rsid w:val="002E09B5"/>
    <w:rsid w:val="002E0F18"/>
    <w:rsid w:val="002E1850"/>
    <w:rsid w:val="002E1EAC"/>
    <w:rsid w:val="002E217A"/>
    <w:rsid w:val="002E361E"/>
    <w:rsid w:val="002E3EFA"/>
    <w:rsid w:val="002E5A46"/>
    <w:rsid w:val="002E5FC1"/>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633C"/>
    <w:rsid w:val="002F681B"/>
    <w:rsid w:val="002F73EE"/>
    <w:rsid w:val="002F7A5C"/>
    <w:rsid w:val="00300307"/>
    <w:rsid w:val="003009BE"/>
    <w:rsid w:val="003016B5"/>
    <w:rsid w:val="00301F4B"/>
    <w:rsid w:val="00304035"/>
    <w:rsid w:val="0030424A"/>
    <w:rsid w:val="0030434F"/>
    <w:rsid w:val="00304526"/>
    <w:rsid w:val="00304673"/>
    <w:rsid w:val="003046C8"/>
    <w:rsid w:val="003054CE"/>
    <w:rsid w:val="0030560A"/>
    <w:rsid w:val="003058A2"/>
    <w:rsid w:val="00305BA7"/>
    <w:rsid w:val="003062CE"/>
    <w:rsid w:val="00306541"/>
    <w:rsid w:val="00307350"/>
    <w:rsid w:val="003073E3"/>
    <w:rsid w:val="00307619"/>
    <w:rsid w:val="00307721"/>
    <w:rsid w:val="00307D07"/>
    <w:rsid w:val="0031065D"/>
    <w:rsid w:val="00310A6E"/>
    <w:rsid w:val="00310D69"/>
    <w:rsid w:val="00311558"/>
    <w:rsid w:val="00311B1C"/>
    <w:rsid w:val="00311B3E"/>
    <w:rsid w:val="00311E71"/>
    <w:rsid w:val="003128A1"/>
    <w:rsid w:val="0031370F"/>
    <w:rsid w:val="00313B3D"/>
    <w:rsid w:val="003143CD"/>
    <w:rsid w:val="0031445C"/>
    <w:rsid w:val="00314698"/>
    <w:rsid w:val="00314CFB"/>
    <w:rsid w:val="00314E45"/>
    <w:rsid w:val="00315DC8"/>
    <w:rsid w:val="00316382"/>
    <w:rsid w:val="00316EB5"/>
    <w:rsid w:val="00316ED1"/>
    <w:rsid w:val="00316F0C"/>
    <w:rsid w:val="003176D3"/>
    <w:rsid w:val="0032009D"/>
    <w:rsid w:val="003202DC"/>
    <w:rsid w:val="003215F7"/>
    <w:rsid w:val="00321C67"/>
    <w:rsid w:val="0032250C"/>
    <w:rsid w:val="00322691"/>
    <w:rsid w:val="00322699"/>
    <w:rsid w:val="003235CD"/>
    <w:rsid w:val="00323EEA"/>
    <w:rsid w:val="0032410C"/>
    <w:rsid w:val="00324E85"/>
    <w:rsid w:val="0032598F"/>
    <w:rsid w:val="00325B3A"/>
    <w:rsid w:val="003262CD"/>
    <w:rsid w:val="00326485"/>
    <w:rsid w:val="00326C0D"/>
    <w:rsid w:val="003271C8"/>
    <w:rsid w:val="00327929"/>
    <w:rsid w:val="00327BBF"/>
    <w:rsid w:val="0033118F"/>
    <w:rsid w:val="0033168F"/>
    <w:rsid w:val="00332108"/>
    <w:rsid w:val="00332814"/>
    <w:rsid w:val="0033314E"/>
    <w:rsid w:val="0033361C"/>
    <w:rsid w:val="003339ED"/>
    <w:rsid w:val="0033432E"/>
    <w:rsid w:val="0033457C"/>
    <w:rsid w:val="00334896"/>
    <w:rsid w:val="00334F20"/>
    <w:rsid w:val="00334FDB"/>
    <w:rsid w:val="00335E50"/>
    <w:rsid w:val="003367B7"/>
    <w:rsid w:val="00336BEF"/>
    <w:rsid w:val="003376E4"/>
    <w:rsid w:val="00337CF1"/>
    <w:rsid w:val="003401D2"/>
    <w:rsid w:val="0034026D"/>
    <w:rsid w:val="003412B4"/>
    <w:rsid w:val="003427BF"/>
    <w:rsid w:val="003429B7"/>
    <w:rsid w:val="00342EA5"/>
    <w:rsid w:val="00343E01"/>
    <w:rsid w:val="00344501"/>
    <w:rsid w:val="00345E3C"/>
    <w:rsid w:val="003461FF"/>
    <w:rsid w:val="0034629E"/>
    <w:rsid w:val="003475B6"/>
    <w:rsid w:val="00347D92"/>
    <w:rsid w:val="0035006A"/>
    <w:rsid w:val="0035044E"/>
    <w:rsid w:val="003506C5"/>
    <w:rsid w:val="0035082A"/>
    <w:rsid w:val="00350D24"/>
    <w:rsid w:val="00351218"/>
    <w:rsid w:val="00352139"/>
    <w:rsid w:val="0035334D"/>
    <w:rsid w:val="003554B0"/>
    <w:rsid w:val="003556A0"/>
    <w:rsid w:val="00355D3A"/>
    <w:rsid w:val="00356024"/>
    <w:rsid w:val="003568A8"/>
    <w:rsid w:val="00356922"/>
    <w:rsid w:val="00356B86"/>
    <w:rsid w:val="00356CC7"/>
    <w:rsid w:val="0035719C"/>
    <w:rsid w:val="003573E6"/>
    <w:rsid w:val="003576EB"/>
    <w:rsid w:val="003577D1"/>
    <w:rsid w:val="003579A3"/>
    <w:rsid w:val="00357A0F"/>
    <w:rsid w:val="00357B8D"/>
    <w:rsid w:val="00357E33"/>
    <w:rsid w:val="003605F3"/>
    <w:rsid w:val="00360A1F"/>
    <w:rsid w:val="00361438"/>
    <w:rsid w:val="00361C1D"/>
    <w:rsid w:val="00361E6B"/>
    <w:rsid w:val="003627B0"/>
    <w:rsid w:val="00362978"/>
    <w:rsid w:val="003629F1"/>
    <w:rsid w:val="00362AB9"/>
    <w:rsid w:val="0036324D"/>
    <w:rsid w:val="00363B3B"/>
    <w:rsid w:val="0036411A"/>
    <w:rsid w:val="003642AA"/>
    <w:rsid w:val="00365138"/>
    <w:rsid w:val="003659D3"/>
    <w:rsid w:val="00365BE5"/>
    <w:rsid w:val="00366505"/>
    <w:rsid w:val="00367A0E"/>
    <w:rsid w:val="00367BE5"/>
    <w:rsid w:val="00367D7D"/>
    <w:rsid w:val="00370941"/>
    <w:rsid w:val="003710A1"/>
    <w:rsid w:val="0037121E"/>
    <w:rsid w:val="00371A5B"/>
    <w:rsid w:val="00371D3E"/>
    <w:rsid w:val="00371E4F"/>
    <w:rsid w:val="003730EC"/>
    <w:rsid w:val="00373578"/>
    <w:rsid w:val="00373624"/>
    <w:rsid w:val="0037447F"/>
    <w:rsid w:val="00374909"/>
    <w:rsid w:val="00374C93"/>
    <w:rsid w:val="003751EC"/>
    <w:rsid w:val="003754DC"/>
    <w:rsid w:val="00375579"/>
    <w:rsid w:val="00375E91"/>
    <w:rsid w:val="003770FD"/>
    <w:rsid w:val="003778F2"/>
    <w:rsid w:val="00377A51"/>
    <w:rsid w:val="00377E79"/>
    <w:rsid w:val="00380303"/>
    <w:rsid w:val="00380C5D"/>
    <w:rsid w:val="003814A2"/>
    <w:rsid w:val="00383799"/>
    <w:rsid w:val="00383843"/>
    <w:rsid w:val="00383F20"/>
    <w:rsid w:val="00383FF6"/>
    <w:rsid w:val="003840D0"/>
    <w:rsid w:val="003846E8"/>
    <w:rsid w:val="00384E89"/>
    <w:rsid w:val="0038588C"/>
    <w:rsid w:val="00385986"/>
    <w:rsid w:val="00386989"/>
    <w:rsid w:val="00386A9E"/>
    <w:rsid w:val="00387818"/>
    <w:rsid w:val="00387954"/>
    <w:rsid w:val="00387D01"/>
    <w:rsid w:val="00390624"/>
    <w:rsid w:val="00390FD7"/>
    <w:rsid w:val="00391605"/>
    <w:rsid w:val="00392124"/>
    <w:rsid w:val="003922D7"/>
    <w:rsid w:val="003926A1"/>
    <w:rsid w:val="00392A7A"/>
    <w:rsid w:val="00392AAD"/>
    <w:rsid w:val="00392CB4"/>
    <w:rsid w:val="00393431"/>
    <w:rsid w:val="0039445E"/>
    <w:rsid w:val="003945D8"/>
    <w:rsid w:val="003949D3"/>
    <w:rsid w:val="00394D9C"/>
    <w:rsid w:val="00395070"/>
    <w:rsid w:val="003951A9"/>
    <w:rsid w:val="00395585"/>
    <w:rsid w:val="00395627"/>
    <w:rsid w:val="00396501"/>
    <w:rsid w:val="00396979"/>
    <w:rsid w:val="00396DA6"/>
    <w:rsid w:val="00397137"/>
    <w:rsid w:val="00397976"/>
    <w:rsid w:val="00397F6B"/>
    <w:rsid w:val="003A001C"/>
    <w:rsid w:val="003A066A"/>
    <w:rsid w:val="003A077F"/>
    <w:rsid w:val="003A0A62"/>
    <w:rsid w:val="003A1353"/>
    <w:rsid w:val="003A1675"/>
    <w:rsid w:val="003A1C8A"/>
    <w:rsid w:val="003A1EC4"/>
    <w:rsid w:val="003A221F"/>
    <w:rsid w:val="003A30AB"/>
    <w:rsid w:val="003A45B3"/>
    <w:rsid w:val="003A4704"/>
    <w:rsid w:val="003A4733"/>
    <w:rsid w:val="003A48CF"/>
    <w:rsid w:val="003A48F8"/>
    <w:rsid w:val="003A4998"/>
    <w:rsid w:val="003A4ACC"/>
    <w:rsid w:val="003A5319"/>
    <w:rsid w:val="003A6344"/>
    <w:rsid w:val="003A63DA"/>
    <w:rsid w:val="003A6806"/>
    <w:rsid w:val="003A6B30"/>
    <w:rsid w:val="003A7747"/>
    <w:rsid w:val="003B08B8"/>
    <w:rsid w:val="003B0B13"/>
    <w:rsid w:val="003B21B2"/>
    <w:rsid w:val="003B289E"/>
    <w:rsid w:val="003B29D6"/>
    <w:rsid w:val="003B2BDF"/>
    <w:rsid w:val="003B2FCA"/>
    <w:rsid w:val="003B329D"/>
    <w:rsid w:val="003B352D"/>
    <w:rsid w:val="003B3599"/>
    <w:rsid w:val="003B38DF"/>
    <w:rsid w:val="003B3F6A"/>
    <w:rsid w:val="003B4523"/>
    <w:rsid w:val="003B537A"/>
    <w:rsid w:val="003B5D0B"/>
    <w:rsid w:val="003B5FDC"/>
    <w:rsid w:val="003B645F"/>
    <w:rsid w:val="003B6AE7"/>
    <w:rsid w:val="003B6ECC"/>
    <w:rsid w:val="003B7889"/>
    <w:rsid w:val="003B7E86"/>
    <w:rsid w:val="003C0FED"/>
    <w:rsid w:val="003C198D"/>
    <w:rsid w:val="003C19BA"/>
    <w:rsid w:val="003C19EA"/>
    <w:rsid w:val="003C1E9D"/>
    <w:rsid w:val="003C2371"/>
    <w:rsid w:val="003C2CAC"/>
    <w:rsid w:val="003C2EB4"/>
    <w:rsid w:val="003C3374"/>
    <w:rsid w:val="003C45EB"/>
    <w:rsid w:val="003C498F"/>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2766"/>
    <w:rsid w:val="003D3794"/>
    <w:rsid w:val="003D405B"/>
    <w:rsid w:val="003D4D45"/>
    <w:rsid w:val="003D50BE"/>
    <w:rsid w:val="003D5195"/>
    <w:rsid w:val="003D52B8"/>
    <w:rsid w:val="003D562F"/>
    <w:rsid w:val="003D5745"/>
    <w:rsid w:val="003D5F55"/>
    <w:rsid w:val="003D63A5"/>
    <w:rsid w:val="003D63FE"/>
    <w:rsid w:val="003D700A"/>
    <w:rsid w:val="003D7662"/>
    <w:rsid w:val="003D7B26"/>
    <w:rsid w:val="003D7DA8"/>
    <w:rsid w:val="003E1053"/>
    <w:rsid w:val="003E17BA"/>
    <w:rsid w:val="003E23BD"/>
    <w:rsid w:val="003E24D0"/>
    <w:rsid w:val="003E25A7"/>
    <w:rsid w:val="003E28B1"/>
    <w:rsid w:val="003E2D27"/>
    <w:rsid w:val="003E3302"/>
    <w:rsid w:val="003E4126"/>
    <w:rsid w:val="003E4542"/>
    <w:rsid w:val="003E4914"/>
    <w:rsid w:val="003E4AB6"/>
    <w:rsid w:val="003E52BF"/>
    <w:rsid w:val="003E5643"/>
    <w:rsid w:val="003E57A8"/>
    <w:rsid w:val="003E5CD2"/>
    <w:rsid w:val="003E5E81"/>
    <w:rsid w:val="003E6897"/>
    <w:rsid w:val="003E6930"/>
    <w:rsid w:val="003E6A5A"/>
    <w:rsid w:val="003E70A3"/>
    <w:rsid w:val="003E70D8"/>
    <w:rsid w:val="003E7135"/>
    <w:rsid w:val="003E76A8"/>
    <w:rsid w:val="003E7D07"/>
    <w:rsid w:val="003F073F"/>
    <w:rsid w:val="003F09AD"/>
    <w:rsid w:val="003F0BAC"/>
    <w:rsid w:val="003F0F19"/>
    <w:rsid w:val="003F1477"/>
    <w:rsid w:val="003F18C3"/>
    <w:rsid w:val="003F1C40"/>
    <w:rsid w:val="003F238A"/>
    <w:rsid w:val="003F3328"/>
    <w:rsid w:val="003F3528"/>
    <w:rsid w:val="003F35AE"/>
    <w:rsid w:val="003F360A"/>
    <w:rsid w:val="003F3B1C"/>
    <w:rsid w:val="003F3E1A"/>
    <w:rsid w:val="003F4FF9"/>
    <w:rsid w:val="003F5744"/>
    <w:rsid w:val="003F60BA"/>
    <w:rsid w:val="003F62DF"/>
    <w:rsid w:val="003F66B9"/>
    <w:rsid w:val="004002FD"/>
    <w:rsid w:val="00401149"/>
    <w:rsid w:val="00401287"/>
    <w:rsid w:val="0040166A"/>
    <w:rsid w:val="00401D9C"/>
    <w:rsid w:val="00401FFA"/>
    <w:rsid w:val="00402F1C"/>
    <w:rsid w:val="00402F8C"/>
    <w:rsid w:val="00403266"/>
    <w:rsid w:val="00404023"/>
    <w:rsid w:val="0040449B"/>
    <w:rsid w:val="00404633"/>
    <w:rsid w:val="00404F4C"/>
    <w:rsid w:val="004058D3"/>
    <w:rsid w:val="004058F4"/>
    <w:rsid w:val="00406892"/>
    <w:rsid w:val="00406A41"/>
    <w:rsid w:val="00406D3E"/>
    <w:rsid w:val="004105FB"/>
    <w:rsid w:val="00410908"/>
    <w:rsid w:val="00410920"/>
    <w:rsid w:val="00410DE4"/>
    <w:rsid w:val="004120B4"/>
    <w:rsid w:val="00412460"/>
    <w:rsid w:val="004125CB"/>
    <w:rsid w:val="00412B7F"/>
    <w:rsid w:val="00412F1B"/>
    <w:rsid w:val="004138BA"/>
    <w:rsid w:val="0041449B"/>
    <w:rsid w:val="004144E3"/>
    <w:rsid w:val="00414807"/>
    <w:rsid w:val="004148F5"/>
    <w:rsid w:val="00414B2D"/>
    <w:rsid w:val="00414BE5"/>
    <w:rsid w:val="00414C26"/>
    <w:rsid w:val="004153A6"/>
    <w:rsid w:val="004158B4"/>
    <w:rsid w:val="004158F3"/>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0D1"/>
    <w:rsid w:val="004227FA"/>
    <w:rsid w:val="004231BE"/>
    <w:rsid w:val="00423576"/>
    <w:rsid w:val="004242A1"/>
    <w:rsid w:val="004245B0"/>
    <w:rsid w:val="00424C9E"/>
    <w:rsid w:val="004251E9"/>
    <w:rsid w:val="00425604"/>
    <w:rsid w:val="00426010"/>
    <w:rsid w:val="0042602C"/>
    <w:rsid w:val="0042650A"/>
    <w:rsid w:val="00426B88"/>
    <w:rsid w:val="00426DBC"/>
    <w:rsid w:val="00427410"/>
    <w:rsid w:val="0042797A"/>
    <w:rsid w:val="00427A31"/>
    <w:rsid w:val="00430AD1"/>
    <w:rsid w:val="00430F03"/>
    <w:rsid w:val="0043111D"/>
    <w:rsid w:val="004316BB"/>
    <w:rsid w:val="004329D2"/>
    <w:rsid w:val="004330AF"/>
    <w:rsid w:val="0043350E"/>
    <w:rsid w:val="0043398F"/>
    <w:rsid w:val="00433BE5"/>
    <w:rsid w:val="00433C13"/>
    <w:rsid w:val="004340B3"/>
    <w:rsid w:val="004340F4"/>
    <w:rsid w:val="004355B7"/>
    <w:rsid w:val="004356F1"/>
    <w:rsid w:val="00436657"/>
    <w:rsid w:val="00436698"/>
    <w:rsid w:val="0043669C"/>
    <w:rsid w:val="0043675D"/>
    <w:rsid w:val="00436DD7"/>
    <w:rsid w:val="004377E7"/>
    <w:rsid w:val="004379F6"/>
    <w:rsid w:val="00437BEA"/>
    <w:rsid w:val="00437BFD"/>
    <w:rsid w:val="004401BC"/>
    <w:rsid w:val="00440220"/>
    <w:rsid w:val="004404DC"/>
    <w:rsid w:val="0044063E"/>
    <w:rsid w:val="00440723"/>
    <w:rsid w:val="00440F3A"/>
    <w:rsid w:val="00440F43"/>
    <w:rsid w:val="0044182E"/>
    <w:rsid w:val="00442733"/>
    <w:rsid w:val="004438ED"/>
    <w:rsid w:val="00443CC2"/>
    <w:rsid w:val="00444341"/>
    <w:rsid w:val="0044478E"/>
    <w:rsid w:val="00445C26"/>
    <w:rsid w:val="00446048"/>
    <w:rsid w:val="004471D0"/>
    <w:rsid w:val="00447B1A"/>
    <w:rsid w:val="00450A2B"/>
    <w:rsid w:val="00451E59"/>
    <w:rsid w:val="00451FBC"/>
    <w:rsid w:val="00454211"/>
    <w:rsid w:val="00454AFA"/>
    <w:rsid w:val="00454BD4"/>
    <w:rsid w:val="00454DFD"/>
    <w:rsid w:val="004557F2"/>
    <w:rsid w:val="0046036D"/>
    <w:rsid w:val="0046056A"/>
    <w:rsid w:val="00460D84"/>
    <w:rsid w:val="0046183F"/>
    <w:rsid w:val="00462A3E"/>
    <w:rsid w:val="00462ABC"/>
    <w:rsid w:val="00462EC7"/>
    <w:rsid w:val="00462ED3"/>
    <w:rsid w:val="0046318F"/>
    <w:rsid w:val="004640C6"/>
    <w:rsid w:val="00464FCC"/>
    <w:rsid w:val="00465AD2"/>
    <w:rsid w:val="00465DEC"/>
    <w:rsid w:val="00465E45"/>
    <w:rsid w:val="00465EB8"/>
    <w:rsid w:val="004662CA"/>
    <w:rsid w:val="004663D3"/>
    <w:rsid w:val="0046682A"/>
    <w:rsid w:val="0046772F"/>
    <w:rsid w:val="00470569"/>
    <w:rsid w:val="0047081D"/>
    <w:rsid w:val="00470F4E"/>
    <w:rsid w:val="0047198A"/>
    <w:rsid w:val="00471A6F"/>
    <w:rsid w:val="004728E4"/>
    <w:rsid w:val="00472930"/>
    <w:rsid w:val="004729D2"/>
    <w:rsid w:val="00472B22"/>
    <w:rsid w:val="00472C76"/>
    <w:rsid w:val="00473E58"/>
    <w:rsid w:val="00474243"/>
    <w:rsid w:val="004744AF"/>
    <w:rsid w:val="00474874"/>
    <w:rsid w:val="00475015"/>
    <w:rsid w:val="0047519F"/>
    <w:rsid w:val="004754C5"/>
    <w:rsid w:val="004756E6"/>
    <w:rsid w:val="00475D58"/>
    <w:rsid w:val="00476683"/>
    <w:rsid w:val="00476830"/>
    <w:rsid w:val="00476F2B"/>
    <w:rsid w:val="004773FF"/>
    <w:rsid w:val="00477734"/>
    <w:rsid w:val="00477952"/>
    <w:rsid w:val="0048001F"/>
    <w:rsid w:val="00481349"/>
    <w:rsid w:val="00481474"/>
    <w:rsid w:val="00481A6D"/>
    <w:rsid w:val="00482724"/>
    <w:rsid w:val="0048288D"/>
    <w:rsid w:val="00482DE1"/>
    <w:rsid w:val="00483891"/>
    <w:rsid w:val="00484482"/>
    <w:rsid w:val="00484620"/>
    <w:rsid w:val="004850B2"/>
    <w:rsid w:val="0048530A"/>
    <w:rsid w:val="00485383"/>
    <w:rsid w:val="00485597"/>
    <w:rsid w:val="00485A6B"/>
    <w:rsid w:val="004862C4"/>
    <w:rsid w:val="0048639C"/>
    <w:rsid w:val="00486CCA"/>
    <w:rsid w:val="00486CFB"/>
    <w:rsid w:val="00487838"/>
    <w:rsid w:val="00487971"/>
    <w:rsid w:val="004879BA"/>
    <w:rsid w:val="004901B3"/>
    <w:rsid w:val="0049070B"/>
    <w:rsid w:val="004914C8"/>
    <w:rsid w:val="0049185B"/>
    <w:rsid w:val="00491A1C"/>
    <w:rsid w:val="00491C23"/>
    <w:rsid w:val="00491F4C"/>
    <w:rsid w:val="004922A0"/>
    <w:rsid w:val="00493089"/>
    <w:rsid w:val="0049366A"/>
    <w:rsid w:val="00493854"/>
    <w:rsid w:val="00493887"/>
    <w:rsid w:val="004941AE"/>
    <w:rsid w:val="00494723"/>
    <w:rsid w:val="004950A5"/>
    <w:rsid w:val="004953B2"/>
    <w:rsid w:val="004953E6"/>
    <w:rsid w:val="0049548F"/>
    <w:rsid w:val="0049599F"/>
    <w:rsid w:val="00495CB4"/>
    <w:rsid w:val="00495D11"/>
    <w:rsid w:val="00495ECD"/>
    <w:rsid w:val="004961B4"/>
    <w:rsid w:val="004961EF"/>
    <w:rsid w:val="004966C6"/>
    <w:rsid w:val="00496E80"/>
    <w:rsid w:val="00496FDB"/>
    <w:rsid w:val="004973FC"/>
    <w:rsid w:val="00497402"/>
    <w:rsid w:val="00497548"/>
    <w:rsid w:val="00497642"/>
    <w:rsid w:val="004976E5"/>
    <w:rsid w:val="004A0794"/>
    <w:rsid w:val="004A0F50"/>
    <w:rsid w:val="004A117E"/>
    <w:rsid w:val="004A20D8"/>
    <w:rsid w:val="004A20D9"/>
    <w:rsid w:val="004A2570"/>
    <w:rsid w:val="004A2722"/>
    <w:rsid w:val="004A2C6B"/>
    <w:rsid w:val="004A4DFC"/>
    <w:rsid w:val="004A508A"/>
    <w:rsid w:val="004A5172"/>
    <w:rsid w:val="004A536D"/>
    <w:rsid w:val="004A58E5"/>
    <w:rsid w:val="004A59D1"/>
    <w:rsid w:val="004A60AF"/>
    <w:rsid w:val="004A627E"/>
    <w:rsid w:val="004A65C6"/>
    <w:rsid w:val="004A68A1"/>
    <w:rsid w:val="004A6ADA"/>
    <w:rsid w:val="004A6D93"/>
    <w:rsid w:val="004A739D"/>
    <w:rsid w:val="004B09EF"/>
    <w:rsid w:val="004B1394"/>
    <w:rsid w:val="004B1B28"/>
    <w:rsid w:val="004B278B"/>
    <w:rsid w:val="004B29A7"/>
    <w:rsid w:val="004B2D84"/>
    <w:rsid w:val="004B32ED"/>
    <w:rsid w:val="004B402A"/>
    <w:rsid w:val="004B42B4"/>
    <w:rsid w:val="004B44E9"/>
    <w:rsid w:val="004B48C5"/>
    <w:rsid w:val="004B4925"/>
    <w:rsid w:val="004B4BDB"/>
    <w:rsid w:val="004B4EEB"/>
    <w:rsid w:val="004B5BE7"/>
    <w:rsid w:val="004B5CA8"/>
    <w:rsid w:val="004B5E1A"/>
    <w:rsid w:val="004B73F1"/>
    <w:rsid w:val="004B7CE3"/>
    <w:rsid w:val="004C085A"/>
    <w:rsid w:val="004C125F"/>
    <w:rsid w:val="004C2146"/>
    <w:rsid w:val="004C288C"/>
    <w:rsid w:val="004C2CB5"/>
    <w:rsid w:val="004C3146"/>
    <w:rsid w:val="004C31F2"/>
    <w:rsid w:val="004C31FB"/>
    <w:rsid w:val="004C3259"/>
    <w:rsid w:val="004C3936"/>
    <w:rsid w:val="004C41B4"/>
    <w:rsid w:val="004C4AC5"/>
    <w:rsid w:val="004C5E3C"/>
    <w:rsid w:val="004C62F9"/>
    <w:rsid w:val="004C64A3"/>
    <w:rsid w:val="004C65E6"/>
    <w:rsid w:val="004C69A7"/>
    <w:rsid w:val="004C6B58"/>
    <w:rsid w:val="004C73B0"/>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8F8"/>
    <w:rsid w:val="004D2AA1"/>
    <w:rsid w:val="004D33C9"/>
    <w:rsid w:val="004D3ACB"/>
    <w:rsid w:val="004D40C6"/>
    <w:rsid w:val="004D4583"/>
    <w:rsid w:val="004D47C9"/>
    <w:rsid w:val="004D4D81"/>
    <w:rsid w:val="004D54FB"/>
    <w:rsid w:val="004D56AD"/>
    <w:rsid w:val="004D59C0"/>
    <w:rsid w:val="004D63C1"/>
    <w:rsid w:val="004D68FB"/>
    <w:rsid w:val="004D7C1E"/>
    <w:rsid w:val="004E024D"/>
    <w:rsid w:val="004E0589"/>
    <w:rsid w:val="004E059B"/>
    <w:rsid w:val="004E138E"/>
    <w:rsid w:val="004E1C42"/>
    <w:rsid w:val="004E1CE4"/>
    <w:rsid w:val="004E213A"/>
    <w:rsid w:val="004E2A1B"/>
    <w:rsid w:val="004E313E"/>
    <w:rsid w:val="004E3583"/>
    <w:rsid w:val="004E3A17"/>
    <w:rsid w:val="004E466F"/>
    <w:rsid w:val="004E4EF3"/>
    <w:rsid w:val="004E501A"/>
    <w:rsid w:val="004E513A"/>
    <w:rsid w:val="004E5318"/>
    <w:rsid w:val="004E5457"/>
    <w:rsid w:val="004E5564"/>
    <w:rsid w:val="004E557D"/>
    <w:rsid w:val="004E6370"/>
    <w:rsid w:val="004E6703"/>
    <w:rsid w:val="004E6E84"/>
    <w:rsid w:val="004E73DE"/>
    <w:rsid w:val="004E77EF"/>
    <w:rsid w:val="004E7D59"/>
    <w:rsid w:val="004E7F3A"/>
    <w:rsid w:val="004F0AA2"/>
    <w:rsid w:val="004F166B"/>
    <w:rsid w:val="004F1AB1"/>
    <w:rsid w:val="004F1D27"/>
    <w:rsid w:val="004F223F"/>
    <w:rsid w:val="004F2633"/>
    <w:rsid w:val="004F26BA"/>
    <w:rsid w:val="004F2D4B"/>
    <w:rsid w:val="004F3F35"/>
    <w:rsid w:val="004F4247"/>
    <w:rsid w:val="004F42F8"/>
    <w:rsid w:val="004F48E9"/>
    <w:rsid w:val="004F4D63"/>
    <w:rsid w:val="004F4F80"/>
    <w:rsid w:val="004F548D"/>
    <w:rsid w:val="004F5756"/>
    <w:rsid w:val="004F5934"/>
    <w:rsid w:val="004F624F"/>
    <w:rsid w:val="004F68BB"/>
    <w:rsid w:val="004F6C33"/>
    <w:rsid w:val="004F6DE6"/>
    <w:rsid w:val="004F7436"/>
    <w:rsid w:val="004F7843"/>
    <w:rsid w:val="004F7C67"/>
    <w:rsid w:val="004F7CE0"/>
    <w:rsid w:val="004F7DE3"/>
    <w:rsid w:val="005003DB"/>
    <w:rsid w:val="00500AB1"/>
    <w:rsid w:val="00500B5D"/>
    <w:rsid w:val="00501219"/>
    <w:rsid w:val="005018FB"/>
    <w:rsid w:val="005019B0"/>
    <w:rsid w:val="00501BEC"/>
    <w:rsid w:val="005025D0"/>
    <w:rsid w:val="00502BBF"/>
    <w:rsid w:val="00502F42"/>
    <w:rsid w:val="005037C3"/>
    <w:rsid w:val="0050478C"/>
    <w:rsid w:val="00504C51"/>
    <w:rsid w:val="005053FA"/>
    <w:rsid w:val="00505823"/>
    <w:rsid w:val="00506D2F"/>
    <w:rsid w:val="00507BA1"/>
    <w:rsid w:val="00507D3E"/>
    <w:rsid w:val="005100FE"/>
    <w:rsid w:val="00510197"/>
    <w:rsid w:val="0051028E"/>
    <w:rsid w:val="005104C7"/>
    <w:rsid w:val="00510A73"/>
    <w:rsid w:val="00510EF7"/>
    <w:rsid w:val="00510FB3"/>
    <w:rsid w:val="005110D3"/>
    <w:rsid w:val="00512BD2"/>
    <w:rsid w:val="00513698"/>
    <w:rsid w:val="00514382"/>
    <w:rsid w:val="005143F8"/>
    <w:rsid w:val="005144A9"/>
    <w:rsid w:val="005150D8"/>
    <w:rsid w:val="00515491"/>
    <w:rsid w:val="00515BC4"/>
    <w:rsid w:val="00515DD1"/>
    <w:rsid w:val="005161FF"/>
    <w:rsid w:val="00516841"/>
    <w:rsid w:val="00516B10"/>
    <w:rsid w:val="00516B34"/>
    <w:rsid w:val="00517290"/>
    <w:rsid w:val="00517E57"/>
    <w:rsid w:val="0052041A"/>
    <w:rsid w:val="005217FB"/>
    <w:rsid w:val="00521879"/>
    <w:rsid w:val="00522524"/>
    <w:rsid w:val="00522A48"/>
    <w:rsid w:val="00522BE3"/>
    <w:rsid w:val="00522FA0"/>
    <w:rsid w:val="00523922"/>
    <w:rsid w:val="00523F2C"/>
    <w:rsid w:val="0052438F"/>
    <w:rsid w:val="00524429"/>
    <w:rsid w:val="0052460D"/>
    <w:rsid w:val="0052498A"/>
    <w:rsid w:val="00525085"/>
    <w:rsid w:val="00525139"/>
    <w:rsid w:val="005253C3"/>
    <w:rsid w:val="00525FC6"/>
    <w:rsid w:val="00526AFF"/>
    <w:rsid w:val="0052710A"/>
    <w:rsid w:val="005276A3"/>
    <w:rsid w:val="00527CB5"/>
    <w:rsid w:val="00527FBE"/>
    <w:rsid w:val="00530583"/>
    <w:rsid w:val="00530756"/>
    <w:rsid w:val="00530E26"/>
    <w:rsid w:val="00531530"/>
    <w:rsid w:val="0053197A"/>
    <w:rsid w:val="00532C3A"/>
    <w:rsid w:val="00532F31"/>
    <w:rsid w:val="005333FF"/>
    <w:rsid w:val="00533719"/>
    <w:rsid w:val="005339BB"/>
    <w:rsid w:val="00534985"/>
    <w:rsid w:val="00534A89"/>
    <w:rsid w:val="00535263"/>
    <w:rsid w:val="00535626"/>
    <w:rsid w:val="00535D21"/>
    <w:rsid w:val="00536109"/>
    <w:rsid w:val="005362E4"/>
    <w:rsid w:val="00536A3E"/>
    <w:rsid w:val="00536B9C"/>
    <w:rsid w:val="00536E22"/>
    <w:rsid w:val="00537495"/>
    <w:rsid w:val="00537D79"/>
    <w:rsid w:val="005403D4"/>
    <w:rsid w:val="00540660"/>
    <w:rsid w:val="00540BC1"/>
    <w:rsid w:val="00540CAD"/>
    <w:rsid w:val="00540E49"/>
    <w:rsid w:val="00541148"/>
    <w:rsid w:val="005415EE"/>
    <w:rsid w:val="00541C8E"/>
    <w:rsid w:val="00541E1E"/>
    <w:rsid w:val="005427BF"/>
    <w:rsid w:val="005428EF"/>
    <w:rsid w:val="00542928"/>
    <w:rsid w:val="005430B1"/>
    <w:rsid w:val="0054316A"/>
    <w:rsid w:val="00543A3D"/>
    <w:rsid w:val="00544656"/>
    <w:rsid w:val="0054488B"/>
    <w:rsid w:val="00544A09"/>
    <w:rsid w:val="00544C16"/>
    <w:rsid w:val="0054518B"/>
    <w:rsid w:val="00545206"/>
    <w:rsid w:val="005468D9"/>
    <w:rsid w:val="00546B67"/>
    <w:rsid w:val="00546EE0"/>
    <w:rsid w:val="00547BBC"/>
    <w:rsid w:val="00547D16"/>
    <w:rsid w:val="005508FB"/>
    <w:rsid w:val="00550E49"/>
    <w:rsid w:val="00551117"/>
    <w:rsid w:val="005515B1"/>
    <w:rsid w:val="00551EB2"/>
    <w:rsid w:val="00552020"/>
    <w:rsid w:val="00552168"/>
    <w:rsid w:val="00552485"/>
    <w:rsid w:val="00552807"/>
    <w:rsid w:val="0055394C"/>
    <w:rsid w:val="0055461F"/>
    <w:rsid w:val="00554D67"/>
    <w:rsid w:val="00554E35"/>
    <w:rsid w:val="00555191"/>
    <w:rsid w:val="00556090"/>
    <w:rsid w:val="0055638F"/>
    <w:rsid w:val="00556DB2"/>
    <w:rsid w:val="00556FB3"/>
    <w:rsid w:val="0055740B"/>
    <w:rsid w:val="0055763F"/>
    <w:rsid w:val="005578C7"/>
    <w:rsid w:val="005602A9"/>
    <w:rsid w:val="0056036D"/>
    <w:rsid w:val="00560991"/>
    <w:rsid w:val="00560D21"/>
    <w:rsid w:val="005610C2"/>
    <w:rsid w:val="0056156F"/>
    <w:rsid w:val="005618BC"/>
    <w:rsid w:val="00561C7F"/>
    <w:rsid w:val="00561ED3"/>
    <w:rsid w:val="00562265"/>
    <w:rsid w:val="0056266C"/>
    <w:rsid w:val="005627EE"/>
    <w:rsid w:val="00562CBD"/>
    <w:rsid w:val="00563069"/>
    <w:rsid w:val="005636B3"/>
    <w:rsid w:val="00563D28"/>
    <w:rsid w:val="00563DD8"/>
    <w:rsid w:val="00564E8C"/>
    <w:rsid w:val="00565ABD"/>
    <w:rsid w:val="00565EC0"/>
    <w:rsid w:val="0056665A"/>
    <w:rsid w:val="00566680"/>
    <w:rsid w:val="0056784C"/>
    <w:rsid w:val="00567EAC"/>
    <w:rsid w:val="00570181"/>
    <w:rsid w:val="00570714"/>
    <w:rsid w:val="00570CA4"/>
    <w:rsid w:val="00570E1B"/>
    <w:rsid w:val="00570F23"/>
    <w:rsid w:val="00571500"/>
    <w:rsid w:val="005716D0"/>
    <w:rsid w:val="0057205D"/>
    <w:rsid w:val="00572284"/>
    <w:rsid w:val="005727B4"/>
    <w:rsid w:val="005728C9"/>
    <w:rsid w:val="00572C69"/>
    <w:rsid w:val="0057399F"/>
    <w:rsid w:val="005746B1"/>
    <w:rsid w:val="005748B2"/>
    <w:rsid w:val="00575399"/>
    <w:rsid w:val="00576052"/>
    <w:rsid w:val="00576160"/>
    <w:rsid w:val="005762FD"/>
    <w:rsid w:val="0057684E"/>
    <w:rsid w:val="005776D6"/>
    <w:rsid w:val="00577A34"/>
    <w:rsid w:val="00581AFB"/>
    <w:rsid w:val="005824A9"/>
    <w:rsid w:val="00583C34"/>
    <w:rsid w:val="00583D8F"/>
    <w:rsid w:val="0058444E"/>
    <w:rsid w:val="00584D27"/>
    <w:rsid w:val="00584E9B"/>
    <w:rsid w:val="00584F56"/>
    <w:rsid w:val="00585488"/>
    <w:rsid w:val="00586080"/>
    <w:rsid w:val="00586509"/>
    <w:rsid w:val="0058683A"/>
    <w:rsid w:val="005868D2"/>
    <w:rsid w:val="005871B9"/>
    <w:rsid w:val="005900CF"/>
    <w:rsid w:val="00590FA3"/>
    <w:rsid w:val="005917B3"/>
    <w:rsid w:val="00591844"/>
    <w:rsid w:val="00591CD9"/>
    <w:rsid w:val="005921D0"/>
    <w:rsid w:val="00592291"/>
    <w:rsid w:val="00592EC6"/>
    <w:rsid w:val="00593070"/>
    <w:rsid w:val="00593258"/>
    <w:rsid w:val="005933F1"/>
    <w:rsid w:val="00593B69"/>
    <w:rsid w:val="00593D90"/>
    <w:rsid w:val="00594672"/>
    <w:rsid w:val="00594D26"/>
    <w:rsid w:val="00595186"/>
    <w:rsid w:val="0059534E"/>
    <w:rsid w:val="00595770"/>
    <w:rsid w:val="0059578A"/>
    <w:rsid w:val="00595B01"/>
    <w:rsid w:val="0059606B"/>
    <w:rsid w:val="00596B28"/>
    <w:rsid w:val="005979B3"/>
    <w:rsid w:val="005A0494"/>
    <w:rsid w:val="005A0B68"/>
    <w:rsid w:val="005A0BD2"/>
    <w:rsid w:val="005A120F"/>
    <w:rsid w:val="005A13C6"/>
    <w:rsid w:val="005A19E9"/>
    <w:rsid w:val="005A251E"/>
    <w:rsid w:val="005A2B3E"/>
    <w:rsid w:val="005A2D0F"/>
    <w:rsid w:val="005A35C8"/>
    <w:rsid w:val="005A36CE"/>
    <w:rsid w:val="005A3E43"/>
    <w:rsid w:val="005A48C6"/>
    <w:rsid w:val="005A4A08"/>
    <w:rsid w:val="005A4B49"/>
    <w:rsid w:val="005A4BEB"/>
    <w:rsid w:val="005A518D"/>
    <w:rsid w:val="005A5519"/>
    <w:rsid w:val="005A568C"/>
    <w:rsid w:val="005A6D4F"/>
    <w:rsid w:val="005A705C"/>
    <w:rsid w:val="005A7694"/>
    <w:rsid w:val="005A77BC"/>
    <w:rsid w:val="005A7971"/>
    <w:rsid w:val="005A7E53"/>
    <w:rsid w:val="005B059C"/>
    <w:rsid w:val="005B08CC"/>
    <w:rsid w:val="005B0A59"/>
    <w:rsid w:val="005B1380"/>
    <w:rsid w:val="005B19D0"/>
    <w:rsid w:val="005B24FF"/>
    <w:rsid w:val="005B30C9"/>
    <w:rsid w:val="005B3546"/>
    <w:rsid w:val="005B389A"/>
    <w:rsid w:val="005B3B84"/>
    <w:rsid w:val="005B40AD"/>
    <w:rsid w:val="005B44AC"/>
    <w:rsid w:val="005B4901"/>
    <w:rsid w:val="005B492D"/>
    <w:rsid w:val="005B532C"/>
    <w:rsid w:val="005B58F1"/>
    <w:rsid w:val="005B6259"/>
    <w:rsid w:val="005B73A1"/>
    <w:rsid w:val="005B75C4"/>
    <w:rsid w:val="005B7741"/>
    <w:rsid w:val="005B7C90"/>
    <w:rsid w:val="005C009B"/>
    <w:rsid w:val="005C0969"/>
    <w:rsid w:val="005C0C81"/>
    <w:rsid w:val="005C1072"/>
    <w:rsid w:val="005C172E"/>
    <w:rsid w:val="005C1CA2"/>
    <w:rsid w:val="005C1F09"/>
    <w:rsid w:val="005C2542"/>
    <w:rsid w:val="005C2A27"/>
    <w:rsid w:val="005C2CCB"/>
    <w:rsid w:val="005C3834"/>
    <w:rsid w:val="005C4364"/>
    <w:rsid w:val="005C43DA"/>
    <w:rsid w:val="005C44A8"/>
    <w:rsid w:val="005C4CB5"/>
    <w:rsid w:val="005C4CEB"/>
    <w:rsid w:val="005C60DD"/>
    <w:rsid w:val="005C64E6"/>
    <w:rsid w:val="005C6E38"/>
    <w:rsid w:val="005C6F95"/>
    <w:rsid w:val="005C7121"/>
    <w:rsid w:val="005C7132"/>
    <w:rsid w:val="005C73B1"/>
    <w:rsid w:val="005C76A7"/>
    <w:rsid w:val="005C796E"/>
    <w:rsid w:val="005C7E82"/>
    <w:rsid w:val="005D09F8"/>
    <w:rsid w:val="005D1198"/>
    <w:rsid w:val="005D12BA"/>
    <w:rsid w:val="005D15E5"/>
    <w:rsid w:val="005D1C85"/>
    <w:rsid w:val="005D273C"/>
    <w:rsid w:val="005D2E84"/>
    <w:rsid w:val="005D3085"/>
    <w:rsid w:val="005D31E4"/>
    <w:rsid w:val="005D3556"/>
    <w:rsid w:val="005D376F"/>
    <w:rsid w:val="005D39CC"/>
    <w:rsid w:val="005D472C"/>
    <w:rsid w:val="005D4BE5"/>
    <w:rsid w:val="005D5731"/>
    <w:rsid w:val="005D5898"/>
    <w:rsid w:val="005D5CD7"/>
    <w:rsid w:val="005D61AF"/>
    <w:rsid w:val="005D64CA"/>
    <w:rsid w:val="005D67D5"/>
    <w:rsid w:val="005D7471"/>
    <w:rsid w:val="005D79D4"/>
    <w:rsid w:val="005E05AF"/>
    <w:rsid w:val="005E0603"/>
    <w:rsid w:val="005E071A"/>
    <w:rsid w:val="005E0AC7"/>
    <w:rsid w:val="005E0DE4"/>
    <w:rsid w:val="005E1086"/>
    <w:rsid w:val="005E1290"/>
    <w:rsid w:val="005E153F"/>
    <w:rsid w:val="005E1731"/>
    <w:rsid w:val="005E1B54"/>
    <w:rsid w:val="005E21D1"/>
    <w:rsid w:val="005E22B9"/>
    <w:rsid w:val="005E2554"/>
    <w:rsid w:val="005E2C97"/>
    <w:rsid w:val="005E30BD"/>
    <w:rsid w:val="005E391D"/>
    <w:rsid w:val="005E44FB"/>
    <w:rsid w:val="005E5522"/>
    <w:rsid w:val="005E58BD"/>
    <w:rsid w:val="005E5A1F"/>
    <w:rsid w:val="005E5D98"/>
    <w:rsid w:val="005E677C"/>
    <w:rsid w:val="005E6DEA"/>
    <w:rsid w:val="005E71D7"/>
    <w:rsid w:val="005E7395"/>
    <w:rsid w:val="005E7E2D"/>
    <w:rsid w:val="005E7E2E"/>
    <w:rsid w:val="005F01CC"/>
    <w:rsid w:val="005F03BD"/>
    <w:rsid w:val="005F04BC"/>
    <w:rsid w:val="005F087D"/>
    <w:rsid w:val="005F0DA7"/>
    <w:rsid w:val="005F0F0A"/>
    <w:rsid w:val="005F0FD7"/>
    <w:rsid w:val="005F1003"/>
    <w:rsid w:val="005F211D"/>
    <w:rsid w:val="005F2B8C"/>
    <w:rsid w:val="005F2C88"/>
    <w:rsid w:val="005F340A"/>
    <w:rsid w:val="005F37ED"/>
    <w:rsid w:val="005F496C"/>
    <w:rsid w:val="005F61AF"/>
    <w:rsid w:val="005F64CA"/>
    <w:rsid w:val="005F65CF"/>
    <w:rsid w:val="005F6B95"/>
    <w:rsid w:val="005F7187"/>
    <w:rsid w:val="005F738E"/>
    <w:rsid w:val="005F75E6"/>
    <w:rsid w:val="005F7650"/>
    <w:rsid w:val="005F77CA"/>
    <w:rsid w:val="006002A9"/>
    <w:rsid w:val="006006C6"/>
    <w:rsid w:val="006009F9"/>
    <w:rsid w:val="006013C4"/>
    <w:rsid w:val="00602204"/>
    <w:rsid w:val="006028C9"/>
    <w:rsid w:val="00603493"/>
    <w:rsid w:val="006039BA"/>
    <w:rsid w:val="00603CC7"/>
    <w:rsid w:val="0060465C"/>
    <w:rsid w:val="006059BD"/>
    <w:rsid w:val="00605A53"/>
    <w:rsid w:val="00605C77"/>
    <w:rsid w:val="006064FA"/>
    <w:rsid w:val="00606AAF"/>
    <w:rsid w:val="00606DCF"/>
    <w:rsid w:val="00606FAC"/>
    <w:rsid w:val="00606FE8"/>
    <w:rsid w:val="006072DE"/>
    <w:rsid w:val="0060787D"/>
    <w:rsid w:val="00607B38"/>
    <w:rsid w:val="00607BDC"/>
    <w:rsid w:val="00607DA9"/>
    <w:rsid w:val="00607F77"/>
    <w:rsid w:val="00610CC4"/>
    <w:rsid w:val="006123F5"/>
    <w:rsid w:val="00612BA6"/>
    <w:rsid w:val="00612F51"/>
    <w:rsid w:val="0061370E"/>
    <w:rsid w:val="006139C8"/>
    <w:rsid w:val="00613E48"/>
    <w:rsid w:val="006141C4"/>
    <w:rsid w:val="0061484A"/>
    <w:rsid w:val="00614889"/>
    <w:rsid w:val="006148AF"/>
    <w:rsid w:val="00614E66"/>
    <w:rsid w:val="00615394"/>
    <w:rsid w:val="006154C6"/>
    <w:rsid w:val="006179B8"/>
    <w:rsid w:val="00617CE1"/>
    <w:rsid w:val="00620D4A"/>
    <w:rsid w:val="00621933"/>
    <w:rsid w:val="00622351"/>
    <w:rsid w:val="00622A49"/>
    <w:rsid w:val="00622EA0"/>
    <w:rsid w:val="006236AE"/>
    <w:rsid w:val="006237FF"/>
    <w:rsid w:val="0062410C"/>
    <w:rsid w:val="00624238"/>
    <w:rsid w:val="00624790"/>
    <w:rsid w:val="00624E94"/>
    <w:rsid w:val="006254B0"/>
    <w:rsid w:val="00625E7C"/>
    <w:rsid w:val="00626A32"/>
    <w:rsid w:val="00626ABC"/>
    <w:rsid w:val="00627841"/>
    <w:rsid w:val="00627E79"/>
    <w:rsid w:val="00631507"/>
    <w:rsid w:val="0063166B"/>
    <w:rsid w:val="006316B8"/>
    <w:rsid w:val="00631778"/>
    <w:rsid w:val="00633128"/>
    <w:rsid w:val="00633237"/>
    <w:rsid w:val="0063354C"/>
    <w:rsid w:val="00633855"/>
    <w:rsid w:val="0063422D"/>
    <w:rsid w:val="0063482E"/>
    <w:rsid w:val="006348DC"/>
    <w:rsid w:val="00634A90"/>
    <w:rsid w:val="00635235"/>
    <w:rsid w:val="00635357"/>
    <w:rsid w:val="00635912"/>
    <w:rsid w:val="00636691"/>
    <w:rsid w:val="006367EC"/>
    <w:rsid w:val="00636A47"/>
    <w:rsid w:val="00636BA3"/>
    <w:rsid w:val="00636C1E"/>
    <w:rsid w:val="0063717D"/>
    <w:rsid w:val="00637696"/>
    <w:rsid w:val="00637A4F"/>
    <w:rsid w:val="00637A58"/>
    <w:rsid w:val="006402F8"/>
    <w:rsid w:val="00640FF1"/>
    <w:rsid w:val="00641362"/>
    <w:rsid w:val="00641EB2"/>
    <w:rsid w:val="00643432"/>
    <w:rsid w:val="00643AFD"/>
    <w:rsid w:val="0064418F"/>
    <w:rsid w:val="006448F2"/>
    <w:rsid w:val="00644BB7"/>
    <w:rsid w:val="0064519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495"/>
    <w:rsid w:val="00654D38"/>
    <w:rsid w:val="006550CA"/>
    <w:rsid w:val="00655329"/>
    <w:rsid w:val="0065540E"/>
    <w:rsid w:val="00655E3F"/>
    <w:rsid w:val="00655E9A"/>
    <w:rsid w:val="00656E52"/>
    <w:rsid w:val="006571D5"/>
    <w:rsid w:val="00657872"/>
    <w:rsid w:val="00657982"/>
    <w:rsid w:val="0066056B"/>
    <w:rsid w:val="00660711"/>
    <w:rsid w:val="00660E53"/>
    <w:rsid w:val="006615D5"/>
    <w:rsid w:val="006620C6"/>
    <w:rsid w:val="006620F0"/>
    <w:rsid w:val="0066215F"/>
    <w:rsid w:val="00662898"/>
    <w:rsid w:val="0066332B"/>
    <w:rsid w:val="00663525"/>
    <w:rsid w:val="00663A53"/>
    <w:rsid w:val="00663CCF"/>
    <w:rsid w:val="00664016"/>
    <w:rsid w:val="006642E8"/>
    <w:rsid w:val="00664586"/>
    <w:rsid w:val="00664760"/>
    <w:rsid w:val="006648DC"/>
    <w:rsid w:val="00664F63"/>
    <w:rsid w:val="00665407"/>
    <w:rsid w:val="00665615"/>
    <w:rsid w:val="00665A89"/>
    <w:rsid w:val="00665CE4"/>
    <w:rsid w:val="00666146"/>
    <w:rsid w:val="00666A96"/>
    <w:rsid w:val="00667830"/>
    <w:rsid w:val="00670ACD"/>
    <w:rsid w:val="00670B17"/>
    <w:rsid w:val="0067149B"/>
    <w:rsid w:val="006716FF"/>
    <w:rsid w:val="006720E6"/>
    <w:rsid w:val="0067234D"/>
    <w:rsid w:val="00672695"/>
    <w:rsid w:val="00673459"/>
    <w:rsid w:val="00673628"/>
    <w:rsid w:val="00673679"/>
    <w:rsid w:val="0067469C"/>
    <w:rsid w:val="00674831"/>
    <w:rsid w:val="0067509B"/>
    <w:rsid w:val="00675183"/>
    <w:rsid w:val="0067581E"/>
    <w:rsid w:val="00675C0D"/>
    <w:rsid w:val="00675EE0"/>
    <w:rsid w:val="00676512"/>
    <w:rsid w:val="006768B6"/>
    <w:rsid w:val="00676A2B"/>
    <w:rsid w:val="00676B64"/>
    <w:rsid w:val="00676BBE"/>
    <w:rsid w:val="00677878"/>
    <w:rsid w:val="00677EB3"/>
    <w:rsid w:val="00680135"/>
    <w:rsid w:val="00680436"/>
    <w:rsid w:val="00680442"/>
    <w:rsid w:val="006810BE"/>
    <w:rsid w:val="0068159A"/>
    <w:rsid w:val="006817DA"/>
    <w:rsid w:val="006825F7"/>
    <w:rsid w:val="00682828"/>
    <w:rsid w:val="00682B05"/>
    <w:rsid w:val="0068314F"/>
    <w:rsid w:val="00683250"/>
    <w:rsid w:val="006832F5"/>
    <w:rsid w:val="0068384D"/>
    <w:rsid w:val="006839C8"/>
    <w:rsid w:val="00684406"/>
    <w:rsid w:val="00684483"/>
    <w:rsid w:val="006847D1"/>
    <w:rsid w:val="0068548F"/>
    <w:rsid w:val="006854F3"/>
    <w:rsid w:val="00685AE4"/>
    <w:rsid w:val="0068608A"/>
    <w:rsid w:val="00686565"/>
    <w:rsid w:val="00686578"/>
    <w:rsid w:val="006865A0"/>
    <w:rsid w:val="00686C12"/>
    <w:rsid w:val="00686D1D"/>
    <w:rsid w:val="006870DA"/>
    <w:rsid w:val="006876A8"/>
    <w:rsid w:val="006878DC"/>
    <w:rsid w:val="00690881"/>
    <w:rsid w:val="006912C4"/>
    <w:rsid w:val="00691AFC"/>
    <w:rsid w:val="00691BA2"/>
    <w:rsid w:val="00691DE5"/>
    <w:rsid w:val="00693D60"/>
    <w:rsid w:val="00693D78"/>
    <w:rsid w:val="00694084"/>
    <w:rsid w:val="00694522"/>
    <w:rsid w:val="0069473A"/>
    <w:rsid w:val="00694757"/>
    <w:rsid w:val="00694CFE"/>
    <w:rsid w:val="00694FAB"/>
    <w:rsid w:val="00695294"/>
    <w:rsid w:val="006952CF"/>
    <w:rsid w:val="00695C2E"/>
    <w:rsid w:val="00695CD0"/>
    <w:rsid w:val="00695F54"/>
    <w:rsid w:val="0069661F"/>
    <w:rsid w:val="00696E5B"/>
    <w:rsid w:val="00697360"/>
    <w:rsid w:val="00697581"/>
    <w:rsid w:val="006976D6"/>
    <w:rsid w:val="006A00DD"/>
    <w:rsid w:val="006A1293"/>
    <w:rsid w:val="006A18FB"/>
    <w:rsid w:val="006A194B"/>
    <w:rsid w:val="006A1BA1"/>
    <w:rsid w:val="006A1C5E"/>
    <w:rsid w:val="006A205A"/>
    <w:rsid w:val="006A26BA"/>
    <w:rsid w:val="006A2B55"/>
    <w:rsid w:val="006A2B99"/>
    <w:rsid w:val="006A2DB8"/>
    <w:rsid w:val="006A2FB2"/>
    <w:rsid w:val="006A3008"/>
    <w:rsid w:val="006A32B3"/>
    <w:rsid w:val="006A37E2"/>
    <w:rsid w:val="006A3FF9"/>
    <w:rsid w:val="006A42DF"/>
    <w:rsid w:val="006A42FB"/>
    <w:rsid w:val="006A4915"/>
    <w:rsid w:val="006A494A"/>
    <w:rsid w:val="006A5271"/>
    <w:rsid w:val="006A53FA"/>
    <w:rsid w:val="006A5F62"/>
    <w:rsid w:val="006A64AF"/>
    <w:rsid w:val="006A64F0"/>
    <w:rsid w:val="006A68F9"/>
    <w:rsid w:val="006A790E"/>
    <w:rsid w:val="006A7B17"/>
    <w:rsid w:val="006A7D75"/>
    <w:rsid w:val="006A7E3B"/>
    <w:rsid w:val="006B0307"/>
    <w:rsid w:val="006B0B41"/>
    <w:rsid w:val="006B0F19"/>
    <w:rsid w:val="006B17EF"/>
    <w:rsid w:val="006B1C7B"/>
    <w:rsid w:val="006B1E6F"/>
    <w:rsid w:val="006B20A6"/>
    <w:rsid w:val="006B2647"/>
    <w:rsid w:val="006B3224"/>
    <w:rsid w:val="006B4095"/>
    <w:rsid w:val="006B500B"/>
    <w:rsid w:val="006B5985"/>
    <w:rsid w:val="006B5A3B"/>
    <w:rsid w:val="006B6465"/>
    <w:rsid w:val="006B663E"/>
    <w:rsid w:val="006B6658"/>
    <w:rsid w:val="006B6DE9"/>
    <w:rsid w:val="006B74A4"/>
    <w:rsid w:val="006B751A"/>
    <w:rsid w:val="006B7867"/>
    <w:rsid w:val="006C010E"/>
    <w:rsid w:val="006C0F6D"/>
    <w:rsid w:val="006C1418"/>
    <w:rsid w:val="006C16CA"/>
    <w:rsid w:val="006C18B0"/>
    <w:rsid w:val="006C1AD9"/>
    <w:rsid w:val="006C1B93"/>
    <w:rsid w:val="006C2165"/>
    <w:rsid w:val="006C261D"/>
    <w:rsid w:val="006C2EAC"/>
    <w:rsid w:val="006C30F8"/>
    <w:rsid w:val="006C33CE"/>
    <w:rsid w:val="006C391F"/>
    <w:rsid w:val="006C41EA"/>
    <w:rsid w:val="006C45FD"/>
    <w:rsid w:val="006C48A3"/>
    <w:rsid w:val="006C4A35"/>
    <w:rsid w:val="006C4C2B"/>
    <w:rsid w:val="006C4D1A"/>
    <w:rsid w:val="006C5035"/>
    <w:rsid w:val="006C514E"/>
    <w:rsid w:val="006C54D9"/>
    <w:rsid w:val="006C5574"/>
    <w:rsid w:val="006C56CB"/>
    <w:rsid w:val="006C6AA3"/>
    <w:rsid w:val="006D0040"/>
    <w:rsid w:val="006D0786"/>
    <w:rsid w:val="006D0B2C"/>
    <w:rsid w:val="006D1046"/>
    <w:rsid w:val="006D1186"/>
    <w:rsid w:val="006D1E61"/>
    <w:rsid w:val="006D2413"/>
    <w:rsid w:val="006D2549"/>
    <w:rsid w:val="006D272D"/>
    <w:rsid w:val="006D2CFF"/>
    <w:rsid w:val="006D36DA"/>
    <w:rsid w:val="006D3B1F"/>
    <w:rsid w:val="006D3D49"/>
    <w:rsid w:val="006D3FE9"/>
    <w:rsid w:val="006D4F75"/>
    <w:rsid w:val="006D5396"/>
    <w:rsid w:val="006D5571"/>
    <w:rsid w:val="006D5740"/>
    <w:rsid w:val="006D5A03"/>
    <w:rsid w:val="006D602F"/>
    <w:rsid w:val="006D6EC2"/>
    <w:rsid w:val="006D72F5"/>
    <w:rsid w:val="006D739C"/>
    <w:rsid w:val="006D7B65"/>
    <w:rsid w:val="006D7DD5"/>
    <w:rsid w:val="006D7F83"/>
    <w:rsid w:val="006E01A7"/>
    <w:rsid w:val="006E0995"/>
    <w:rsid w:val="006E121F"/>
    <w:rsid w:val="006E14FC"/>
    <w:rsid w:val="006E1EE6"/>
    <w:rsid w:val="006E23B3"/>
    <w:rsid w:val="006E2690"/>
    <w:rsid w:val="006E29DF"/>
    <w:rsid w:val="006E3CE0"/>
    <w:rsid w:val="006E4012"/>
    <w:rsid w:val="006E412D"/>
    <w:rsid w:val="006E45C7"/>
    <w:rsid w:val="006E52F0"/>
    <w:rsid w:val="006E5670"/>
    <w:rsid w:val="006E5D6D"/>
    <w:rsid w:val="006E610D"/>
    <w:rsid w:val="006E63D1"/>
    <w:rsid w:val="006E6AD4"/>
    <w:rsid w:val="006E6D64"/>
    <w:rsid w:val="006E70C0"/>
    <w:rsid w:val="006E7392"/>
    <w:rsid w:val="006E75AB"/>
    <w:rsid w:val="006E7A98"/>
    <w:rsid w:val="006E7D2F"/>
    <w:rsid w:val="006F037D"/>
    <w:rsid w:val="006F0D31"/>
    <w:rsid w:val="006F1252"/>
    <w:rsid w:val="006F2437"/>
    <w:rsid w:val="006F2792"/>
    <w:rsid w:val="006F320F"/>
    <w:rsid w:val="006F33DE"/>
    <w:rsid w:val="006F3C61"/>
    <w:rsid w:val="006F3E7E"/>
    <w:rsid w:val="006F4568"/>
    <w:rsid w:val="006F47B9"/>
    <w:rsid w:val="006F5796"/>
    <w:rsid w:val="006F5A3C"/>
    <w:rsid w:val="006F63D7"/>
    <w:rsid w:val="006F6661"/>
    <w:rsid w:val="006F6747"/>
    <w:rsid w:val="006F6D5F"/>
    <w:rsid w:val="006F701B"/>
    <w:rsid w:val="006F7020"/>
    <w:rsid w:val="006F7490"/>
    <w:rsid w:val="006F7683"/>
    <w:rsid w:val="006F7D02"/>
    <w:rsid w:val="007001DF"/>
    <w:rsid w:val="0070026D"/>
    <w:rsid w:val="00700945"/>
    <w:rsid w:val="00700DC9"/>
    <w:rsid w:val="00701698"/>
    <w:rsid w:val="00701AF6"/>
    <w:rsid w:val="00701BE1"/>
    <w:rsid w:val="00702090"/>
    <w:rsid w:val="007024C6"/>
    <w:rsid w:val="007026AF"/>
    <w:rsid w:val="0070277B"/>
    <w:rsid w:val="007027FB"/>
    <w:rsid w:val="00702B5C"/>
    <w:rsid w:val="007031D4"/>
    <w:rsid w:val="00703497"/>
    <w:rsid w:val="00704593"/>
    <w:rsid w:val="007047A2"/>
    <w:rsid w:val="00704991"/>
    <w:rsid w:val="007050D0"/>
    <w:rsid w:val="007051B3"/>
    <w:rsid w:val="007057A9"/>
    <w:rsid w:val="0070640C"/>
    <w:rsid w:val="007065F2"/>
    <w:rsid w:val="0070692C"/>
    <w:rsid w:val="00706AAE"/>
    <w:rsid w:val="00706EF0"/>
    <w:rsid w:val="00706FE8"/>
    <w:rsid w:val="007075FC"/>
    <w:rsid w:val="00707733"/>
    <w:rsid w:val="0071016B"/>
    <w:rsid w:val="00710583"/>
    <w:rsid w:val="0071070B"/>
    <w:rsid w:val="00710849"/>
    <w:rsid w:val="00710A7A"/>
    <w:rsid w:val="0071101E"/>
    <w:rsid w:val="00711069"/>
    <w:rsid w:val="007110A9"/>
    <w:rsid w:val="00711191"/>
    <w:rsid w:val="007117F2"/>
    <w:rsid w:val="00711DFC"/>
    <w:rsid w:val="00712776"/>
    <w:rsid w:val="00713489"/>
    <w:rsid w:val="0071412C"/>
    <w:rsid w:val="0071470F"/>
    <w:rsid w:val="0071544C"/>
    <w:rsid w:val="007157A4"/>
    <w:rsid w:val="00716C5E"/>
    <w:rsid w:val="0071732A"/>
    <w:rsid w:val="00717CF3"/>
    <w:rsid w:val="00717F85"/>
    <w:rsid w:val="007206E1"/>
    <w:rsid w:val="00720903"/>
    <w:rsid w:val="00720E77"/>
    <w:rsid w:val="00722D84"/>
    <w:rsid w:val="00722E9A"/>
    <w:rsid w:val="0072311D"/>
    <w:rsid w:val="0072354F"/>
    <w:rsid w:val="00723629"/>
    <w:rsid w:val="007244E4"/>
    <w:rsid w:val="00724670"/>
    <w:rsid w:val="00724C03"/>
    <w:rsid w:val="00724D12"/>
    <w:rsid w:val="007268C2"/>
    <w:rsid w:val="00726D64"/>
    <w:rsid w:val="00727F29"/>
    <w:rsid w:val="00730411"/>
    <w:rsid w:val="0073111F"/>
    <w:rsid w:val="0073158C"/>
    <w:rsid w:val="0073229B"/>
    <w:rsid w:val="00732560"/>
    <w:rsid w:val="00732AD3"/>
    <w:rsid w:val="00733442"/>
    <w:rsid w:val="00733955"/>
    <w:rsid w:val="00733976"/>
    <w:rsid w:val="00734182"/>
    <w:rsid w:val="007345D8"/>
    <w:rsid w:val="00734892"/>
    <w:rsid w:val="00734F2F"/>
    <w:rsid w:val="00735167"/>
    <w:rsid w:val="00735338"/>
    <w:rsid w:val="007354F7"/>
    <w:rsid w:val="0073559E"/>
    <w:rsid w:val="00735A00"/>
    <w:rsid w:val="00735C4F"/>
    <w:rsid w:val="00735FB0"/>
    <w:rsid w:val="00735FB9"/>
    <w:rsid w:val="007360DF"/>
    <w:rsid w:val="00736B08"/>
    <w:rsid w:val="0073731C"/>
    <w:rsid w:val="007374DC"/>
    <w:rsid w:val="00737B26"/>
    <w:rsid w:val="00737CC0"/>
    <w:rsid w:val="00737F19"/>
    <w:rsid w:val="00740525"/>
    <w:rsid w:val="00741690"/>
    <w:rsid w:val="007419F1"/>
    <w:rsid w:val="00741D7D"/>
    <w:rsid w:val="00742A41"/>
    <w:rsid w:val="00742CF2"/>
    <w:rsid w:val="00742DA1"/>
    <w:rsid w:val="0074322A"/>
    <w:rsid w:val="0074346A"/>
    <w:rsid w:val="00743627"/>
    <w:rsid w:val="007441A8"/>
    <w:rsid w:val="007441CF"/>
    <w:rsid w:val="007451CD"/>
    <w:rsid w:val="00745769"/>
    <w:rsid w:val="00745A1A"/>
    <w:rsid w:val="00745F10"/>
    <w:rsid w:val="0074620F"/>
    <w:rsid w:val="00746A29"/>
    <w:rsid w:val="007472C1"/>
    <w:rsid w:val="00747DF6"/>
    <w:rsid w:val="007501F1"/>
    <w:rsid w:val="00750839"/>
    <w:rsid w:val="0075085C"/>
    <w:rsid w:val="00750941"/>
    <w:rsid w:val="00750A55"/>
    <w:rsid w:val="00750AC0"/>
    <w:rsid w:val="00750B15"/>
    <w:rsid w:val="0075172E"/>
    <w:rsid w:val="00751BFF"/>
    <w:rsid w:val="00751C15"/>
    <w:rsid w:val="00751D12"/>
    <w:rsid w:val="00752519"/>
    <w:rsid w:val="007528B0"/>
    <w:rsid w:val="00752D9B"/>
    <w:rsid w:val="00753194"/>
    <w:rsid w:val="00753245"/>
    <w:rsid w:val="00753C03"/>
    <w:rsid w:val="00755C41"/>
    <w:rsid w:val="00755EBB"/>
    <w:rsid w:val="00755F1F"/>
    <w:rsid w:val="00756197"/>
    <w:rsid w:val="007561DC"/>
    <w:rsid w:val="0075682B"/>
    <w:rsid w:val="00756857"/>
    <w:rsid w:val="00756C87"/>
    <w:rsid w:val="007601A9"/>
    <w:rsid w:val="00760323"/>
    <w:rsid w:val="007603E3"/>
    <w:rsid w:val="00760BA6"/>
    <w:rsid w:val="0076174B"/>
    <w:rsid w:val="00761ABF"/>
    <w:rsid w:val="00762682"/>
    <w:rsid w:val="007631C0"/>
    <w:rsid w:val="00763228"/>
    <w:rsid w:val="007632A0"/>
    <w:rsid w:val="00763554"/>
    <w:rsid w:val="00764040"/>
    <w:rsid w:val="00764146"/>
    <w:rsid w:val="00766118"/>
    <w:rsid w:val="00766737"/>
    <w:rsid w:val="007668C0"/>
    <w:rsid w:val="00766AFB"/>
    <w:rsid w:val="007674AA"/>
    <w:rsid w:val="007677B9"/>
    <w:rsid w:val="00767B7B"/>
    <w:rsid w:val="00770C3E"/>
    <w:rsid w:val="00771183"/>
    <w:rsid w:val="0077158D"/>
    <w:rsid w:val="007717F9"/>
    <w:rsid w:val="007719C5"/>
    <w:rsid w:val="00771F76"/>
    <w:rsid w:val="00771FDD"/>
    <w:rsid w:val="007723FD"/>
    <w:rsid w:val="00772A29"/>
    <w:rsid w:val="00773123"/>
    <w:rsid w:val="0077334A"/>
    <w:rsid w:val="00774CB9"/>
    <w:rsid w:val="00774FA4"/>
    <w:rsid w:val="0077502C"/>
    <w:rsid w:val="0077589E"/>
    <w:rsid w:val="00775907"/>
    <w:rsid w:val="00775965"/>
    <w:rsid w:val="00775B1B"/>
    <w:rsid w:val="007765DE"/>
    <w:rsid w:val="00776637"/>
    <w:rsid w:val="00780379"/>
    <w:rsid w:val="007804C2"/>
    <w:rsid w:val="00780DA4"/>
    <w:rsid w:val="007813F8"/>
    <w:rsid w:val="00781C3A"/>
    <w:rsid w:val="007823C4"/>
    <w:rsid w:val="00782571"/>
    <w:rsid w:val="00782B59"/>
    <w:rsid w:val="00782CDC"/>
    <w:rsid w:val="00783054"/>
    <w:rsid w:val="00783690"/>
    <w:rsid w:val="00783745"/>
    <w:rsid w:val="007839BC"/>
    <w:rsid w:val="007848BA"/>
    <w:rsid w:val="00784CB5"/>
    <w:rsid w:val="00785117"/>
    <w:rsid w:val="007855B9"/>
    <w:rsid w:val="007870C5"/>
    <w:rsid w:val="0078737A"/>
    <w:rsid w:val="007873C9"/>
    <w:rsid w:val="007906DD"/>
    <w:rsid w:val="007908AA"/>
    <w:rsid w:val="00790C14"/>
    <w:rsid w:val="007914FD"/>
    <w:rsid w:val="007921BF"/>
    <w:rsid w:val="00792721"/>
    <w:rsid w:val="00792C7C"/>
    <w:rsid w:val="0079301F"/>
    <w:rsid w:val="007931F7"/>
    <w:rsid w:val="0079376D"/>
    <w:rsid w:val="0079396C"/>
    <w:rsid w:val="007939B2"/>
    <w:rsid w:val="00793CE4"/>
    <w:rsid w:val="00794027"/>
    <w:rsid w:val="0079440F"/>
    <w:rsid w:val="0079445C"/>
    <w:rsid w:val="00795334"/>
    <w:rsid w:val="00795365"/>
    <w:rsid w:val="0079574E"/>
    <w:rsid w:val="00795A26"/>
    <w:rsid w:val="00795C1B"/>
    <w:rsid w:val="007964EC"/>
    <w:rsid w:val="00796595"/>
    <w:rsid w:val="007968BD"/>
    <w:rsid w:val="007979E7"/>
    <w:rsid w:val="00797B87"/>
    <w:rsid w:val="007A000B"/>
    <w:rsid w:val="007A03D5"/>
    <w:rsid w:val="007A1046"/>
    <w:rsid w:val="007A1433"/>
    <w:rsid w:val="007A1D47"/>
    <w:rsid w:val="007A27CA"/>
    <w:rsid w:val="007A3114"/>
    <w:rsid w:val="007A364A"/>
    <w:rsid w:val="007A38DD"/>
    <w:rsid w:val="007A4063"/>
    <w:rsid w:val="007A435D"/>
    <w:rsid w:val="007A4A3D"/>
    <w:rsid w:val="007A4E79"/>
    <w:rsid w:val="007A4F62"/>
    <w:rsid w:val="007A5110"/>
    <w:rsid w:val="007A5229"/>
    <w:rsid w:val="007A53CB"/>
    <w:rsid w:val="007A5633"/>
    <w:rsid w:val="007A59E5"/>
    <w:rsid w:val="007A60D3"/>
    <w:rsid w:val="007A6417"/>
    <w:rsid w:val="007A71FB"/>
    <w:rsid w:val="007A7992"/>
    <w:rsid w:val="007A7A3A"/>
    <w:rsid w:val="007A7A92"/>
    <w:rsid w:val="007A7B16"/>
    <w:rsid w:val="007A7B56"/>
    <w:rsid w:val="007B04DD"/>
    <w:rsid w:val="007B0515"/>
    <w:rsid w:val="007B0624"/>
    <w:rsid w:val="007B1111"/>
    <w:rsid w:val="007B1156"/>
    <w:rsid w:val="007B116D"/>
    <w:rsid w:val="007B1399"/>
    <w:rsid w:val="007B13DF"/>
    <w:rsid w:val="007B1C52"/>
    <w:rsid w:val="007B1E6F"/>
    <w:rsid w:val="007B1F07"/>
    <w:rsid w:val="007B24DD"/>
    <w:rsid w:val="007B3421"/>
    <w:rsid w:val="007B3514"/>
    <w:rsid w:val="007B3841"/>
    <w:rsid w:val="007B393E"/>
    <w:rsid w:val="007B3960"/>
    <w:rsid w:val="007B3D0F"/>
    <w:rsid w:val="007B4358"/>
    <w:rsid w:val="007B5086"/>
    <w:rsid w:val="007B5996"/>
    <w:rsid w:val="007B5CC5"/>
    <w:rsid w:val="007B61B3"/>
    <w:rsid w:val="007B6B2E"/>
    <w:rsid w:val="007B7111"/>
    <w:rsid w:val="007B71FD"/>
    <w:rsid w:val="007B759D"/>
    <w:rsid w:val="007C0137"/>
    <w:rsid w:val="007C0326"/>
    <w:rsid w:val="007C04C7"/>
    <w:rsid w:val="007C1287"/>
    <w:rsid w:val="007C1341"/>
    <w:rsid w:val="007C14D4"/>
    <w:rsid w:val="007C159A"/>
    <w:rsid w:val="007C202C"/>
    <w:rsid w:val="007C2F08"/>
    <w:rsid w:val="007C2F71"/>
    <w:rsid w:val="007C33D8"/>
    <w:rsid w:val="007C40FB"/>
    <w:rsid w:val="007C4251"/>
    <w:rsid w:val="007C476B"/>
    <w:rsid w:val="007C4C61"/>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229"/>
    <w:rsid w:val="007D149C"/>
    <w:rsid w:val="007D19AA"/>
    <w:rsid w:val="007D221C"/>
    <w:rsid w:val="007D2270"/>
    <w:rsid w:val="007D313F"/>
    <w:rsid w:val="007D3166"/>
    <w:rsid w:val="007D3A11"/>
    <w:rsid w:val="007D3B40"/>
    <w:rsid w:val="007D404C"/>
    <w:rsid w:val="007D45D0"/>
    <w:rsid w:val="007D47C9"/>
    <w:rsid w:val="007D4E3C"/>
    <w:rsid w:val="007D52B1"/>
    <w:rsid w:val="007D66DB"/>
    <w:rsid w:val="007D6889"/>
    <w:rsid w:val="007D6E3D"/>
    <w:rsid w:val="007D70EE"/>
    <w:rsid w:val="007D7102"/>
    <w:rsid w:val="007D75AE"/>
    <w:rsid w:val="007D7BA7"/>
    <w:rsid w:val="007D7C5A"/>
    <w:rsid w:val="007D7CBB"/>
    <w:rsid w:val="007D7F33"/>
    <w:rsid w:val="007E03FE"/>
    <w:rsid w:val="007E0758"/>
    <w:rsid w:val="007E1190"/>
    <w:rsid w:val="007E17C3"/>
    <w:rsid w:val="007E1B9E"/>
    <w:rsid w:val="007E1E2F"/>
    <w:rsid w:val="007E26A0"/>
    <w:rsid w:val="007E2810"/>
    <w:rsid w:val="007E2B5D"/>
    <w:rsid w:val="007E31D1"/>
    <w:rsid w:val="007E3512"/>
    <w:rsid w:val="007E4730"/>
    <w:rsid w:val="007E490F"/>
    <w:rsid w:val="007E4A09"/>
    <w:rsid w:val="007E4EB4"/>
    <w:rsid w:val="007E4FA4"/>
    <w:rsid w:val="007E5802"/>
    <w:rsid w:val="007E58E0"/>
    <w:rsid w:val="007E6416"/>
    <w:rsid w:val="007E6857"/>
    <w:rsid w:val="007E689C"/>
    <w:rsid w:val="007E6B50"/>
    <w:rsid w:val="007E7840"/>
    <w:rsid w:val="007E7A41"/>
    <w:rsid w:val="007F0444"/>
    <w:rsid w:val="007F0A86"/>
    <w:rsid w:val="007F13C2"/>
    <w:rsid w:val="007F3910"/>
    <w:rsid w:val="007F3D26"/>
    <w:rsid w:val="007F4002"/>
    <w:rsid w:val="007F417A"/>
    <w:rsid w:val="007F4652"/>
    <w:rsid w:val="007F466A"/>
    <w:rsid w:val="007F4C75"/>
    <w:rsid w:val="007F4E62"/>
    <w:rsid w:val="007F5B95"/>
    <w:rsid w:val="007F5DBD"/>
    <w:rsid w:val="007F64BE"/>
    <w:rsid w:val="007F6739"/>
    <w:rsid w:val="007F6E36"/>
    <w:rsid w:val="007F73A7"/>
    <w:rsid w:val="007F75EA"/>
    <w:rsid w:val="007F76B3"/>
    <w:rsid w:val="00801C63"/>
    <w:rsid w:val="00802639"/>
    <w:rsid w:val="0080272F"/>
    <w:rsid w:val="008036F2"/>
    <w:rsid w:val="008038A3"/>
    <w:rsid w:val="00804386"/>
    <w:rsid w:val="00804602"/>
    <w:rsid w:val="00804CAE"/>
    <w:rsid w:val="00804CFB"/>
    <w:rsid w:val="00804EFA"/>
    <w:rsid w:val="0080586A"/>
    <w:rsid w:val="00806045"/>
    <w:rsid w:val="00806512"/>
    <w:rsid w:val="00806E97"/>
    <w:rsid w:val="0080728F"/>
    <w:rsid w:val="00807FA8"/>
    <w:rsid w:val="008104EE"/>
    <w:rsid w:val="008108CF"/>
    <w:rsid w:val="0081107B"/>
    <w:rsid w:val="00811A17"/>
    <w:rsid w:val="008122FF"/>
    <w:rsid w:val="00812B37"/>
    <w:rsid w:val="00812FB5"/>
    <w:rsid w:val="00812FE5"/>
    <w:rsid w:val="00813354"/>
    <w:rsid w:val="00813913"/>
    <w:rsid w:val="008140C3"/>
    <w:rsid w:val="00814736"/>
    <w:rsid w:val="00814F69"/>
    <w:rsid w:val="0081552D"/>
    <w:rsid w:val="00815C02"/>
    <w:rsid w:val="00815D01"/>
    <w:rsid w:val="00816638"/>
    <w:rsid w:val="0081690B"/>
    <w:rsid w:val="0081700B"/>
    <w:rsid w:val="00817180"/>
    <w:rsid w:val="00817287"/>
    <w:rsid w:val="008174B0"/>
    <w:rsid w:val="00817A0C"/>
    <w:rsid w:val="00817B41"/>
    <w:rsid w:val="0082026C"/>
    <w:rsid w:val="0082066C"/>
    <w:rsid w:val="00820B4A"/>
    <w:rsid w:val="0082146E"/>
    <w:rsid w:val="00821C6A"/>
    <w:rsid w:val="00821E0B"/>
    <w:rsid w:val="00821E2B"/>
    <w:rsid w:val="008221B6"/>
    <w:rsid w:val="00822436"/>
    <w:rsid w:val="008231D4"/>
    <w:rsid w:val="00823293"/>
    <w:rsid w:val="00823AEC"/>
    <w:rsid w:val="00823DD3"/>
    <w:rsid w:val="008259BC"/>
    <w:rsid w:val="00825A8E"/>
    <w:rsid w:val="00825B3F"/>
    <w:rsid w:val="008265F4"/>
    <w:rsid w:val="008269AB"/>
    <w:rsid w:val="0082778A"/>
    <w:rsid w:val="00827926"/>
    <w:rsid w:val="008279C8"/>
    <w:rsid w:val="00827B61"/>
    <w:rsid w:val="00827E97"/>
    <w:rsid w:val="00827F99"/>
    <w:rsid w:val="00831C11"/>
    <w:rsid w:val="008320B4"/>
    <w:rsid w:val="00832464"/>
    <w:rsid w:val="00832652"/>
    <w:rsid w:val="008326C7"/>
    <w:rsid w:val="0083292B"/>
    <w:rsid w:val="008330AD"/>
    <w:rsid w:val="008334F8"/>
    <w:rsid w:val="00833F83"/>
    <w:rsid w:val="00834188"/>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105"/>
    <w:rsid w:val="00842408"/>
    <w:rsid w:val="008425F4"/>
    <w:rsid w:val="00842924"/>
    <w:rsid w:val="00844955"/>
    <w:rsid w:val="00844DBB"/>
    <w:rsid w:val="00845638"/>
    <w:rsid w:val="00845650"/>
    <w:rsid w:val="00845E3E"/>
    <w:rsid w:val="0084695F"/>
    <w:rsid w:val="00846F70"/>
    <w:rsid w:val="008477A1"/>
    <w:rsid w:val="00847C92"/>
    <w:rsid w:val="0085068A"/>
    <w:rsid w:val="0085083F"/>
    <w:rsid w:val="00850AFF"/>
    <w:rsid w:val="00850E58"/>
    <w:rsid w:val="00851AC6"/>
    <w:rsid w:val="00851EC1"/>
    <w:rsid w:val="0085258A"/>
    <w:rsid w:val="00852B02"/>
    <w:rsid w:val="00853B89"/>
    <w:rsid w:val="00853CA0"/>
    <w:rsid w:val="00853F43"/>
    <w:rsid w:val="00854167"/>
    <w:rsid w:val="00854221"/>
    <w:rsid w:val="00854225"/>
    <w:rsid w:val="00854390"/>
    <w:rsid w:val="0085458E"/>
    <w:rsid w:val="008545C7"/>
    <w:rsid w:val="0085461E"/>
    <w:rsid w:val="008553E4"/>
    <w:rsid w:val="00855452"/>
    <w:rsid w:val="0085569C"/>
    <w:rsid w:val="008567BC"/>
    <w:rsid w:val="00856916"/>
    <w:rsid w:val="00856CDB"/>
    <w:rsid w:val="00857382"/>
    <w:rsid w:val="00857884"/>
    <w:rsid w:val="00860CF9"/>
    <w:rsid w:val="00860D31"/>
    <w:rsid w:val="008610A0"/>
    <w:rsid w:val="00861149"/>
    <w:rsid w:val="00861691"/>
    <w:rsid w:val="0086171A"/>
    <w:rsid w:val="008617E8"/>
    <w:rsid w:val="008618DA"/>
    <w:rsid w:val="00861AA8"/>
    <w:rsid w:val="00861B94"/>
    <w:rsid w:val="008625FE"/>
    <w:rsid w:val="00862DB0"/>
    <w:rsid w:val="00863A84"/>
    <w:rsid w:val="00863DEE"/>
    <w:rsid w:val="00864F21"/>
    <w:rsid w:val="0086515B"/>
    <w:rsid w:val="00865537"/>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5B1"/>
    <w:rsid w:val="008755B6"/>
    <w:rsid w:val="00875A49"/>
    <w:rsid w:val="00876249"/>
    <w:rsid w:val="0087685C"/>
    <w:rsid w:val="00877D48"/>
    <w:rsid w:val="00877DCA"/>
    <w:rsid w:val="008810AD"/>
    <w:rsid w:val="00881D45"/>
    <w:rsid w:val="00882305"/>
    <w:rsid w:val="00882768"/>
    <w:rsid w:val="00882E04"/>
    <w:rsid w:val="00883B14"/>
    <w:rsid w:val="00884048"/>
    <w:rsid w:val="008843D4"/>
    <w:rsid w:val="008844B7"/>
    <w:rsid w:val="00884B49"/>
    <w:rsid w:val="00884C77"/>
    <w:rsid w:val="0088542C"/>
    <w:rsid w:val="00885478"/>
    <w:rsid w:val="008858A7"/>
    <w:rsid w:val="00885BEE"/>
    <w:rsid w:val="00886155"/>
    <w:rsid w:val="008861C2"/>
    <w:rsid w:val="00886ADE"/>
    <w:rsid w:val="0088745E"/>
    <w:rsid w:val="00890965"/>
    <w:rsid w:val="00891CC7"/>
    <w:rsid w:val="00892D5E"/>
    <w:rsid w:val="0089430D"/>
    <w:rsid w:val="00894BAA"/>
    <w:rsid w:val="008954B8"/>
    <w:rsid w:val="008954E1"/>
    <w:rsid w:val="00895AF8"/>
    <w:rsid w:val="00895D2B"/>
    <w:rsid w:val="00896390"/>
    <w:rsid w:val="008967E8"/>
    <w:rsid w:val="008A01AA"/>
    <w:rsid w:val="008A1195"/>
    <w:rsid w:val="008A1309"/>
    <w:rsid w:val="008A1516"/>
    <w:rsid w:val="008A1710"/>
    <w:rsid w:val="008A17C6"/>
    <w:rsid w:val="008A2065"/>
    <w:rsid w:val="008A235C"/>
    <w:rsid w:val="008A261B"/>
    <w:rsid w:val="008A32A9"/>
    <w:rsid w:val="008A3AFF"/>
    <w:rsid w:val="008A3B0E"/>
    <w:rsid w:val="008A3D61"/>
    <w:rsid w:val="008A4294"/>
    <w:rsid w:val="008A49F3"/>
    <w:rsid w:val="008A59E2"/>
    <w:rsid w:val="008A6008"/>
    <w:rsid w:val="008A6183"/>
    <w:rsid w:val="008A6935"/>
    <w:rsid w:val="008A749B"/>
    <w:rsid w:val="008A78C1"/>
    <w:rsid w:val="008A7A0E"/>
    <w:rsid w:val="008B0083"/>
    <w:rsid w:val="008B071E"/>
    <w:rsid w:val="008B0AD6"/>
    <w:rsid w:val="008B13BE"/>
    <w:rsid w:val="008B14EA"/>
    <w:rsid w:val="008B15CC"/>
    <w:rsid w:val="008B1CB9"/>
    <w:rsid w:val="008B1F17"/>
    <w:rsid w:val="008B1F3D"/>
    <w:rsid w:val="008B2D8A"/>
    <w:rsid w:val="008B3081"/>
    <w:rsid w:val="008B3B01"/>
    <w:rsid w:val="008B40C4"/>
    <w:rsid w:val="008B486B"/>
    <w:rsid w:val="008B522A"/>
    <w:rsid w:val="008B5460"/>
    <w:rsid w:val="008B54DE"/>
    <w:rsid w:val="008B5A6E"/>
    <w:rsid w:val="008B6111"/>
    <w:rsid w:val="008B613D"/>
    <w:rsid w:val="008B7359"/>
    <w:rsid w:val="008C0317"/>
    <w:rsid w:val="008C07DE"/>
    <w:rsid w:val="008C0F21"/>
    <w:rsid w:val="008C1152"/>
    <w:rsid w:val="008C15F0"/>
    <w:rsid w:val="008C1B55"/>
    <w:rsid w:val="008C1D02"/>
    <w:rsid w:val="008C1DB5"/>
    <w:rsid w:val="008C25E2"/>
    <w:rsid w:val="008C2912"/>
    <w:rsid w:val="008C3EA7"/>
    <w:rsid w:val="008C4D4B"/>
    <w:rsid w:val="008C4D89"/>
    <w:rsid w:val="008C5750"/>
    <w:rsid w:val="008C5AB0"/>
    <w:rsid w:val="008C5C9F"/>
    <w:rsid w:val="008C6362"/>
    <w:rsid w:val="008C665A"/>
    <w:rsid w:val="008C6D63"/>
    <w:rsid w:val="008C6F82"/>
    <w:rsid w:val="008C71B9"/>
    <w:rsid w:val="008C740C"/>
    <w:rsid w:val="008C7CBE"/>
    <w:rsid w:val="008D07A8"/>
    <w:rsid w:val="008D0C60"/>
    <w:rsid w:val="008D10D8"/>
    <w:rsid w:val="008D1468"/>
    <w:rsid w:val="008D19CE"/>
    <w:rsid w:val="008D19D4"/>
    <w:rsid w:val="008D1FB2"/>
    <w:rsid w:val="008D20EF"/>
    <w:rsid w:val="008D26A6"/>
    <w:rsid w:val="008D2B3D"/>
    <w:rsid w:val="008D3091"/>
    <w:rsid w:val="008D3461"/>
    <w:rsid w:val="008D3B54"/>
    <w:rsid w:val="008D4454"/>
    <w:rsid w:val="008D538A"/>
    <w:rsid w:val="008D53A6"/>
    <w:rsid w:val="008D5F30"/>
    <w:rsid w:val="008D6766"/>
    <w:rsid w:val="008D6775"/>
    <w:rsid w:val="008D7410"/>
    <w:rsid w:val="008D787E"/>
    <w:rsid w:val="008D7B46"/>
    <w:rsid w:val="008D7C6A"/>
    <w:rsid w:val="008E01D3"/>
    <w:rsid w:val="008E03BA"/>
    <w:rsid w:val="008E04CB"/>
    <w:rsid w:val="008E17EE"/>
    <w:rsid w:val="008E2386"/>
    <w:rsid w:val="008E25E7"/>
    <w:rsid w:val="008E2EB6"/>
    <w:rsid w:val="008E3218"/>
    <w:rsid w:val="008E358A"/>
    <w:rsid w:val="008E38A0"/>
    <w:rsid w:val="008E4739"/>
    <w:rsid w:val="008E4988"/>
    <w:rsid w:val="008E4D24"/>
    <w:rsid w:val="008E4D3C"/>
    <w:rsid w:val="008E4FEB"/>
    <w:rsid w:val="008E5AED"/>
    <w:rsid w:val="008E6DC5"/>
    <w:rsid w:val="008E7628"/>
    <w:rsid w:val="008E7749"/>
    <w:rsid w:val="008F0101"/>
    <w:rsid w:val="008F0545"/>
    <w:rsid w:val="008F0DFC"/>
    <w:rsid w:val="008F1430"/>
    <w:rsid w:val="008F195D"/>
    <w:rsid w:val="008F2988"/>
    <w:rsid w:val="008F3084"/>
    <w:rsid w:val="008F374F"/>
    <w:rsid w:val="008F50E8"/>
    <w:rsid w:val="008F64CF"/>
    <w:rsid w:val="008F6722"/>
    <w:rsid w:val="008F68B5"/>
    <w:rsid w:val="008F6C9F"/>
    <w:rsid w:val="008F7A61"/>
    <w:rsid w:val="009000CE"/>
    <w:rsid w:val="00900749"/>
    <w:rsid w:val="009008C3"/>
    <w:rsid w:val="009009C0"/>
    <w:rsid w:val="0090122A"/>
    <w:rsid w:val="009018B6"/>
    <w:rsid w:val="00901A30"/>
    <w:rsid w:val="00901CFA"/>
    <w:rsid w:val="00901F98"/>
    <w:rsid w:val="0090221C"/>
    <w:rsid w:val="009022AF"/>
    <w:rsid w:val="00902BCF"/>
    <w:rsid w:val="009039F9"/>
    <w:rsid w:val="009040A4"/>
    <w:rsid w:val="00904675"/>
    <w:rsid w:val="00904A3A"/>
    <w:rsid w:val="00904B80"/>
    <w:rsid w:val="00904CB7"/>
    <w:rsid w:val="00904CBF"/>
    <w:rsid w:val="00905A2D"/>
    <w:rsid w:val="00905CE8"/>
    <w:rsid w:val="00905DA4"/>
    <w:rsid w:val="0090646A"/>
    <w:rsid w:val="0090647F"/>
    <w:rsid w:val="00907EF3"/>
    <w:rsid w:val="009103BA"/>
    <w:rsid w:val="0091060A"/>
    <w:rsid w:val="009114AC"/>
    <w:rsid w:val="00911DD8"/>
    <w:rsid w:val="00911E19"/>
    <w:rsid w:val="00912036"/>
    <w:rsid w:val="009121CC"/>
    <w:rsid w:val="009121CD"/>
    <w:rsid w:val="0091328F"/>
    <w:rsid w:val="0091399F"/>
    <w:rsid w:val="00913C61"/>
    <w:rsid w:val="00914092"/>
    <w:rsid w:val="009153C6"/>
    <w:rsid w:val="009157B0"/>
    <w:rsid w:val="00915876"/>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3ABD"/>
    <w:rsid w:val="00924029"/>
    <w:rsid w:val="00924951"/>
    <w:rsid w:val="00924D06"/>
    <w:rsid w:val="00924FC1"/>
    <w:rsid w:val="009253F4"/>
    <w:rsid w:val="009257D9"/>
    <w:rsid w:val="00925EF3"/>
    <w:rsid w:val="009269AA"/>
    <w:rsid w:val="009275AC"/>
    <w:rsid w:val="00927737"/>
    <w:rsid w:val="0093025F"/>
    <w:rsid w:val="009305AF"/>
    <w:rsid w:val="00930C88"/>
    <w:rsid w:val="009312C5"/>
    <w:rsid w:val="00931BF9"/>
    <w:rsid w:val="0093220A"/>
    <w:rsid w:val="00932312"/>
    <w:rsid w:val="009325F9"/>
    <w:rsid w:val="009326DA"/>
    <w:rsid w:val="0093319A"/>
    <w:rsid w:val="00933CCF"/>
    <w:rsid w:val="009342A0"/>
    <w:rsid w:val="00934E54"/>
    <w:rsid w:val="0093576E"/>
    <w:rsid w:val="0093578E"/>
    <w:rsid w:val="00935BEE"/>
    <w:rsid w:val="00936418"/>
    <w:rsid w:val="00937080"/>
    <w:rsid w:val="009373E1"/>
    <w:rsid w:val="00937856"/>
    <w:rsid w:val="0094001E"/>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4E40"/>
    <w:rsid w:val="0094661D"/>
    <w:rsid w:val="00946A33"/>
    <w:rsid w:val="00946A8E"/>
    <w:rsid w:val="009470B2"/>
    <w:rsid w:val="00947569"/>
    <w:rsid w:val="0094767E"/>
    <w:rsid w:val="00947860"/>
    <w:rsid w:val="009501B4"/>
    <w:rsid w:val="009501F6"/>
    <w:rsid w:val="0095038D"/>
    <w:rsid w:val="009508A1"/>
    <w:rsid w:val="00950AFB"/>
    <w:rsid w:val="00950BC7"/>
    <w:rsid w:val="00950D37"/>
    <w:rsid w:val="00951380"/>
    <w:rsid w:val="00951489"/>
    <w:rsid w:val="00951B13"/>
    <w:rsid w:val="0095261C"/>
    <w:rsid w:val="009531F2"/>
    <w:rsid w:val="00955220"/>
    <w:rsid w:val="00955A51"/>
    <w:rsid w:val="00955A8B"/>
    <w:rsid w:val="00955EE0"/>
    <w:rsid w:val="00955F56"/>
    <w:rsid w:val="00956A0F"/>
    <w:rsid w:val="00956E0D"/>
    <w:rsid w:val="009574F9"/>
    <w:rsid w:val="00957933"/>
    <w:rsid w:val="00957BCE"/>
    <w:rsid w:val="009602D9"/>
    <w:rsid w:val="009605A5"/>
    <w:rsid w:val="00960A2F"/>
    <w:rsid w:val="009614DC"/>
    <w:rsid w:val="00962A55"/>
    <w:rsid w:val="00962D0F"/>
    <w:rsid w:val="00963192"/>
    <w:rsid w:val="00963D03"/>
    <w:rsid w:val="00964055"/>
    <w:rsid w:val="00964858"/>
    <w:rsid w:val="00965186"/>
    <w:rsid w:val="009651EA"/>
    <w:rsid w:val="009653CD"/>
    <w:rsid w:val="00965A1B"/>
    <w:rsid w:val="00965F3F"/>
    <w:rsid w:val="00966687"/>
    <w:rsid w:val="009667DC"/>
    <w:rsid w:val="009667F6"/>
    <w:rsid w:val="0096725D"/>
    <w:rsid w:val="00970BDA"/>
    <w:rsid w:val="00971C23"/>
    <w:rsid w:val="00972187"/>
    <w:rsid w:val="00972238"/>
    <w:rsid w:val="009724FF"/>
    <w:rsid w:val="0097254F"/>
    <w:rsid w:val="009726AE"/>
    <w:rsid w:val="009728D5"/>
    <w:rsid w:val="00972CCA"/>
    <w:rsid w:val="00972E94"/>
    <w:rsid w:val="009736E9"/>
    <w:rsid w:val="0097374B"/>
    <w:rsid w:val="00974A79"/>
    <w:rsid w:val="009755AD"/>
    <w:rsid w:val="0097629E"/>
    <w:rsid w:val="0097630F"/>
    <w:rsid w:val="00976673"/>
    <w:rsid w:val="00976928"/>
    <w:rsid w:val="00976F89"/>
    <w:rsid w:val="0097764F"/>
    <w:rsid w:val="00977A5A"/>
    <w:rsid w:val="00977E0A"/>
    <w:rsid w:val="009800DC"/>
    <w:rsid w:val="00980277"/>
    <w:rsid w:val="00980824"/>
    <w:rsid w:val="00980E56"/>
    <w:rsid w:val="009815BC"/>
    <w:rsid w:val="009818F0"/>
    <w:rsid w:val="00981DF1"/>
    <w:rsid w:val="009827C9"/>
    <w:rsid w:val="00983053"/>
    <w:rsid w:val="0098310E"/>
    <w:rsid w:val="00983401"/>
    <w:rsid w:val="00983C4E"/>
    <w:rsid w:val="00984041"/>
    <w:rsid w:val="00985086"/>
    <w:rsid w:val="009852B3"/>
    <w:rsid w:val="00985382"/>
    <w:rsid w:val="0098548B"/>
    <w:rsid w:val="00985AE5"/>
    <w:rsid w:val="00985B44"/>
    <w:rsid w:val="00985C7B"/>
    <w:rsid w:val="00985DDC"/>
    <w:rsid w:val="009868F2"/>
    <w:rsid w:val="00986BDA"/>
    <w:rsid w:val="009875AB"/>
    <w:rsid w:val="00987E6D"/>
    <w:rsid w:val="00990010"/>
    <w:rsid w:val="00990134"/>
    <w:rsid w:val="00991368"/>
    <w:rsid w:val="009919F5"/>
    <w:rsid w:val="00991AF3"/>
    <w:rsid w:val="00991F96"/>
    <w:rsid w:val="00992264"/>
    <w:rsid w:val="0099269A"/>
    <w:rsid w:val="00992BE3"/>
    <w:rsid w:val="00992E5B"/>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2259"/>
    <w:rsid w:val="009A37B3"/>
    <w:rsid w:val="009A3A79"/>
    <w:rsid w:val="009A3C36"/>
    <w:rsid w:val="009A40E6"/>
    <w:rsid w:val="009A4109"/>
    <w:rsid w:val="009A567D"/>
    <w:rsid w:val="009A6679"/>
    <w:rsid w:val="009A6BBA"/>
    <w:rsid w:val="009A7071"/>
    <w:rsid w:val="009A7A64"/>
    <w:rsid w:val="009A7C72"/>
    <w:rsid w:val="009A7FF1"/>
    <w:rsid w:val="009B0260"/>
    <w:rsid w:val="009B03D0"/>
    <w:rsid w:val="009B0800"/>
    <w:rsid w:val="009B0DD3"/>
    <w:rsid w:val="009B1067"/>
    <w:rsid w:val="009B1235"/>
    <w:rsid w:val="009B1385"/>
    <w:rsid w:val="009B15BB"/>
    <w:rsid w:val="009B1FBC"/>
    <w:rsid w:val="009B2284"/>
    <w:rsid w:val="009B22E5"/>
    <w:rsid w:val="009B23C9"/>
    <w:rsid w:val="009B28D6"/>
    <w:rsid w:val="009B2CAA"/>
    <w:rsid w:val="009B308A"/>
    <w:rsid w:val="009B3923"/>
    <w:rsid w:val="009B3C97"/>
    <w:rsid w:val="009B402A"/>
    <w:rsid w:val="009B427A"/>
    <w:rsid w:val="009B4474"/>
    <w:rsid w:val="009B454D"/>
    <w:rsid w:val="009B584D"/>
    <w:rsid w:val="009B59ED"/>
    <w:rsid w:val="009B5A36"/>
    <w:rsid w:val="009B5E94"/>
    <w:rsid w:val="009B65BE"/>
    <w:rsid w:val="009B6BB2"/>
    <w:rsid w:val="009B708E"/>
    <w:rsid w:val="009B729F"/>
    <w:rsid w:val="009B7784"/>
    <w:rsid w:val="009B7BB6"/>
    <w:rsid w:val="009C0EC9"/>
    <w:rsid w:val="009C113F"/>
    <w:rsid w:val="009C117E"/>
    <w:rsid w:val="009C13F0"/>
    <w:rsid w:val="009C1B16"/>
    <w:rsid w:val="009C2A9F"/>
    <w:rsid w:val="009C2C2B"/>
    <w:rsid w:val="009C34B8"/>
    <w:rsid w:val="009C3F59"/>
    <w:rsid w:val="009C421A"/>
    <w:rsid w:val="009C43F5"/>
    <w:rsid w:val="009C461E"/>
    <w:rsid w:val="009C50AC"/>
    <w:rsid w:val="009C519B"/>
    <w:rsid w:val="009C5306"/>
    <w:rsid w:val="009C55CF"/>
    <w:rsid w:val="009C5639"/>
    <w:rsid w:val="009C597A"/>
    <w:rsid w:val="009C6BB7"/>
    <w:rsid w:val="009D0585"/>
    <w:rsid w:val="009D1999"/>
    <w:rsid w:val="009D282F"/>
    <w:rsid w:val="009D2FAA"/>
    <w:rsid w:val="009D442F"/>
    <w:rsid w:val="009D4B9C"/>
    <w:rsid w:val="009D5C56"/>
    <w:rsid w:val="009D5D22"/>
    <w:rsid w:val="009D6765"/>
    <w:rsid w:val="009D6A45"/>
    <w:rsid w:val="009D756E"/>
    <w:rsid w:val="009D79DD"/>
    <w:rsid w:val="009D7BC4"/>
    <w:rsid w:val="009E00FE"/>
    <w:rsid w:val="009E0645"/>
    <w:rsid w:val="009E0EEC"/>
    <w:rsid w:val="009E103E"/>
    <w:rsid w:val="009E1325"/>
    <w:rsid w:val="009E187F"/>
    <w:rsid w:val="009E2278"/>
    <w:rsid w:val="009E2930"/>
    <w:rsid w:val="009E2BBC"/>
    <w:rsid w:val="009E2C8B"/>
    <w:rsid w:val="009E308E"/>
    <w:rsid w:val="009E3707"/>
    <w:rsid w:val="009E3EB9"/>
    <w:rsid w:val="009E4EA6"/>
    <w:rsid w:val="009E52C1"/>
    <w:rsid w:val="009E5372"/>
    <w:rsid w:val="009E682A"/>
    <w:rsid w:val="009E70F7"/>
    <w:rsid w:val="009E76E1"/>
    <w:rsid w:val="009E79F3"/>
    <w:rsid w:val="009E7A1B"/>
    <w:rsid w:val="009E7AE3"/>
    <w:rsid w:val="009F10B5"/>
    <w:rsid w:val="009F1319"/>
    <w:rsid w:val="009F1626"/>
    <w:rsid w:val="009F1BEC"/>
    <w:rsid w:val="009F2008"/>
    <w:rsid w:val="009F2310"/>
    <w:rsid w:val="009F236A"/>
    <w:rsid w:val="009F27BB"/>
    <w:rsid w:val="009F3F86"/>
    <w:rsid w:val="009F4419"/>
    <w:rsid w:val="009F4B30"/>
    <w:rsid w:val="009F4E91"/>
    <w:rsid w:val="009F511B"/>
    <w:rsid w:val="009F6317"/>
    <w:rsid w:val="009F6592"/>
    <w:rsid w:val="009F6C9E"/>
    <w:rsid w:val="00A00570"/>
    <w:rsid w:val="00A01046"/>
    <w:rsid w:val="00A0138A"/>
    <w:rsid w:val="00A02B5F"/>
    <w:rsid w:val="00A03556"/>
    <w:rsid w:val="00A03557"/>
    <w:rsid w:val="00A03CC6"/>
    <w:rsid w:val="00A03DC6"/>
    <w:rsid w:val="00A052BD"/>
    <w:rsid w:val="00A05985"/>
    <w:rsid w:val="00A05B03"/>
    <w:rsid w:val="00A05FD3"/>
    <w:rsid w:val="00A067EF"/>
    <w:rsid w:val="00A06EDA"/>
    <w:rsid w:val="00A078A5"/>
    <w:rsid w:val="00A07B1A"/>
    <w:rsid w:val="00A10CCA"/>
    <w:rsid w:val="00A10D92"/>
    <w:rsid w:val="00A10FAC"/>
    <w:rsid w:val="00A131F4"/>
    <w:rsid w:val="00A138E4"/>
    <w:rsid w:val="00A139A3"/>
    <w:rsid w:val="00A13FF3"/>
    <w:rsid w:val="00A141AA"/>
    <w:rsid w:val="00A14793"/>
    <w:rsid w:val="00A149F6"/>
    <w:rsid w:val="00A14E39"/>
    <w:rsid w:val="00A1549D"/>
    <w:rsid w:val="00A1593E"/>
    <w:rsid w:val="00A1673C"/>
    <w:rsid w:val="00A167C3"/>
    <w:rsid w:val="00A16CA9"/>
    <w:rsid w:val="00A1752A"/>
    <w:rsid w:val="00A17561"/>
    <w:rsid w:val="00A17D9D"/>
    <w:rsid w:val="00A20CF6"/>
    <w:rsid w:val="00A21072"/>
    <w:rsid w:val="00A215C8"/>
    <w:rsid w:val="00A21EB3"/>
    <w:rsid w:val="00A228BF"/>
    <w:rsid w:val="00A23275"/>
    <w:rsid w:val="00A2349D"/>
    <w:rsid w:val="00A25807"/>
    <w:rsid w:val="00A25B33"/>
    <w:rsid w:val="00A25E6D"/>
    <w:rsid w:val="00A25EDB"/>
    <w:rsid w:val="00A26103"/>
    <w:rsid w:val="00A26914"/>
    <w:rsid w:val="00A26FB2"/>
    <w:rsid w:val="00A2710C"/>
    <w:rsid w:val="00A271D6"/>
    <w:rsid w:val="00A27607"/>
    <w:rsid w:val="00A27AA6"/>
    <w:rsid w:val="00A27DCE"/>
    <w:rsid w:val="00A27E6A"/>
    <w:rsid w:val="00A27FBF"/>
    <w:rsid w:val="00A27FFE"/>
    <w:rsid w:val="00A302A9"/>
    <w:rsid w:val="00A304A0"/>
    <w:rsid w:val="00A315E9"/>
    <w:rsid w:val="00A31BAC"/>
    <w:rsid w:val="00A3239D"/>
    <w:rsid w:val="00A3243B"/>
    <w:rsid w:val="00A3282B"/>
    <w:rsid w:val="00A34908"/>
    <w:rsid w:val="00A34A74"/>
    <w:rsid w:val="00A34B94"/>
    <w:rsid w:val="00A34E3D"/>
    <w:rsid w:val="00A34E7D"/>
    <w:rsid w:val="00A35408"/>
    <w:rsid w:val="00A35BDB"/>
    <w:rsid w:val="00A3606D"/>
    <w:rsid w:val="00A362DE"/>
    <w:rsid w:val="00A36323"/>
    <w:rsid w:val="00A36957"/>
    <w:rsid w:val="00A36C1D"/>
    <w:rsid w:val="00A36E3F"/>
    <w:rsid w:val="00A37799"/>
    <w:rsid w:val="00A37E27"/>
    <w:rsid w:val="00A37F47"/>
    <w:rsid w:val="00A412A2"/>
    <w:rsid w:val="00A41A09"/>
    <w:rsid w:val="00A41BCC"/>
    <w:rsid w:val="00A4329E"/>
    <w:rsid w:val="00A433AC"/>
    <w:rsid w:val="00A4360A"/>
    <w:rsid w:val="00A43B0F"/>
    <w:rsid w:val="00A43E94"/>
    <w:rsid w:val="00A44503"/>
    <w:rsid w:val="00A44608"/>
    <w:rsid w:val="00A44CE6"/>
    <w:rsid w:val="00A44D37"/>
    <w:rsid w:val="00A45A68"/>
    <w:rsid w:val="00A45AF7"/>
    <w:rsid w:val="00A463E9"/>
    <w:rsid w:val="00A47324"/>
    <w:rsid w:val="00A47E5F"/>
    <w:rsid w:val="00A47F34"/>
    <w:rsid w:val="00A502BA"/>
    <w:rsid w:val="00A50403"/>
    <w:rsid w:val="00A50726"/>
    <w:rsid w:val="00A509E2"/>
    <w:rsid w:val="00A50E4F"/>
    <w:rsid w:val="00A51193"/>
    <w:rsid w:val="00A5145A"/>
    <w:rsid w:val="00A5146F"/>
    <w:rsid w:val="00A5168A"/>
    <w:rsid w:val="00A51DEF"/>
    <w:rsid w:val="00A53B9C"/>
    <w:rsid w:val="00A53CC4"/>
    <w:rsid w:val="00A53F30"/>
    <w:rsid w:val="00A5435A"/>
    <w:rsid w:val="00A54E44"/>
    <w:rsid w:val="00A554B2"/>
    <w:rsid w:val="00A55965"/>
    <w:rsid w:val="00A5636C"/>
    <w:rsid w:val="00A5682A"/>
    <w:rsid w:val="00A56E3B"/>
    <w:rsid w:val="00A56E6D"/>
    <w:rsid w:val="00A570E5"/>
    <w:rsid w:val="00A5710F"/>
    <w:rsid w:val="00A57C4C"/>
    <w:rsid w:val="00A607B3"/>
    <w:rsid w:val="00A607B5"/>
    <w:rsid w:val="00A60989"/>
    <w:rsid w:val="00A60D99"/>
    <w:rsid w:val="00A610EF"/>
    <w:rsid w:val="00A614D0"/>
    <w:rsid w:val="00A6250C"/>
    <w:rsid w:val="00A62848"/>
    <w:rsid w:val="00A62D54"/>
    <w:rsid w:val="00A62E1D"/>
    <w:rsid w:val="00A6317B"/>
    <w:rsid w:val="00A6352F"/>
    <w:rsid w:val="00A63DFC"/>
    <w:rsid w:val="00A63EC3"/>
    <w:rsid w:val="00A6412A"/>
    <w:rsid w:val="00A6428A"/>
    <w:rsid w:val="00A64640"/>
    <w:rsid w:val="00A64AD9"/>
    <w:rsid w:val="00A65630"/>
    <w:rsid w:val="00A657BC"/>
    <w:rsid w:val="00A6585C"/>
    <w:rsid w:val="00A660C4"/>
    <w:rsid w:val="00A661C8"/>
    <w:rsid w:val="00A666DD"/>
    <w:rsid w:val="00A66D92"/>
    <w:rsid w:val="00A66DA3"/>
    <w:rsid w:val="00A66E9A"/>
    <w:rsid w:val="00A66FD8"/>
    <w:rsid w:val="00A67675"/>
    <w:rsid w:val="00A67996"/>
    <w:rsid w:val="00A7027B"/>
    <w:rsid w:val="00A70A9D"/>
    <w:rsid w:val="00A70C67"/>
    <w:rsid w:val="00A713D5"/>
    <w:rsid w:val="00A71CCA"/>
    <w:rsid w:val="00A72164"/>
    <w:rsid w:val="00A72F4B"/>
    <w:rsid w:val="00A737A7"/>
    <w:rsid w:val="00A73844"/>
    <w:rsid w:val="00A73C57"/>
    <w:rsid w:val="00A743AD"/>
    <w:rsid w:val="00A74822"/>
    <w:rsid w:val="00A74B87"/>
    <w:rsid w:val="00A75489"/>
    <w:rsid w:val="00A7630A"/>
    <w:rsid w:val="00A7672C"/>
    <w:rsid w:val="00A773CE"/>
    <w:rsid w:val="00A77412"/>
    <w:rsid w:val="00A77509"/>
    <w:rsid w:val="00A7795C"/>
    <w:rsid w:val="00A80844"/>
    <w:rsid w:val="00A80B9D"/>
    <w:rsid w:val="00A80E6C"/>
    <w:rsid w:val="00A8140A"/>
    <w:rsid w:val="00A81A27"/>
    <w:rsid w:val="00A81A34"/>
    <w:rsid w:val="00A82B9D"/>
    <w:rsid w:val="00A82D78"/>
    <w:rsid w:val="00A84469"/>
    <w:rsid w:val="00A84D10"/>
    <w:rsid w:val="00A85508"/>
    <w:rsid w:val="00A85511"/>
    <w:rsid w:val="00A85DD5"/>
    <w:rsid w:val="00A85DF1"/>
    <w:rsid w:val="00A86D16"/>
    <w:rsid w:val="00A8799C"/>
    <w:rsid w:val="00A87D85"/>
    <w:rsid w:val="00A87FE9"/>
    <w:rsid w:val="00A90652"/>
    <w:rsid w:val="00A909F2"/>
    <w:rsid w:val="00A91975"/>
    <w:rsid w:val="00A91D54"/>
    <w:rsid w:val="00A92E26"/>
    <w:rsid w:val="00A939A4"/>
    <w:rsid w:val="00A939D3"/>
    <w:rsid w:val="00A939F7"/>
    <w:rsid w:val="00A93A91"/>
    <w:rsid w:val="00A94650"/>
    <w:rsid w:val="00A94FAB"/>
    <w:rsid w:val="00A95527"/>
    <w:rsid w:val="00A95663"/>
    <w:rsid w:val="00A95871"/>
    <w:rsid w:val="00A95937"/>
    <w:rsid w:val="00A962BF"/>
    <w:rsid w:val="00A96987"/>
    <w:rsid w:val="00A96FAC"/>
    <w:rsid w:val="00A97367"/>
    <w:rsid w:val="00A97CAB"/>
    <w:rsid w:val="00AA0ECE"/>
    <w:rsid w:val="00AA0F83"/>
    <w:rsid w:val="00AA1359"/>
    <w:rsid w:val="00AA2411"/>
    <w:rsid w:val="00AA2460"/>
    <w:rsid w:val="00AA2855"/>
    <w:rsid w:val="00AA3E95"/>
    <w:rsid w:val="00AA452D"/>
    <w:rsid w:val="00AA4A3F"/>
    <w:rsid w:val="00AA4ADF"/>
    <w:rsid w:val="00AA4B26"/>
    <w:rsid w:val="00AA4E8C"/>
    <w:rsid w:val="00AA507E"/>
    <w:rsid w:val="00AA5C77"/>
    <w:rsid w:val="00AA5CFB"/>
    <w:rsid w:val="00AA64C9"/>
    <w:rsid w:val="00AA6553"/>
    <w:rsid w:val="00AA6989"/>
    <w:rsid w:val="00AA7187"/>
    <w:rsid w:val="00AB0504"/>
    <w:rsid w:val="00AB0752"/>
    <w:rsid w:val="00AB098B"/>
    <w:rsid w:val="00AB0B13"/>
    <w:rsid w:val="00AB182B"/>
    <w:rsid w:val="00AB1BF0"/>
    <w:rsid w:val="00AB2013"/>
    <w:rsid w:val="00AB3660"/>
    <w:rsid w:val="00AB3724"/>
    <w:rsid w:val="00AB37E2"/>
    <w:rsid w:val="00AB395C"/>
    <w:rsid w:val="00AB56AA"/>
    <w:rsid w:val="00AB6379"/>
    <w:rsid w:val="00AB6EC3"/>
    <w:rsid w:val="00AB6FA9"/>
    <w:rsid w:val="00AB7769"/>
    <w:rsid w:val="00AB77E6"/>
    <w:rsid w:val="00AB7E39"/>
    <w:rsid w:val="00AC0053"/>
    <w:rsid w:val="00AC022A"/>
    <w:rsid w:val="00AC065A"/>
    <w:rsid w:val="00AC0DF6"/>
    <w:rsid w:val="00AC0FFE"/>
    <w:rsid w:val="00AC126D"/>
    <w:rsid w:val="00AC1538"/>
    <w:rsid w:val="00AC2570"/>
    <w:rsid w:val="00AC25A6"/>
    <w:rsid w:val="00AC2808"/>
    <w:rsid w:val="00AC2F4B"/>
    <w:rsid w:val="00AC3DF0"/>
    <w:rsid w:val="00AC3F64"/>
    <w:rsid w:val="00AC4C05"/>
    <w:rsid w:val="00AC4CF9"/>
    <w:rsid w:val="00AC4EEA"/>
    <w:rsid w:val="00AC50AE"/>
    <w:rsid w:val="00AC528F"/>
    <w:rsid w:val="00AC5EB5"/>
    <w:rsid w:val="00AC608A"/>
    <w:rsid w:val="00AC6AE6"/>
    <w:rsid w:val="00AC6C84"/>
    <w:rsid w:val="00AC6DC6"/>
    <w:rsid w:val="00AC7A66"/>
    <w:rsid w:val="00AC7EEE"/>
    <w:rsid w:val="00AD0401"/>
    <w:rsid w:val="00AD07CE"/>
    <w:rsid w:val="00AD0990"/>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C5E"/>
    <w:rsid w:val="00AD6523"/>
    <w:rsid w:val="00AD655B"/>
    <w:rsid w:val="00AD6959"/>
    <w:rsid w:val="00AD72AB"/>
    <w:rsid w:val="00AE0A21"/>
    <w:rsid w:val="00AE0D09"/>
    <w:rsid w:val="00AE0E16"/>
    <w:rsid w:val="00AE0F1D"/>
    <w:rsid w:val="00AE1115"/>
    <w:rsid w:val="00AE13F7"/>
    <w:rsid w:val="00AE2477"/>
    <w:rsid w:val="00AE2531"/>
    <w:rsid w:val="00AE31D5"/>
    <w:rsid w:val="00AE366D"/>
    <w:rsid w:val="00AE3967"/>
    <w:rsid w:val="00AE4704"/>
    <w:rsid w:val="00AE4EB6"/>
    <w:rsid w:val="00AE6D12"/>
    <w:rsid w:val="00AE7101"/>
    <w:rsid w:val="00AE725F"/>
    <w:rsid w:val="00AE7A86"/>
    <w:rsid w:val="00AF1346"/>
    <w:rsid w:val="00AF19A6"/>
    <w:rsid w:val="00AF219E"/>
    <w:rsid w:val="00AF21D7"/>
    <w:rsid w:val="00AF25E8"/>
    <w:rsid w:val="00AF2C5F"/>
    <w:rsid w:val="00AF2C6B"/>
    <w:rsid w:val="00AF2CA8"/>
    <w:rsid w:val="00AF2EF2"/>
    <w:rsid w:val="00AF3190"/>
    <w:rsid w:val="00AF32A8"/>
    <w:rsid w:val="00AF36EB"/>
    <w:rsid w:val="00AF3DDF"/>
    <w:rsid w:val="00AF3ECC"/>
    <w:rsid w:val="00AF4EF3"/>
    <w:rsid w:val="00AF4F75"/>
    <w:rsid w:val="00AF50F8"/>
    <w:rsid w:val="00AF58C5"/>
    <w:rsid w:val="00AF5B0E"/>
    <w:rsid w:val="00AF5EC6"/>
    <w:rsid w:val="00AF5FE6"/>
    <w:rsid w:val="00AF6EED"/>
    <w:rsid w:val="00AF6F9F"/>
    <w:rsid w:val="00B00095"/>
    <w:rsid w:val="00B0055A"/>
    <w:rsid w:val="00B00927"/>
    <w:rsid w:val="00B0101B"/>
    <w:rsid w:val="00B01387"/>
    <w:rsid w:val="00B01E69"/>
    <w:rsid w:val="00B02004"/>
    <w:rsid w:val="00B026CD"/>
    <w:rsid w:val="00B02976"/>
    <w:rsid w:val="00B03138"/>
    <w:rsid w:val="00B03B43"/>
    <w:rsid w:val="00B04789"/>
    <w:rsid w:val="00B05158"/>
    <w:rsid w:val="00B057AE"/>
    <w:rsid w:val="00B06069"/>
    <w:rsid w:val="00B063C8"/>
    <w:rsid w:val="00B0742A"/>
    <w:rsid w:val="00B07704"/>
    <w:rsid w:val="00B07BAD"/>
    <w:rsid w:val="00B07C14"/>
    <w:rsid w:val="00B107FC"/>
    <w:rsid w:val="00B1084D"/>
    <w:rsid w:val="00B116A9"/>
    <w:rsid w:val="00B1282F"/>
    <w:rsid w:val="00B12E3A"/>
    <w:rsid w:val="00B12E7A"/>
    <w:rsid w:val="00B13920"/>
    <w:rsid w:val="00B13930"/>
    <w:rsid w:val="00B14B8C"/>
    <w:rsid w:val="00B15654"/>
    <w:rsid w:val="00B15FC1"/>
    <w:rsid w:val="00B168A4"/>
    <w:rsid w:val="00B17195"/>
    <w:rsid w:val="00B175FE"/>
    <w:rsid w:val="00B17E3F"/>
    <w:rsid w:val="00B17F41"/>
    <w:rsid w:val="00B20081"/>
    <w:rsid w:val="00B203CB"/>
    <w:rsid w:val="00B21613"/>
    <w:rsid w:val="00B22017"/>
    <w:rsid w:val="00B226E2"/>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729B"/>
    <w:rsid w:val="00B27500"/>
    <w:rsid w:val="00B277B6"/>
    <w:rsid w:val="00B27BC3"/>
    <w:rsid w:val="00B30028"/>
    <w:rsid w:val="00B31713"/>
    <w:rsid w:val="00B31D25"/>
    <w:rsid w:val="00B31F42"/>
    <w:rsid w:val="00B3241D"/>
    <w:rsid w:val="00B327ED"/>
    <w:rsid w:val="00B32D35"/>
    <w:rsid w:val="00B32F7E"/>
    <w:rsid w:val="00B33462"/>
    <w:rsid w:val="00B3362B"/>
    <w:rsid w:val="00B3376A"/>
    <w:rsid w:val="00B33DFF"/>
    <w:rsid w:val="00B3431A"/>
    <w:rsid w:val="00B349C7"/>
    <w:rsid w:val="00B34C03"/>
    <w:rsid w:val="00B34C74"/>
    <w:rsid w:val="00B358DC"/>
    <w:rsid w:val="00B3635C"/>
    <w:rsid w:val="00B36392"/>
    <w:rsid w:val="00B372BE"/>
    <w:rsid w:val="00B37473"/>
    <w:rsid w:val="00B378D8"/>
    <w:rsid w:val="00B405AA"/>
    <w:rsid w:val="00B4073D"/>
    <w:rsid w:val="00B4165C"/>
    <w:rsid w:val="00B42341"/>
    <w:rsid w:val="00B425EA"/>
    <w:rsid w:val="00B428A7"/>
    <w:rsid w:val="00B42AF9"/>
    <w:rsid w:val="00B42E3F"/>
    <w:rsid w:val="00B43E4E"/>
    <w:rsid w:val="00B44276"/>
    <w:rsid w:val="00B44C22"/>
    <w:rsid w:val="00B44F1D"/>
    <w:rsid w:val="00B45443"/>
    <w:rsid w:val="00B4557C"/>
    <w:rsid w:val="00B45DB3"/>
    <w:rsid w:val="00B4685D"/>
    <w:rsid w:val="00B4765F"/>
    <w:rsid w:val="00B47C6B"/>
    <w:rsid w:val="00B47D4C"/>
    <w:rsid w:val="00B47EFC"/>
    <w:rsid w:val="00B50355"/>
    <w:rsid w:val="00B50F20"/>
    <w:rsid w:val="00B516CA"/>
    <w:rsid w:val="00B5238B"/>
    <w:rsid w:val="00B524F0"/>
    <w:rsid w:val="00B52B87"/>
    <w:rsid w:val="00B532EF"/>
    <w:rsid w:val="00B543E0"/>
    <w:rsid w:val="00B54478"/>
    <w:rsid w:val="00B544F3"/>
    <w:rsid w:val="00B545CD"/>
    <w:rsid w:val="00B550D8"/>
    <w:rsid w:val="00B55299"/>
    <w:rsid w:val="00B552E6"/>
    <w:rsid w:val="00B5537C"/>
    <w:rsid w:val="00B56C5A"/>
    <w:rsid w:val="00B56D45"/>
    <w:rsid w:val="00B57222"/>
    <w:rsid w:val="00B574DA"/>
    <w:rsid w:val="00B57ACE"/>
    <w:rsid w:val="00B57AFD"/>
    <w:rsid w:val="00B6076D"/>
    <w:rsid w:val="00B60F4B"/>
    <w:rsid w:val="00B61121"/>
    <w:rsid w:val="00B61292"/>
    <w:rsid w:val="00B6137C"/>
    <w:rsid w:val="00B61532"/>
    <w:rsid w:val="00B6169A"/>
    <w:rsid w:val="00B61B50"/>
    <w:rsid w:val="00B6210C"/>
    <w:rsid w:val="00B62D3C"/>
    <w:rsid w:val="00B62EED"/>
    <w:rsid w:val="00B6307E"/>
    <w:rsid w:val="00B636B8"/>
    <w:rsid w:val="00B63C18"/>
    <w:rsid w:val="00B644D0"/>
    <w:rsid w:val="00B64A90"/>
    <w:rsid w:val="00B65A84"/>
    <w:rsid w:val="00B662C8"/>
    <w:rsid w:val="00B67237"/>
    <w:rsid w:val="00B67537"/>
    <w:rsid w:val="00B6772D"/>
    <w:rsid w:val="00B678F2"/>
    <w:rsid w:val="00B67C27"/>
    <w:rsid w:val="00B70036"/>
    <w:rsid w:val="00B700D7"/>
    <w:rsid w:val="00B705CE"/>
    <w:rsid w:val="00B70D32"/>
    <w:rsid w:val="00B70D88"/>
    <w:rsid w:val="00B70EC2"/>
    <w:rsid w:val="00B70EF9"/>
    <w:rsid w:val="00B7184D"/>
    <w:rsid w:val="00B718A1"/>
    <w:rsid w:val="00B719C9"/>
    <w:rsid w:val="00B71A0E"/>
    <w:rsid w:val="00B71D58"/>
    <w:rsid w:val="00B71E0E"/>
    <w:rsid w:val="00B71EBB"/>
    <w:rsid w:val="00B72054"/>
    <w:rsid w:val="00B722D6"/>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1E55"/>
    <w:rsid w:val="00B82269"/>
    <w:rsid w:val="00B8243B"/>
    <w:rsid w:val="00B8264D"/>
    <w:rsid w:val="00B827B9"/>
    <w:rsid w:val="00B82B08"/>
    <w:rsid w:val="00B82BA7"/>
    <w:rsid w:val="00B82BB7"/>
    <w:rsid w:val="00B82DDD"/>
    <w:rsid w:val="00B83056"/>
    <w:rsid w:val="00B832AF"/>
    <w:rsid w:val="00B83A47"/>
    <w:rsid w:val="00B83D3F"/>
    <w:rsid w:val="00B841D2"/>
    <w:rsid w:val="00B84EB1"/>
    <w:rsid w:val="00B851EA"/>
    <w:rsid w:val="00B85277"/>
    <w:rsid w:val="00B8559F"/>
    <w:rsid w:val="00B858FD"/>
    <w:rsid w:val="00B859DF"/>
    <w:rsid w:val="00B85B32"/>
    <w:rsid w:val="00B85BCE"/>
    <w:rsid w:val="00B86334"/>
    <w:rsid w:val="00B86978"/>
    <w:rsid w:val="00B90C4E"/>
    <w:rsid w:val="00B918EB"/>
    <w:rsid w:val="00B91DEC"/>
    <w:rsid w:val="00B9241B"/>
    <w:rsid w:val="00B92D08"/>
    <w:rsid w:val="00B93565"/>
    <w:rsid w:val="00B9396F"/>
    <w:rsid w:val="00B93CA8"/>
    <w:rsid w:val="00B94BEE"/>
    <w:rsid w:val="00B952D2"/>
    <w:rsid w:val="00B9538F"/>
    <w:rsid w:val="00B95462"/>
    <w:rsid w:val="00B95AB3"/>
    <w:rsid w:val="00B95AFC"/>
    <w:rsid w:val="00B963C2"/>
    <w:rsid w:val="00B96401"/>
    <w:rsid w:val="00B96675"/>
    <w:rsid w:val="00B9701D"/>
    <w:rsid w:val="00B9748F"/>
    <w:rsid w:val="00B97951"/>
    <w:rsid w:val="00B979C4"/>
    <w:rsid w:val="00BA0BB6"/>
    <w:rsid w:val="00BA0E15"/>
    <w:rsid w:val="00BA13AC"/>
    <w:rsid w:val="00BA1B82"/>
    <w:rsid w:val="00BA2420"/>
    <w:rsid w:val="00BA2BA3"/>
    <w:rsid w:val="00BA2E00"/>
    <w:rsid w:val="00BA30F7"/>
    <w:rsid w:val="00BA3A4A"/>
    <w:rsid w:val="00BA3DF2"/>
    <w:rsid w:val="00BA4E77"/>
    <w:rsid w:val="00BA5111"/>
    <w:rsid w:val="00BA53FB"/>
    <w:rsid w:val="00BA5403"/>
    <w:rsid w:val="00BA5D07"/>
    <w:rsid w:val="00BA640F"/>
    <w:rsid w:val="00BA6414"/>
    <w:rsid w:val="00BA6DF2"/>
    <w:rsid w:val="00BB0408"/>
    <w:rsid w:val="00BB0499"/>
    <w:rsid w:val="00BB0CF6"/>
    <w:rsid w:val="00BB128F"/>
    <w:rsid w:val="00BB1364"/>
    <w:rsid w:val="00BB1861"/>
    <w:rsid w:val="00BB2451"/>
    <w:rsid w:val="00BB2577"/>
    <w:rsid w:val="00BB290D"/>
    <w:rsid w:val="00BB2A31"/>
    <w:rsid w:val="00BB307B"/>
    <w:rsid w:val="00BB3289"/>
    <w:rsid w:val="00BB383A"/>
    <w:rsid w:val="00BB48C6"/>
    <w:rsid w:val="00BB4A0A"/>
    <w:rsid w:val="00BB4E4B"/>
    <w:rsid w:val="00BB56E9"/>
    <w:rsid w:val="00BB652C"/>
    <w:rsid w:val="00BB7250"/>
    <w:rsid w:val="00BB7441"/>
    <w:rsid w:val="00BB76D2"/>
    <w:rsid w:val="00BB7859"/>
    <w:rsid w:val="00BB7BBF"/>
    <w:rsid w:val="00BB7D70"/>
    <w:rsid w:val="00BC00A9"/>
    <w:rsid w:val="00BC0318"/>
    <w:rsid w:val="00BC0644"/>
    <w:rsid w:val="00BC0D7C"/>
    <w:rsid w:val="00BC0F90"/>
    <w:rsid w:val="00BC1115"/>
    <w:rsid w:val="00BC1BB3"/>
    <w:rsid w:val="00BC1D61"/>
    <w:rsid w:val="00BC1E2D"/>
    <w:rsid w:val="00BC1F4B"/>
    <w:rsid w:val="00BC28E2"/>
    <w:rsid w:val="00BC2FCB"/>
    <w:rsid w:val="00BC371E"/>
    <w:rsid w:val="00BC39C8"/>
    <w:rsid w:val="00BC3B87"/>
    <w:rsid w:val="00BC703C"/>
    <w:rsid w:val="00BC70B2"/>
    <w:rsid w:val="00BC7A10"/>
    <w:rsid w:val="00BC7E8F"/>
    <w:rsid w:val="00BD0D07"/>
    <w:rsid w:val="00BD0FCE"/>
    <w:rsid w:val="00BD1775"/>
    <w:rsid w:val="00BD20A9"/>
    <w:rsid w:val="00BD216F"/>
    <w:rsid w:val="00BD217C"/>
    <w:rsid w:val="00BD2CAE"/>
    <w:rsid w:val="00BD2E1D"/>
    <w:rsid w:val="00BD2E92"/>
    <w:rsid w:val="00BD3276"/>
    <w:rsid w:val="00BD3312"/>
    <w:rsid w:val="00BD436E"/>
    <w:rsid w:val="00BD4BD8"/>
    <w:rsid w:val="00BD4C0E"/>
    <w:rsid w:val="00BD4D37"/>
    <w:rsid w:val="00BD4E07"/>
    <w:rsid w:val="00BD5278"/>
    <w:rsid w:val="00BD559A"/>
    <w:rsid w:val="00BD58EE"/>
    <w:rsid w:val="00BD5A0E"/>
    <w:rsid w:val="00BD5E89"/>
    <w:rsid w:val="00BD5EE0"/>
    <w:rsid w:val="00BD6127"/>
    <w:rsid w:val="00BD6F79"/>
    <w:rsid w:val="00BD7104"/>
    <w:rsid w:val="00BD7819"/>
    <w:rsid w:val="00BE0F52"/>
    <w:rsid w:val="00BE145A"/>
    <w:rsid w:val="00BE17C2"/>
    <w:rsid w:val="00BE1E06"/>
    <w:rsid w:val="00BE2839"/>
    <w:rsid w:val="00BE289C"/>
    <w:rsid w:val="00BE3226"/>
    <w:rsid w:val="00BE33E9"/>
    <w:rsid w:val="00BE412A"/>
    <w:rsid w:val="00BE419A"/>
    <w:rsid w:val="00BE4801"/>
    <w:rsid w:val="00BE4F4F"/>
    <w:rsid w:val="00BE5163"/>
    <w:rsid w:val="00BE55A6"/>
    <w:rsid w:val="00BE586D"/>
    <w:rsid w:val="00BE59B9"/>
    <w:rsid w:val="00BE5DFF"/>
    <w:rsid w:val="00BE603D"/>
    <w:rsid w:val="00BE61B9"/>
    <w:rsid w:val="00BE6257"/>
    <w:rsid w:val="00BE6292"/>
    <w:rsid w:val="00BE79B4"/>
    <w:rsid w:val="00BF130D"/>
    <w:rsid w:val="00BF17A2"/>
    <w:rsid w:val="00BF1BD8"/>
    <w:rsid w:val="00BF2597"/>
    <w:rsid w:val="00BF28FB"/>
    <w:rsid w:val="00BF39A8"/>
    <w:rsid w:val="00BF421E"/>
    <w:rsid w:val="00BF42B9"/>
    <w:rsid w:val="00BF42BC"/>
    <w:rsid w:val="00BF4819"/>
    <w:rsid w:val="00BF50B2"/>
    <w:rsid w:val="00BF59C8"/>
    <w:rsid w:val="00BF5B48"/>
    <w:rsid w:val="00BF5B69"/>
    <w:rsid w:val="00BF5B84"/>
    <w:rsid w:val="00BF63A6"/>
    <w:rsid w:val="00BF69DA"/>
    <w:rsid w:val="00BF71EB"/>
    <w:rsid w:val="00BF74F7"/>
    <w:rsid w:val="00BF76A6"/>
    <w:rsid w:val="00BF7B20"/>
    <w:rsid w:val="00C009AE"/>
    <w:rsid w:val="00C02037"/>
    <w:rsid w:val="00C0239E"/>
    <w:rsid w:val="00C028ED"/>
    <w:rsid w:val="00C02E12"/>
    <w:rsid w:val="00C03738"/>
    <w:rsid w:val="00C0373F"/>
    <w:rsid w:val="00C0431D"/>
    <w:rsid w:val="00C04939"/>
    <w:rsid w:val="00C04A14"/>
    <w:rsid w:val="00C04A8D"/>
    <w:rsid w:val="00C050CE"/>
    <w:rsid w:val="00C052CE"/>
    <w:rsid w:val="00C05E1C"/>
    <w:rsid w:val="00C05F6A"/>
    <w:rsid w:val="00C064A0"/>
    <w:rsid w:val="00C06D56"/>
    <w:rsid w:val="00C07138"/>
    <w:rsid w:val="00C07C0A"/>
    <w:rsid w:val="00C07C69"/>
    <w:rsid w:val="00C10246"/>
    <w:rsid w:val="00C10417"/>
    <w:rsid w:val="00C1106C"/>
    <w:rsid w:val="00C1148A"/>
    <w:rsid w:val="00C123E9"/>
    <w:rsid w:val="00C1270A"/>
    <w:rsid w:val="00C1286B"/>
    <w:rsid w:val="00C131CC"/>
    <w:rsid w:val="00C13BEF"/>
    <w:rsid w:val="00C14FE9"/>
    <w:rsid w:val="00C15169"/>
    <w:rsid w:val="00C15219"/>
    <w:rsid w:val="00C1576A"/>
    <w:rsid w:val="00C157C5"/>
    <w:rsid w:val="00C1596C"/>
    <w:rsid w:val="00C15972"/>
    <w:rsid w:val="00C16396"/>
    <w:rsid w:val="00C1642F"/>
    <w:rsid w:val="00C1683E"/>
    <w:rsid w:val="00C16869"/>
    <w:rsid w:val="00C16A0F"/>
    <w:rsid w:val="00C17230"/>
    <w:rsid w:val="00C175B5"/>
    <w:rsid w:val="00C17971"/>
    <w:rsid w:val="00C17B67"/>
    <w:rsid w:val="00C17DE9"/>
    <w:rsid w:val="00C17E68"/>
    <w:rsid w:val="00C208BA"/>
    <w:rsid w:val="00C21315"/>
    <w:rsid w:val="00C21485"/>
    <w:rsid w:val="00C2179A"/>
    <w:rsid w:val="00C234DB"/>
    <w:rsid w:val="00C2374E"/>
    <w:rsid w:val="00C23B73"/>
    <w:rsid w:val="00C24420"/>
    <w:rsid w:val="00C244E2"/>
    <w:rsid w:val="00C259BA"/>
    <w:rsid w:val="00C259D2"/>
    <w:rsid w:val="00C25E73"/>
    <w:rsid w:val="00C27417"/>
    <w:rsid w:val="00C2769F"/>
    <w:rsid w:val="00C27A64"/>
    <w:rsid w:val="00C27D6E"/>
    <w:rsid w:val="00C30934"/>
    <w:rsid w:val="00C30E0F"/>
    <w:rsid w:val="00C31093"/>
    <w:rsid w:val="00C3168E"/>
    <w:rsid w:val="00C319FC"/>
    <w:rsid w:val="00C31D53"/>
    <w:rsid w:val="00C31F15"/>
    <w:rsid w:val="00C32F49"/>
    <w:rsid w:val="00C33C59"/>
    <w:rsid w:val="00C342DA"/>
    <w:rsid w:val="00C3470F"/>
    <w:rsid w:val="00C349FF"/>
    <w:rsid w:val="00C357EF"/>
    <w:rsid w:val="00C370BF"/>
    <w:rsid w:val="00C37CCC"/>
    <w:rsid w:val="00C4040B"/>
    <w:rsid w:val="00C4044C"/>
    <w:rsid w:val="00C404B7"/>
    <w:rsid w:val="00C4092F"/>
    <w:rsid w:val="00C41301"/>
    <w:rsid w:val="00C4130D"/>
    <w:rsid w:val="00C41316"/>
    <w:rsid w:val="00C416FF"/>
    <w:rsid w:val="00C42FA2"/>
    <w:rsid w:val="00C437F3"/>
    <w:rsid w:val="00C44EDD"/>
    <w:rsid w:val="00C4554D"/>
    <w:rsid w:val="00C456D5"/>
    <w:rsid w:val="00C45860"/>
    <w:rsid w:val="00C45A51"/>
    <w:rsid w:val="00C46BF3"/>
    <w:rsid w:val="00C46D84"/>
    <w:rsid w:val="00C50299"/>
    <w:rsid w:val="00C5057D"/>
    <w:rsid w:val="00C50907"/>
    <w:rsid w:val="00C5246F"/>
    <w:rsid w:val="00C52477"/>
    <w:rsid w:val="00C532EE"/>
    <w:rsid w:val="00C5342D"/>
    <w:rsid w:val="00C5373A"/>
    <w:rsid w:val="00C53B94"/>
    <w:rsid w:val="00C53D84"/>
    <w:rsid w:val="00C53F13"/>
    <w:rsid w:val="00C5406E"/>
    <w:rsid w:val="00C54D33"/>
    <w:rsid w:val="00C5537D"/>
    <w:rsid w:val="00C5547F"/>
    <w:rsid w:val="00C55759"/>
    <w:rsid w:val="00C55DB0"/>
    <w:rsid w:val="00C568E1"/>
    <w:rsid w:val="00C56A05"/>
    <w:rsid w:val="00C56F78"/>
    <w:rsid w:val="00C56FC9"/>
    <w:rsid w:val="00C57085"/>
    <w:rsid w:val="00C57919"/>
    <w:rsid w:val="00C57E59"/>
    <w:rsid w:val="00C60860"/>
    <w:rsid w:val="00C60AF5"/>
    <w:rsid w:val="00C619B9"/>
    <w:rsid w:val="00C61AEA"/>
    <w:rsid w:val="00C61F0E"/>
    <w:rsid w:val="00C62131"/>
    <w:rsid w:val="00C628CE"/>
    <w:rsid w:val="00C62AD0"/>
    <w:rsid w:val="00C62F59"/>
    <w:rsid w:val="00C63039"/>
    <w:rsid w:val="00C630D3"/>
    <w:rsid w:val="00C64754"/>
    <w:rsid w:val="00C64BBC"/>
    <w:rsid w:val="00C65059"/>
    <w:rsid w:val="00C651D0"/>
    <w:rsid w:val="00C6560B"/>
    <w:rsid w:val="00C65A37"/>
    <w:rsid w:val="00C65A48"/>
    <w:rsid w:val="00C660F2"/>
    <w:rsid w:val="00C6659A"/>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831"/>
    <w:rsid w:val="00C74B52"/>
    <w:rsid w:val="00C751A0"/>
    <w:rsid w:val="00C7598C"/>
    <w:rsid w:val="00C75FA6"/>
    <w:rsid w:val="00C7680C"/>
    <w:rsid w:val="00C76CE0"/>
    <w:rsid w:val="00C77077"/>
    <w:rsid w:val="00C77ACA"/>
    <w:rsid w:val="00C803F5"/>
    <w:rsid w:val="00C80ACE"/>
    <w:rsid w:val="00C80AFC"/>
    <w:rsid w:val="00C81479"/>
    <w:rsid w:val="00C81556"/>
    <w:rsid w:val="00C8165B"/>
    <w:rsid w:val="00C81B24"/>
    <w:rsid w:val="00C81C3C"/>
    <w:rsid w:val="00C81D37"/>
    <w:rsid w:val="00C82379"/>
    <w:rsid w:val="00C827B3"/>
    <w:rsid w:val="00C82D59"/>
    <w:rsid w:val="00C83150"/>
    <w:rsid w:val="00C835F6"/>
    <w:rsid w:val="00C83BE0"/>
    <w:rsid w:val="00C83D76"/>
    <w:rsid w:val="00C84726"/>
    <w:rsid w:val="00C84AEA"/>
    <w:rsid w:val="00C855B8"/>
    <w:rsid w:val="00C8561B"/>
    <w:rsid w:val="00C85651"/>
    <w:rsid w:val="00C85C74"/>
    <w:rsid w:val="00C85E82"/>
    <w:rsid w:val="00C85F71"/>
    <w:rsid w:val="00C86C34"/>
    <w:rsid w:val="00C87077"/>
    <w:rsid w:val="00C87381"/>
    <w:rsid w:val="00C87590"/>
    <w:rsid w:val="00C87739"/>
    <w:rsid w:val="00C8782C"/>
    <w:rsid w:val="00C87A04"/>
    <w:rsid w:val="00C87B5E"/>
    <w:rsid w:val="00C9105B"/>
    <w:rsid w:val="00C9106A"/>
    <w:rsid w:val="00C91CC2"/>
    <w:rsid w:val="00C925C5"/>
    <w:rsid w:val="00C92890"/>
    <w:rsid w:val="00C92EB7"/>
    <w:rsid w:val="00C9308A"/>
    <w:rsid w:val="00C93DF7"/>
    <w:rsid w:val="00C949D4"/>
    <w:rsid w:val="00C94F3D"/>
    <w:rsid w:val="00C951B7"/>
    <w:rsid w:val="00C951F1"/>
    <w:rsid w:val="00C95605"/>
    <w:rsid w:val="00C95F11"/>
    <w:rsid w:val="00C95FB0"/>
    <w:rsid w:val="00C964C5"/>
    <w:rsid w:val="00C968BC"/>
    <w:rsid w:val="00C96CFC"/>
    <w:rsid w:val="00C96F7B"/>
    <w:rsid w:val="00C97189"/>
    <w:rsid w:val="00C97C33"/>
    <w:rsid w:val="00C97D93"/>
    <w:rsid w:val="00C97FC2"/>
    <w:rsid w:val="00CA0033"/>
    <w:rsid w:val="00CA0429"/>
    <w:rsid w:val="00CA08D3"/>
    <w:rsid w:val="00CA0B86"/>
    <w:rsid w:val="00CA12A9"/>
    <w:rsid w:val="00CA1955"/>
    <w:rsid w:val="00CA1A18"/>
    <w:rsid w:val="00CA1EAB"/>
    <w:rsid w:val="00CA2E5C"/>
    <w:rsid w:val="00CA3A25"/>
    <w:rsid w:val="00CA3E7F"/>
    <w:rsid w:val="00CA4C75"/>
    <w:rsid w:val="00CA5276"/>
    <w:rsid w:val="00CA5C32"/>
    <w:rsid w:val="00CA661C"/>
    <w:rsid w:val="00CA676D"/>
    <w:rsid w:val="00CA6844"/>
    <w:rsid w:val="00CB01A9"/>
    <w:rsid w:val="00CB0B06"/>
    <w:rsid w:val="00CB14EE"/>
    <w:rsid w:val="00CB155D"/>
    <w:rsid w:val="00CB204A"/>
    <w:rsid w:val="00CB2659"/>
    <w:rsid w:val="00CB343F"/>
    <w:rsid w:val="00CB37C6"/>
    <w:rsid w:val="00CB3F2F"/>
    <w:rsid w:val="00CB41C9"/>
    <w:rsid w:val="00CB43A5"/>
    <w:rsid w:val="00CB5589"/>
    <w:rsid w:val="00CB5F11"/>
    <w:rsid w:val="00CB6B9A"/>
    <w:rsid w:val="00CB6E15"/>
    <w:rsid w:val="00CB7174"/>
    <w:rsid w:val="00CB718D"/>
    <w:rsid w:val="00CB7551"/>
    <w:rsid w:val="00CB78E3"/>
    <w:rsid w:val="00CB7BA5"/>
    <w:rsid w:val="00CB7C1E"/>
    <w:rsid w:val="00CC0117"/>
    <w:rsid w:val="00CC0444"/>
    <w:rsid w:val="00CC0837"/>
    <w:rsid w:val="00CC09B9"/>
    <w:rsid w:val="00CC0AF4"/>
    <w:rsid w:val="00CC1DEA"/>
    <w:rsid w:val="00CC2DB9"/>
    <w:rsid w:val="00CC316E"/>
    <w:rsid w:val="00CC3258"/>
    <w:rsid w:val="00CC393D"/>
    <w:rsid w:val="00CC449E"/>
    <w:rsid w:val="00CC4815"/>
    <w:rsid w:val="00CC48C9"/>
    <w:rsid w:val="00CC51AF"/>
    <w:rsid w:val="00CC5723"/>
    <w:rsid w:val="00CC5916"/>
    <w:rsid w:val="00CC66F8"/>
    <w:rsid w:val="00CC6A7F"/>
    <w:rsid w:val="00CC6BB0"/>
    <w:rsid w:val="00CC6C1A"/>
    <w:rsid w:val="00CC73B4"/>
    <w:rsid w:val="00CC7F08"/>
    <w:rsid w:val="00CD04E4"/>
    <w:rsid w:val="00CD0919"/>
    <w:rsid w:val="00CD30A0"/>
    <w:rsid w:val="00CD3160"/>
    <w:rsid w:val="00CD3202"/>
    <w:rsid w:val="00CD36BA"/>
    <w:rsid w:val="00CD3852"/>
    <w:rsid w:val="00CD45FF"/>
    <w:rsid w:val="00CD46DC"/>
    <w:rsid w:val="00CD5970"/>
    <w:rsid w:val="00CD61CA"/>
    <w:rsid w:val="00CD6BAB"/>
    <w:rsid w:val="00CE0B79"/>
    <w:rsid w:val="00CE0C05"/>
    <w:rsid w:val="00CE20DE"/>
    <w:rsid w:val="00CE2A9F"/>
    <w:rsid w:val="00CE2E08"/>
    <w:rsid w:val="00CE353B"/>
    <w:rsid w:val="00CE35A3"/>
    <w:rsid w:val="00CE3D48"/>
    <w:rsid w:val="00CE3E78"/>
    <w:rsid w:val="00CE403C"/>
    <w:rsid w:val="00CE413E"/>
    <w:rsid w:val="00CE4667"/>
    <w:rsid w:val="00CE4DB7"/>
    <w:rsid w:val="00CE4ED5"/>
    <w:rsid w:val="00CE5355"/>
    <w:rsid w:val="00CE6D64"/>
    <w:rsid w:val="00CE754C"/>
    <w:rsid w:val="00CE7662"/>
    <w:rsid w:val="00CF0536"/>
    <w:rsid w:val="00CF0797"/>
    <w:rsid w:val="00CF0B9D"/>
    <w:rsid w:val="00CF0BB0"/>
    <w:rsid w:val="00CF0F72"/>
    <w:rsid w:val="00CF26A2"/>
    <w:rsid w:val="00CF2915"/>
    <w:rsid w:val="00CF3740"/>
    <w:rsid w:val="00CF37C9"/>
    <w:rsid w:val="00CF461F"/>
    <w:rsid w:val="00CF50E8"/>
    <w:rsid w:val="00CF56B8"/>
    <w:rsid w:val="00CF5FB5"/>
    <w:rsid w:val="00CF6187"/>
    <w:rsid w:val="00CF634D"/>
    <w:rsid w:val="00CF6A57"/>
    <w:rsid w:val="00CF7454"/>
    <w:rsid w:val="00CF7DF9"/>
    <w:rsid w:val="00D003E0"/>
    <w:rsid w:val="00D004FB"/>
    <w:rsid w:val="00D00A3C"/>
    <w:rsid w:val="00D01B3A"/>
    <w:rsid w:val="00D01E80"/>
    <w:rsid w:val="00D02B88"/>
    <w:rsid w:val="00D02D79"/>
    <w:rsid w:val="00D03176"/>
    <w:rsid w:val="00D03D0F"/>
    <w:rsid w:val="00D04090"/>
    <w:rsid w:val="00D04D51"/>
    <w:rsid w:val="00D04F2A"/>
    <w:rsid w:val="00D05B0C"/>
    <w:rsid w:val="00D05D68"/>
    <w:rsid w:val="00D05DB8"/>
    <w:rsid w:val="00D060C7"/>
    <w:rsid w:val="00D06275"/>
    <w:rsid w:val="00D062D4"/>
    <w:rsid w:val="00D06C58"/>
    <w:rsid w:val="00D06C9D"/>
    <w:rsid w:val="00D06F26"/>
    <w:rsid w:val="00D07576"/>
    <w:rsid w:val="00D07C16"/>
    <w:rsid w:val="00D07DC2"/>
    <w:rsid w:val="00D1051F"/>
    <w:rsid w:val="00D10640"/>
    <w:rsid w:val="00D10CB7"/>
    <w:rsid w:val="00D10FDB"/>
    <w:rsid w:val="00D1187B"/>
    <w:rsid w:val="00D12121"/>
    <w:rsid w:val="00D12696"/>
    <w:rsid w:val="00D126C1"/>
    <w:rsid w:val="00D12F75"/>
    <w:rsid w:val="00D130D7"/>
    <w:rsid w:val="00D1344F"/>
    <w:rsid w:val="00D138CB"/>
    <w:rsid w:val="00D13AAF"/>
    <w:rsid w:val="00D13D9F"/>
    <w:rsid w:val="00D14962"/>
    <w:rsid w:val="00D157EB"/>
    <w:rsid w:val="00D15AFB"/>
    <w:rsid w:val="00D15B38"/>
    <w:rsid w:val="00D15D62"/>
    <w:rsid w:val="00D164B0"/>
    <w:rsid w:val="00D17233"/>
    <w:rsid w:val="00D17E1D"/>
    <w:rsid w:val="00D203A4"/>
    <w:rsid w:val="00D2082F"/>
    <w:rsid w:val="00D209FD"/>
    <w:rsid w:val="00D20D15"/>
    <w:rsid w:val="00D211E3"/>
    <w:rsid w:val="00D21267"/>
    <w:rsid w:val="00D212C0"/>
    <w:rsid w:val="00D21BAC"/>
    <w:rsid w:val="00D2200F"/>
    <w:rsid w:val="00D22912"/>
    <w:rsid w:val="00D22D3F"/>
    <w:rsid w:val="00D22D53"/>
    <w:rsid w:val="00D232F5"/>
    <w:rsid w:val="00D239C1"/>
    <w:rsid w:val="00D23F62"/>
    <w:rsid w:val="00D251CD"/>
    <w:rsid w:val="00D2543E"/>
    <w:rsid w:val="00D2578C"/>
    <w:rsid w:val="00D259AB"/>
    <w:rsid w:val="00D25A5C"/>
    <w:rsid w:val="00D2626C"/>
    <w:rsid w:val="00D27077"/>
    <w:rsid w:val="00D27DCA"/>
    <w:rsid w:val="00D27FAA"/>
    <w:rsid w:val="00D31049"/>
    <w:rsid w:val="00D31250"/>
    <w:rsid w:val="00D316B8"/>
    <w:rsid w:val="00D317C6"/>
    <w:rsid w:val="00D31C84"/>
    <w:rsid w:val="00D3207D"/>
    <w:rsid w:val="00D32397"/>
    <w:rsid w:val="00D32748"/>
    <w:rsid w:val="00D331BB"/>
    <w:rsid w:val="00D335EC"/>
    <w:rsid w:val="00D33DDF"/>
    <w:rsid w:val="00D346BF"/>
    <w:rsid w:val="00D34E6C"/>
    <w:rsid w:val="00D35115"/>
    <w:rsid w:val="00D35718"/>
    <w:rsid w:val="00D35FFA"/>
    <w:rsid w:val="00D365B7"/>
    <w:rsid w:val="00D370D9"/>
    <w:rsid w:val="00D37425"/>
    <w:rsid w:val="00D37512"/>
    <w:rsid w:val="00D37D5D"/>
    <w:rsid w:val="00D40002"/>
    <w:rsid w:val="00D4069E"/>
    <w:rsid w:val="00D40DD8"/>
    <w:rsid w:val="00D414C4"/>
    <w:rsid w:val="00D4191F"/>
    <w:rsid w:val="00D419E9"/>
    <w:rsid w:val="00D41E5F"/>
    <w:rsid w:val="00D422BC"/>
    <w:rsid w:val="00D42B1C"/>
    <w:rsid w:val="00D42C30"/>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7"/>
    <w:rsid w:val="00D500BE"/>
    <w:rsid w:val="00D502DF"/>
    <w:rsid w:val="00D50734"/>
    <w:rsid w:val="00D509FF"/>
    <w:rsid w:val="00D50A31"/>
    <w:rsid w:val="00D50BB2"/>
    <w:rsid w:val="00D5107F"/>
    <w:rsid w:val="00D51D42"/>
    <w:rsid w:val="00D5252A"/>
    <w:rsid w:val="00D54D85"/>
    <w:rsid w:val="00D55411"/>
    <w:rsid w:val="00D55468"/>
    <w:rsid w:val="00D5629D"/>
    <w:rsid w:val="00D56700"/>
    <w:rsid w:val="00D56D76"/>
    <w:rsid w:val="00D57CFC"/>
    <w:rsid w:val="00D57F5A"/>
    <w:rsid w:val="00D61DA0"/>
    <w:rsid w:val="00D62E93"/>
    <w:rsid w:val="00D631F4"/>
    <w:rsid w:val="00D63303"/>
    <w:rsid w:val="00D65450"/>
    <w:rsid w:val="00D657E0"/>
    <w:rsid w:val="00D65AF9"/>
    <w:rsid w:val="00D65C2E"/>
    <w:rsid w:val="00D668F8"/>
    <w:rsid w:val="00D669C3"/>
    <w:rsid w:val="00D66EDF"/>
    <w:rsid w:val="00D67292"/>
    <w:rsid w:val="00D6749D"/>
    <w:rsid w:val="00D6772D"/>
    <w:rsid w:val="00D67D94"/>
    <w:rsid w:val="00D67F1C"/>
    <w:rsid w:val="00D70229"/>
    <w:rsid w:val="00D705BA"/>
    <w:rsid w:val="00D7070C"/>
    <w:rsid w:val="00D71012"/>
    <w:rsid w:val="00D716F6"/>
    <w:rsid w:val="00D71723"/>
    <w:rsid w:val="00D717F2"/>
    <w:rsid w:val="00D718C2"/>
    <w:rsid w:val="00D71984"/>
    <w:rsid w:val="00D721FC"/>
    <w:rsid w:val="00D7275B"/>
    <w:rsid w:val="00D7288F"/>
    <w:rsid w:val="00D73249"/>
    <w:rsid w:val="00D73462"/>
    <w:rsid w:val="00D738A5"/>
    <w:rsid w:val="00D74B3D"/>
    <w:rsid w:val="00D74D84"/>
    <w:rsid w:val="00D7508E"/>
    <w:rsid w:val="00D7695F"/>
    <w:rsid w:val="00D8001B"/>
    <w:rsid w:val="00D80454"/>
    <w:rsid w:val="00D80BDF"/>
    <w:rsid w:val="00D80D18"/>
    <w:rsid w:val="00D80E48"/>
    <w:rsid w:val="00D80EFE"/>
    <w:rsid w:val="00D8114A"/>
    <w:rsid w:val="00D81425"/>
    <w:rsid w:val="00D815E7"/>
    <w:rsid w:val="00D8171B"/>
    <w:rsid w:val="00D81A46"/>
    <w:rsid w:val="00D824A0"/>
    <w:rsid w:val="00D83807"/>
    <w:rsid w:val="00D83CAA"/>
    <w:rsid w:val="00D84021"/>
    <w:rsid w:val="00D845DE"/>
    <w:rsid w:val="00D84C33"/>
    <w:rsid w:val="00D84D9B"/>
    <w:rsid w:val="00D86477"/>
    <w:rsid w:val="00D86722"/>
    <w:rsid w:val="00D86770"/>
    <w:rsid w:val="00D86B0C"/>
    <w:rsid w:val="00D86B41"/>
    <w:rsid w:val="00D86E6A"/>
    <w:rsid w:val="00D876B7"/>
    <w:rsid w:val="00D87EEE"/>
    <w:rsid w:val="00D901FA"/>
    <w:rsid w:val="00D907E8"/>
    <w:rsid w:val="00D908A1"/>
    <w:rsid w:val="00D90E46"/>
    <w:rsid w:val="00D91623"/>
    <w:rsid w:val="00D92061"/>
    <w:rsid w:val="00D920ED"/>
    <w:rsid w:val="00D9291E"/>
    <w:rsid w:val="00D938A7"/>
    <w:rsid w:val="00D938E0"/>
    <w:rsid w:val="00D939DA"/>
    <w:rsid w:val="00D93B30"/>
    <w:rsid w:val="00D93B60"/>
    <w:rsid w:val="00D946DB"/>
    <w:rsid w:val="00D94B02"/>
    <w:rsid w:val="00D952A4"/>
    <w:rsid w:val="00D96434"/>
    <w:rsid w:val="00D97A36"/>
    <w:rsid w:val="00D97ABC"/>
    <w:rsid w:val="00D97F6A"/>
    <w:rsid w:val="00D97F6E"/>
    <w:rsid w:val="00DA0599"/>
    <w:rsid w:val="00DA0B66"/>
    <w:rsid w:val="00DA1847"/>
    <w:rsid w:val="00DA1B13"/>
    <w:rsid w:val="00DA29D1"/>
    <w:rsid w:val="00DA2F0B"/>
    <w:rsid w:val="00DA3A3D"/>
    <w:rsid w:val="00DA3BD6"/>
    <w:rsid w:val="00DA3E28"/>
    <w:rsid w:val="00DA41F4"/>
    <w:rsid w:val="00DA48AB"/>
    <w:rsid w:val="00DA4B56"/>
    <w:rsid w:val="00DA524B"/>
    <w:rsid w:val="00DA62C8"/>
    <w:rsid w:val="00DA6441"/>
    <w:rsid w:val="00DA657C"/>
    <w:rsid w:val="00DA6620"/>
    <w:rsid w:val="00DA67E1"/>
    <w:rsid w:val="00DA7D49"/>
    <w:rsid w:val="00DA7D99"/>
    <w:rsid w:val="00DB00A2"/>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642"/>
    <w:rsid w:val="00DB6BE4"/>
    <w:rsid w:val="00DB7AB0"/>
    <w:rsid w:val="00DB7B68"/>
    <w:rsid w:val="00DB7DF4"/>
    <w:rsid w:val="00DB7E3D"/>
    <w:rsid w:val="00DB7E75"/>
    <w:rsid w:val="00DC056E"/>
    <w:rsid w:val="00DC0907"/>
    <w:rsid w:val="00DC11DF"/>
    <w:rsid w:val="00DC14A3"/>
    <w:rsid w:val="00DC1C26"/>
    <w:rsid w:val="00DC1CC7"/>
    <w:rsid w:val="00DC21B8"/>
    <w:rsid w:val="00DC22C0"/>
    <w:rsid w:val="00DC2FAA"/>
    <w:rsid w:val="00DC33C3"/>
    <w:rsid w:val="00DC41E7"/>
    <w:rsid w:val="00DC45D5"/>
    <w:rsid w:val="00DC4747"/>
    <w:rsid w:val="00DC54DF"/>
    <w:rsid w:val="00DC58D2"/>
    <w:rsid w:val="00DC5B9A"/>
    <w:rsid w:val="00DC68C2"/>
    <w:rsid w:val="00DC6F8F"/>
    <w:rsid w:val="00DC7058"/>
    <w:rsid w:val="00DC70E2"/>
    <w:rsid w:val="00DD0C8C"/>
    <w:rsid w:val="00DD1463"/>
    <w:rsid w:val="00DD1A28"/>
    <w:rsid w:val="00DD1BAE"/>
    <w:rsid w:val="00DD2448"/>
    <w:rsid w:val="00DD244F"/>
    <w:rsid w:val="00DD2624"/>
    <w:rsid w:val="00DD303F"/>
    <w:rsid w:val="00DD3640"/>
    <w:rsid w:val="00DD3AB5"/>
    <w:rsid w:val="00DD419E"/>
    <w:rsid w:val="00DD4A5C"/>
    <w:rsid w:val="00DD50BB"/>
    <w:rsid w:val="00DD5147"/>
    <w:rsid w:val="00DD561C"/>
    <w:rsid w:val="00DD5C62"/>
    <w:rsid w:val="00DD66F5"/>
    <w:rsid w:val="00DD6F54"/>
    <w:rsid w:val="00DD781E"/>
    <w:rsid w:val="00DD79A1"/>
    <w:rsid w:val="00DD7A89"/>
    <w:rsid w:val="00DD7D57"/>
    <w:rsid w:val="00DE059E"/>
    <w:rsid w:val="00DE0BCB"/>
    <w:rsid w:val="00DE1508"/>
    <w:rsid w:val="00DE193F"/>
    <w:rsid w:val="00DE203F"/>
    <w:rsid w:val="00DE2FCC"/>
    <w:rsid w:val="00DE3287"/>
    <w:rsid w:val="00DE39A7"/>
    <w:rsid w:val="00DE3B2A"/>
    <w:rsid w:val="00DE4A7D"/>
    <w:rsid w:val="00DE4CBD"/>
    <w:rsid w:val="00DE513D"/>
    <w:rsid w:val="00DE53E5"/>
    <w:rsid w:val="00DE5F3D"/>
    <w:rsid w:val="00DE5F62"/>
    <w:rsid w:val="00DE6B91"/>
    <w:rsid w:val="00DE6E23"/>
    <w:rsid w:val="00DE795F"/>
    <w:rsid w:val="00DE7DBF"/>
    <w:rsid w:val="00DF09CD"/>
    <w:rsid w:val="00DF139A"/>
    <w:rsid w:val="00DF16E8"/>
    <w:rsid w:val="00DF1985"/>
    <w:rsid w:val="00DF2916"/>
    <w:rsid w:val="00DF293F"/>
    <w:rsid w:val="00DF2C1A"/>
    <w:rsid w:val="00DF2ECD"/>
    <w:rsid w:val="00DF31F6"/>
    <w:rsid w:val="00DF3D83"/>
    <w:rsid w:val="00DF4434"/>
    <w:rsid w:val="00DF4F5D"/>
    <w:rsid w:val="00DF4FF4"/>
    <w:rsid w:val="00DF534D"/>
    <w:rsid w:val="00DF53C5"/>
    <w:rsid w:val="00DF5522"/>
    <w:rsid w:val="00DF5BB6"/>
    <w:rsid w:val="00DF7730"/>
    <w:rsid w:val="00DF788E"/>
    <w:rsid w:val="00DF7893"/>
    <w:rsid w:val="00DF7F7A"/>
    <w:rsid w:val="00DF7FFA"/>
    <w:rsid w:val="00E008EB"/>
    <w:rsid w:val="00E010BE"/>
    <w:rsid w:val="00E0186C"/>
    <w:rsid w:val="00E01931"/>
    <w:rsid w:val="00E02109"/>
    <w:rsid w:val="00E02501"/>
    <w:rsid w:val="00E026F9"/>
    <w:rsid w:val="00E02ED9"/>
    <w:rsid w:val="00E02F01"/>
    <w:rsid w:val="00E03100"/>
    <w:rsid w:val="00E03251"/>
    <w:rsid w:val="00E0332E"/>
    <w:rsid w:val="00E036B5"/>
    <w:rsid w:val="00E03956"/>
    <w:rsid w:val="00E04827"/>
    <w:rsid w:val="00E04EED"/>
    <w:rsid w:val="00E053F6"/>
    <w:rsid w:val="00E06977"/>
    <w:rsid w:val="00E06C4E"/>
    <w:rsid w:val="00E06FA3"/>
    <w:rsid w:val="00E10648"/>
    <w:rsid w:val="00E10D58"/>
    <w:rsid w:val="00E12071"/>
    <w:rsid w:val="00E12196"/>
    <w:rsid w:val="00E12643"/>
    <w:rsid w:val="00E12F69"/>
    <w:rsid w:val="00E13A53"/>
    <w:rsid w:val="00E1462A"/>
    <w:rsid w:val="00E148D7"/>
    <w:rsid w:val="00E14D82"/>
    <w:rsid w:val="00E14E62"/>
    <w:rsid w:val="00E15588"/>
    <w:rsid w:val="00E155F5"/>
    <w:rsid w:val="00E1580F"/>
    <w:rsid w:val="00E158B1"/>
    <w:rsid w:val="00E16B7B"/>
    <w:rsid w:val="00E16E59"/>
    <w:rsid w:val="00E175AC"/>
    <w:rsid w:val="00E178B5"/>
    <w:rsid w:val="00E17913"/>
    <w:rsid w:val="00E17C75"/>
    <w:rsid w:val="00E208A6"/>
    <w:rsid w:val="00E208D5"/>
    <w:rsid w:val="00E20CA0"/>
    <w:rsid w:val="00E22072"/>
    <w:rsid w:val="00E22B33"/>
    <w:rsid w:val="00E22D59"/>
    <w:rsid w:val="00E233E7"/>
    <w:rsid w:val="00E236B9"/>
    <w:rsid w:val="00E24002"/>
    <w:rsid w:val="00E24E39"/>
    <w:rsid w:val="00E25502"/>
    <w:rsid w:val="00E256C5"/>
    <w:rsid w:val="00E25A8E"/>
    <w:rsid w:val="00E25E0D"/>
    <w:rsid w:val="00E26304"/>
    <w:rsid w:val="00E263D6"/>
    <w:rsid w:val="00E26599"/>
    <w:rsid w:val="00E2728C"/>
    <w:rsid w:val="00E27452"/>
    <w:rsid w:val="00E27A10"/>
    <w:rsid w:val="00E27BFB"/>
    <w:rsid w:val="00E30268"/>
    <w:rsid w:val="00E30495"/>
    <w:rsid w:val="00E306C0"/>
    <w:rsid w:val="00E311BD"/>
    <w:rsid w:val="00E31612"/>
    <w:rsid w:val="00E318CD"/>
    <w:rsid w:val="00E319D9"/>
    <w:rsid w:val="00E32095"/>
    <w:rsid w:val="00E321C3"/>
    <w:rsid w:val="00E32474"/>
    <w:rsid w:val="00E32F84"/>
    <w:rsid w:val="00E33915"/>
    <w:rsid w:val="00E35222"/>
    <w:rsid w:val="00E357FA"/>
    <w:rsid w:val="00E35A46"/>
    <w:rsid w:val="00E364D8"/>
    <w:rsid w:val="00E36704"/>
    <w:rsid w:val="00E36944"/>
    <w:rsid w:val="00E36951"/>
    <w:rsid w:val="00E37C1F"/>
    <w:rsid w:val="00E37CA3"/>
    <w:rsid w:val="00E40185"/>
    <w:rsid w:val="00E407A1"/>
    <w:rsid w:val="00E4112B"/>
    <w:rsid w:val="00E4143D"/>
    <w:rsid w:val="00E414F7"/>
    <w:rsid w:val="00E41890"/>
    <w:rsid w:val="00E41CB3"/>
    <w:rsid w:val="00E42301"/>
    <w:rsid w:val="00E4277F"/>
    <w:rsid w:val="00E43221"/>
    <w:rsid w:val="00E43AC3"/>
    <w:rsid w:val="00E4432E"/>
    <w:rsid w:val="00E44547"/>
    <w:rsid w:val="00E44712"/>
    <w:rsid w:val="00E4497C"/>
    <w:rsid w:val="00E44EEE"/>
    <w:rsid w:val="00E45574"/>
    <w:rsid w:val="00E45903"/>
    <w:rsid w:val="00E5064E"/>
    <w:rsid w:val="00E5103E"/>
    <w:rsid w:val="00E52545"/>
    <w:rsid w:val="00E5277D"/>
    <w:rsid w:val="00E5389A"/>
    <w:rsid w:val="00E54947"/>
    <w:rsid w:val="00E54DAE"/>
    <w:rsid w:val="00E55332"/>
    <w:rsid w:val="00E55705"/>
    <w:rsid w:val="00E55DFB"/>
    <w:rsid w:val="00E56143"/>
    <w:rsid w:val="00E56527"/>
    <w:rsid w:val="00E568AE"/>
    <w:rsid w:val="00E578BC"/>
    <w:rsid w:val="00E5799A"/>
    <w:rsid w:val="00E603F2"/>
    <w:rsid w:val="00E60BDF"/>
    <w:rsid w:val="00E61185"/>
    <w:rsid w:val="00E612FD"/>
    <w:rsid w:val="00E61388"/>
    <w:rsid w:val="00E615E3"/>
    <w:rsid w:val="00E62285"/>
    <w:rsid w:val="00E622C0"/>
    <w:rsid w:val="00E625CE"/>
    <w:rsid w:val="00E62FA1"/>
    <w:rsid w:val="00E63017"/>
    <w:rsid w:val="00E6346C"/>
    <w:rsid w:val="00E63BF4"/>
    <w:rsid w:val="00E63DC9"/>
    <w:rsid w:val="00E64691"/>
    <w:rsid w:val="00E64AB3"/>
    <w:rsid w:val="00E660C5"/>
    <w:rsid w:val="00E66D2E"/>
    <w:rsid w:val="00E676BC"/>
    <w:rsid w:val="00E678C7"/>
    <w:rsid w:val="00E705F4"/>
    <w:rsid w:val="00E70F2A"/>
    <w:rsid w:val="00E71454"/>
    <w:rsid w:val="00E71BA6"/>
    <w:rsid w:val="00E71CC3"/>
    <w:rsid w:val="00E736A9"/>
    <w:rsid w:val="00E73E45"/>
    <w:rsid w:val="00E74038"/>
    <w:rsid w:val="00E742C4"/>
    <w:rsid w:val="00E747C0"/>
    <w:rsid w:val="00E74DA9"/>
    <w:rsid w:val="00E75184"/>
    <w:rsid w:val="00E753B9"/>
    <w:rsid w:val="00E75771"/>
    <w:rsid w:val="00E8101D"/>
    <w:rsid w:val="00E814E7"/>
    <w:rsid w:val="00E81837"/>
    <w:rsid w:val="00E81ABD"/>
    <w:rsid w:val="00E81F76"/>
    <w:rsid w:val="00E8231B"/>
    <w:rsid w:val="00E82B30"/>
    <w:rsid w:val="00E82C35"/>
    <w:rsid w:val="00E82D1D"/>
    <w:rsid w:val="00E835FA"/>
    <w:rsid w:val="00E83B51"/>
    <w:rsid w:val="00E84085"/>
    <w:rsid w:val="00E842CF"/>
    <w:rsid w:val="00E84C58"/>
    <w:rsid w:val="00E856D8"/>
    <w:rsid w:val="00E860A9"/>
    <w:rsid w:val="00E87BAC"/>
    <w:rsid w:val="00E87EF5"/>
    <w:rsid w:val="00E87FA1"/>
    <w:rsid w:val="00E90758"/>
    <w:rsid w:val="00E9091B"/>
    <w:rsid w:val="00E90AC7"/>
    <w:rsid w:val="00E90F91"/>
    <w:rsid w:val="00E91109"/>
    <w:rsid w:val="00E915A9"/>
    <w:rsid w:val="00E918C1"/>
    <w:rsid w:val="00E91E55"/>
    <w:rsid w:val="00E9203C"/>
    <w:rsid w:val="00E92266"/>
    <w:rsid w:val="00E92E41"/>
    <w:rsid w:val="00E92E8C"/>
    <w:rsid w:val="00E9365F"/>
    <w:rsid w:val="00E936A0"/>
    <w:rsid w:val="00E93BE0"/>
    <w:rsid w:val="00E93CC8"/>
    <w:rsid w:val="00E946B4"/>
    <w:rsid w:val="00E948B5"/>
    <w:rsid w:val="00E95523"/>
    <w:rsid w:val="00E95B86"/>
    <w:rsid w:val="00E95ECB"/>
    <w:rsid w:val="00E964EA"/>
    <w:rsid w:val="00E97299"/>
    <w:rsid w:val="00E97544"/>
    <w:rsid w:val="00E97596"/>
    <w:rsid w:val="00E97FA4"/>
    <w:rsid w:val="00EA107A"/>
    <w:rsid w:val="00EA1134"/>
    <w:rsid w:val="00EA21C4"/>
    <w:rsid w:val="00EA2953"/>
    <w:rsid w:val="00EA3182"/>
    <w:rsid w:val="00EA32E9"/>
    <w:rsid w:val="00EA3C5F"/>
    <w:rsid w:val="00EA3E77"/>
    <w:rsid w:val="00EA426D"/>
    <w:rsid w:val="00EA4354"/>
    <w:rsid w:val="00EA47AD"/>
    <w:rsid w:val="00EA48B4"/>
    <w:rsid w:val="00EA51F9"/>
    <w:rsid w:val="00EA56FA"/>
    <w:rsid w:val="00EA6DEB"/>
    <w:rsid w:val="00EA734F"/>
    <w:rsid w:val="00EA761E"/>
    <w:rsid w:val="00EA7917"/>
    <w:rsid w:val="00EA7950"/>
    <w:rsid w:val="00EA7E55"/>
    <w:rsid w:val="00EA7E56"/>
    <w:rsid w:val="00EB07E1"/>
    <w:rsid w:val="00EB088B"/>
    <w:rsid w:val="00EB0E48"/>
    <w:rsid w:val="00EB108B"/>
    <w:rsid w:val="00EB18CB"/>
    <w:rsid w:val="00EB1AC8"/>
    <w:rsid w:val="00EB1B25"/>
    <w:rsid w:val="00EB1BB6"/>
    <w:rsid w:val="00EB1BE2"/>
    <w:rsid w:val="00EB1D61"/>
    <w:rsid w:val="00EB203A"/>
    <w:rsid w:val="00EB2279"/>
    <w:rsid w:val="00EB2523"/>
    <w:rsid w:val="00EB29B7"/>
    <w:rsid w:val="00EB2EC0"/>
    <w:rsid w:val="00EB4135"/>
    <w:rsid w:val="00EB42FF"/>
    <w:rsid w:val="00EB4C41"/>
    <w:rsid w:val="00EB513C"/>
    <w:rsid w:val="00EB519A"/>
    <w:rsid w:val="00EB5981"/>
    <w:rsid w:val="00EB6410"/>
    <w:rsid w:val="00EB64C2"/>
    <w:rsid w:val="00EB6593"/>
    <w:rsid w:val="00EB687C"/>
    <w:rsid w:val="00EB6C2D"/>
    <w:rsid w:val="00EB6FBE"/>
    <w:rsid w:val="00EB7EA3"/>
    <w:rsid w:val="00EC000B"/>
    <w:rsid w:val="00EC010F"/>
    <w:rsid w:val="00EC033A"/>
    <w:rsid w:val="00EC2040"/>
    <w:rsid w:val="00EC219E"/>
    <w:rsid w:val="00EC21D9"/>
    <w:rsid w:val="00EC2D1B"/>
    <w:rsid w:val="00EC2FF7"/>
    <w:rsid w:val="00EC3AF3"/>
    <w:rsid w:val="00EC53C6"/>
    <w:rsid w:val="00EC565E"/>
    <w:rsid w:val="00EC5FBE"/>
    <w:rsid w:val="00EC5FE4"/>
    <w:rsid w:val="00EC6101"/>
    <w:rsid w:val="00EC6178"/>
    <w:rsid w:val="00EC63CE"/>
    <w:rsid w:val="00EC669D"/>
    <w:rsid w:val="00EC7CC7"/>
    <w:rsid w:val="00ED0594"/>
    <w:rsid w:val="00ED0D49"/>
    <w:rsid w:val="00ED0F81"/>
    <w:rsid w:val="00ED187D"/>
    <w:rsid w:val="00ED1ACC"/>
    <w:rsid w:val="00ED1F26"/>
    <w:rsid w:val="00ED2126"/>
    <w:rsid w:val="00ED233D"/>
    <w:rsid w:val="00ED2887"/>
    <w:rsid w:val="00ED2A56"/>
    <w:rsid w:val="00ED2A98"/>
    <w:rsid w:val="00ED2D71"/>
    <w:rsid w:val="00ED31CC"/>
    <w:rsid w:val="00ED36F7"/>
    <w:rsid w:val="00ED44A0"/>
    <w:rsid w:val="00ED4A09"/>
    <w:rsid w:val="00ED4BBB"/>
    <w:rsid w:val="00ED522E"/>
    <w:rsid w:val="00ED59B1"/>
    <w:rsid w:val="00ED5FE9"/>
    <w:rsid w:val="00ED6370"/>
    <w:rsid w:val="00ED6CD9"/>
    <w:rsid w:val="00ED753D"/>
    <w:rsid w:val="00ED75C9"/>
    <w:rsid w:val="00EE0926"/>
    <w:rsid w:val="00EE0BAE"/>
    <w:rsid w:val="00EE0BC6"/>
    <w:rsid w:val="00EE2CC9"/>
    <w:rsid w:val="00EE2CD2"/>
    <w:rsid w:val="00EE2E26"/>
    <w:rsid w:val="00EE3028"/>
    <w:rsid w:val="00EE3112"/>
    <w:rsid w:val="00EE3679"/>
    <w:rsid w:val="00EE3AC6"/>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5E2"/>
    <w:rsid w:val="00EE78B1"/>
    <w:rsid w:val="00EE7C4A"/>
    <w:rsid w:val="00EE7ED5"/>
    <w:rsid w:val="00EF013F"/>
    <w:rsid w:val="00EF07DC"/>
    <w:rsid w:val="00EF0B6B"/>
    <w:rsid w:val="00EF0E57"/>
    <w:rsid w:val="00EF1532"/>
    <w:rsid w:val="00EF1695"/>
    <w:rsid w:val="00EF18B9"/>
    <w:rsid w:val="00EF1924"/>
    <w:rsid w:val="00EF1958"/>
    <w:rsid w:val="00EF2B34"/>
    <w:rsid w:val="00EF33E5"/>
    <w:rsid w:val="00EF4198"/>
    <w:rsid w:val="00EF4B77"/>
    <w:rsid w:val="00EF52D9"/>
    <w:rsid w:val="00EF54EF"/>
    <w:rsid w:val="00EF550B"/>
    <w:rsid w:val="00EF57D3"/>
    <w:rsid w:val="00EF5DD9"/>
    <w:rsid w:val="00EF6C87"/>
    <w:rsid w:val="00EF6F6E"/>
    <w:rsid w:val="00EF722B"/>
    <w:rsid w:val="00EF74C3"/>
    <w:rsid w:val="00EF7EF1"/>
    <w:rsid w:val="00F003A1"/>
    <w:rsid w:val="00F003E1"/>
    <w:rsid w:val="00F005FD"/>
    <w:rsid w:val="00F0096E"/>
    <w:rsid w:val="00F00CB2"/>
    <w:rsid w:val="00F01483"/>
    <w:rsid w:val="00F0178D"/>
    <w:rsid w:val="00F01842"/>
    <w:rsid w:val="00F01A38"/>
    <w:rsid w:val="00F02676"/>
    <w:rsid w:val="00F02ADC"/>
    <w:rsid w:val="00F0310A"/>
    <w:rsid w:val="00F03249"/>
    <w:rsid w:val="00F0345E"/>
    <w:rsid w:val="00F04323"/>
    <w:rsid w:val="00F048A2"/>
    <w:rsid w:val="00F04ABE"/>
    <w:rsid w:val="00F05A7A"/>
    <w:rsid w:val="00F06618"/>
    <w:rsid w:val="00F06B58"/>
    <w:rsid w:val="00F06C4E"/>
    <w:rsid w:val="00F06FB7"/>
    <w:rsid w:val="00F06FE7"/>
    <w:rsid w:val="00F07538"/>
    <w:rsid w:val="00F0791C"/>
    <w:rsid w:val="00F079F4"/>
    <w:rsid w:val="00F07AB6"/>
    <w:rsid w:val="00F07F2A"/>
    <w:rsid w:val="00F101F9"/>
    <w:rsid w:val="00F10225"/>
    <w:rsid w:val="00F10DA6"/>
    <w:rsid w:val="00F11227"/>
    <w:rsid w:val="00F112FA"/>
    <w:rsid w:val="00F11305"/>
    <w:rsid w:val="00F1148C"/>
    <w:rsid w:val="00F124F7"/>
    <w:rsid w:val="00F12B23"/>
    <w:rsid w:val="00F13486"/>
    <w:rsid w:val="00F1381E"/>
    <w:rsid w:val="00F13D59"/>
    <w:rsid w:val="00F1439F"/>
    <w:rsid w:val="00F147A0"/>
    <w:rsid w:val="00F14B32"/>
    <w:rsid w:val="00F15447"/>
    <w:rsid w:val="00F16409"/>
    <w:rsid w:val="00F16F54"/>
    <w:rsid w:val="00F17207"/>
    <w:rsid w:val="00F2027F"/>
    <w:rsid w:val="00F202E7"/>
    <w:rsid w:val="00F20C00"/>
    <w:rsid w:val="00F2205A"/>
    <w:rsid w:val="00F22AF2"/>
    <w:rsid w:val="00F2319A"/>
    <w:rsid w:val="00F23836"/>
    <w:rsid w:val="00F23F37"/>
    <w:rsid w:val="00F241A2"/>
    <w:rsid w:val="00F243BC"/>
    <w:rsid w:val="00F24AB0"/>
    <w:rsid w:val="00F2594C"/>
    <w:rsid w:val="00F25D45"/>
    <w:rsid w:val="00F25D4E"/>
    <w:rsid w:val="00F25E26"/>
    <w:rsid w:val="00F25EBD"/>
    <w:rsid w:val="00F25F2D"/>
    <w:rsid w:val="00F264CD"/>
    <w:rsid w:val="00F26DBE"/>
    <w:rsid w:val="00F276C1"/>
    <w:rsid w:val="00F27938"/>
    <w:rsid w:val="00F279F3"/>
    <w:rsid w:val="00F27CD9"/>
    <w:rsid w:val="00F27DDE"/>
    <w:rsid w:val="00F3064C"/>
    <w:rsid w:val="00F319BF"/>
    <w:rsid w:val="00F31F45"/>
    <w:rsid w:val="00F31F68"/>
    <w:rsid w:val="00F3219D"/>
    <w:rsid w:val="00F322A0"/>
    <w:rsid w:val="00F323BE"/>
    <w:rsid w:val="00F326D8"/>
    <w:rsid w:val="00F33102"/>
    <w:rsid w:val="00F346C3"/>
    <w:rsid w:val="00F35125"/>
    <w:rsid w:val="00F3570C"/>
    <w:rsid w:val="00F359DD"/>
    <w:rsid w:val="00F35A8A"/>
    <w:rsid w:val="00F35AE8"/>
    <w:rsid w:val="00F366E3"/>
    <w:rsid w:val="00F36766"/>
    <w:rsid w:val="00F36830"/>
    <w:rsid w:val="00F36AB4"/>
    <w:rsid w:val="00F370F7"/>
    <w:rsid w:val="00F37433"/>
    <w:rsid w:val="00F37712"/>
    <w:rsid w:val="00F3773A"/>
    <w:rsid w:val="00F37892"/>
    <w:rsid w:val="00F37EBE"/>
    <w:rsid w:val="00F40AB7"/>
    <w:rsid w:val="00F41224"/>
    <w:rsid w:val="00F4142D"/>
    <w:rsid w:val="00F41BEA"/>
    <w:rsid w:val="00F41ED7"/>
    <w:rsid w:val="00F42110"/>
    <w:rsid w:val="00F42183"/>
    <w:rsid w:val="00F42675"/>
    <w:rsid w:val="00F427B7"/>
    <w:rsid w:val="00F4315A"/>
    <w:rsid w:val="00F43237"/>
    <w:rsid w:val="00F4378A"/>
    <w:rsid w:val="00F43BCE"/>
    <w:rsid w:val="00F44850"/>
    <w:rsid w:val="00F45301"/>
    <w:rsid w:val="00F4556D"/>
    <w:rsid w:val="00F45A40"/>
    <w:rsid w:val="00F45F6E"/>
    <w:rsid w:val="00F46555"/>
    <w:rsid w:val="00F46DF2"/>
    <w:rsid w:val="00F47660"/>
    <w:rsid w:val="00F47731"/>
    <w:rsid w:val="00F501AA"/>
    <w:rsid w:val="00F5056D"/>
    <w:rsid w:val="00F50767"/>
    <w:rsid w:val="00F50C3D"/>
    <w:rsid w:val="00F512C9"/>
    <w:rsid w:val="00F5141C"/>
    <w:rsid w:val="00F51C43"/>
    <w:rsid w:val="00F52355"/>
    <w:rsid w:val="00F5235B"/>
    <w:rsid w:val="00F525A9"/>
    <w:rsid w:val="00F536D8"/>
    <w:rsid w:val="00F53E68"/>
    <w:rsid w:val="00F54A08"/>
    <w:rsid w:val="00F54BED"/>
    <w:rsid w:val="00F54DB3"/>
    <w:rsid w:val="00F54E9F"/>
    <w:rsid w:val="00F55C2F"/>
    <w:rsid w:val="00F55F8E"/>
    <w:rsid w:val="00F567EB"/>
    <w:rsid w:val="00F56898"/>
    <w:rsid w:val="00F56ACC"/>
    <w:rsid w:val="00F56B8D"/>
    <w:rsid w:val="00F56E52"/>
    <w:rsid w:val="00F57000"/>
    <w:rsid w:val="00F57363"/>
    <w:rsid w:val="00F57A68"/>
    <w:rsid w:val="00F61959"/>
    <w:rsid w:val="00F63162"/>
    <w:rsid w:val="00F634E9"/>
    <w:rsid w:val="00F642EE"/>
    <w:rsid w:val="00F644BE"/>
    <w:rsid w:val="00F64E4D"/>
    <w:rsid w:val="00F653AF"/>
    <w:rsid w:val="00F65ABE"/>
    <w:rsid w:val="00F66071"/>
    <w:rsid w:val="00F667C6"/>
    <w:rsid w:val="00F668C0"/>
    <w:rsid w:val="00F66919"/>
    <w:rsid w:val="00F6705C"/>
    <w:rsid w:val="00F67278"/>
    <w:rsid w:val="00F67619"/>
    <w:rsid w:val="00F67680"/>
    <w:rsid w:val="00F6795C"/>
    <w:rsid w:val="00F67A06"/>
    <w:rsid w:val="00F67A95"/>
    <w:rsid w:val="00F67EDE"/>
    <w:rsid w:val="00F67F0C"/>
    <w:rsid w:val="00F703C4"/>
    <w:rsid w:val="00F70479"/>
    <w:rsid w:val="00F709F2"/>
    <w:rsid w:val="00F70B0A"/>
    <w:rsid w:val="00F710BF"/>
    <w:rsid w:val="00F710E8"/>
    <w:rsid w:val="00F7186F"/>
    <w:rsid w:val="00F71BB6"/>
    <w:rsid w:val="00F71D98"/>
    <w:rsid w:val="00F71F8E"/>
    <w:rsid w:val="00F72CA2"/>
    <w:rsid w:val="00F7319B"/>
    <w:rsid w:val="00F733FA"/>
    <w:rsid w:val="00F7425C"/>
    <w:rsid w:val="00F7433B"/>
    <w:rsid w:val="00F7435C"/>
    <w:rsid w:val="00F7467B"/>
    <w:rsid w:val="00F74BED"/>
    <w:rsid w:val="00F74E27"/>
    <w:rsid w:val="00F7506B"/>
    <w:rsid w:val="00F7507D"/>
    <w:rsid w:val="00F75496"/>
    <w:rsid w:val="00F759D6"/>
    <w:rsid w:val="00F761E8"/>
    <w:rsid w:val="00F7626C"/>
    <w:rsid w:val="00F76CE9"/>
    <w:rsid w:val="00F77AC2"/>
    <w:rsid w:val="00F8071C"/>
    <w:rsid w:val="00F80A76"/>
    <w:rsid w:val="00F80CC8"/>
    <w:rsid w:val="00F8195C"/>
    <w:rsid w:val="00F81C85"/>
    <w:rsid w:val="00F82079"/>
    <w:rsid w:val="00F82D20"/>
    <w:rsid w:val="00F83250"/>
    <w:rsid w:val="00F8444F"/>
    <w:rsid w:val="00F84B0D"/>
    <w:rsid w:val="00F84BC2"/>
    <w:rsid w:val="00F84C7E"/>
    <w:rsid w:val="00F850D5"/>
    <w:rsid w:val="00F8590E"/>
    <w:rsid w:val="00F8627D"/>
    <w:rsid w:val="00F86A5D"/>
    <w:rsid w:val="00F86BA8"/>
    <w:rsid w:val="00F87AA4"/>
    <w:rsid w:val="00F87DD8"/>
    <w:rsid w:val="00F87FFC"/>
    <w:rsid w:val="00F90613"/>
    <w:rsid w:val="00F909CF"/>
    <w:rsid w:val="00F91A92"/>
    <w:rsid w:val="00F91AD4"/>
    <w:rsid w:val="00F92055"/>
    <w:rsid w:val="00F9376B"/>
    <w:rsid w:val="00F9381D"/>
    <w:rsid w:val="00F938E7"/>
    <w:rsid w:val="00F94264"/>
    <w:rsid w:val="00F94597"/>
    <w:rsid w:val="00F95100"/>
    <w:rsid w:val="00F9528F"/>
    <w:rsid w:val="00F95491"/>
    <w:rsid w:val="00F960BC"/>
    <w:rsid w:val="00F9692C"/>
    <w:rsid w:val="00F97505"/>
    <w:rsid w:val="00F97CA8"/>
    <w:rsid w:val="00FA0435"/>
    <w:rsid w:val="00FA0441"/>
    <w:rsid w:val="00FA0628"/>
    <w:rsid w:val="00FA0A4E"/>
    <w:rsid w:val="00FA10BA"/>
    <w:rsid w:val="00FA14C8"/>
    <w:rsid w:val="00FA19FF"/>
    <w:rsid w:val="00FA1A3B"/>
    <w:rsid w:val="00FA1AC3"/>
    <w:rsid w:val="00FA308A"/>
    <w:rsid w:val="00FA375D"/>
    <w:rsid w:val="00FA38D9"/>
    <w:rsid w:val="00FA4402"/>
    <w:rsid w:val="00FA543B"/>
    <w:rsid w:val="00FA5855"/>
    <w:rsid w:val="00FA5A2C"/>
    <w:rsid w:val="00FA5E85"/>
    <w:rsid w:val="00FA6078"/>
    <w:rsid w:val="00FA639D"/>
    <w:rsid w:val="00FA6C9B"/>
    <w:rsid w:val="00FA6CD9"/>
    <w:rsid w:val="00FA7EED"/>
    <w:rsid w:val="00FA7F21"/>
    <w:rsid w:val="00FB026A"/>
    <w:rsid w:val="00FB171D"/>
    <w:rsid w:val="00FB1BD2"/>
    <w:rsid w:val="00FB2003"/>
    <w:rsid w:val="00FB213D"/>
    <w:rsid w:val="00FB27CD"/>
    <w:rsid w:val="00FB31F2"/>
    <w:rsid w:val="00FB410D"/>
    <w:rsid w:val="00FB4434"/>
    <w:rsid w:val="00FB4BC8"/>
    <w:rsid w:val="00FB4F10"/>
    <w:rsid w:val="00FB51AA"/>
    <w:rsid w:val="00FB56A1"/>
    <w:rsid w:val="00FB57BB"/>
    <w:rsid w:val="00FB5E74"/>
    <w:rsid w:val="00FB73DA"/>
    <w:rsid w:val="00FB77C1"/>
    <w:rsid w:val="00FC0697"/>
    <w:rsid w:val="00FC1097"/>
    <w:rsid w:val="00FC3688"/>
    <w:rsid w:val="00FC3A3A"/>
    <w:rsid w:val="00FC3D12"/>
    <w:rsid w:val="00FC447F"/>
    <w:rsid w:val="00FC4CFD"/>
    <w:rsid w:val="00FC560B"/>
    <w:rsid w:val="00FC5AC7"/>
    <w:rsid w:val="00FC5E0E"/>
    <w:rsid w:val="00FC629A"/>
    <w:rsid w:val="00FC6EBF"/>
    <w:rsid w:val="00FC70A9"/>
    <w:rsid w:val="00FC7E19"/>
    <w:rsid w:val="00FD04E5"/>
    <w:rsid w:val="00FD06FC"/>
    <w:rsid w:val="00FD0DEF"/>
    <w:rsid w:val="00FD1B38"/>
    <w:rsid w:val="00FD1BBA"/>
    <w:rsid w:val="00FD1CA3"/>
    <w:rsid w:val="00FD237F"/>
    <w:rsid w:val="00FD269E"/>
    <w:rsid w:val="00FD2CFB"/>
    <w:rsid w:val="00FD358A"/>
    <w:rsid w:val="00FD3605"/>
    <w:rsid w:val="00FD3FDB"/>
    <w:rsid w:val="00FD402D"/>
    <w:rsid w:val="00FD50D6"/>
    <w:rsid w:val="00FD54AB"/>
    <w:rsid w:val="00FD5551"/>
    <w:rsid w:val="00FD66BE"/>
    <w:rsid w:val="00FD73A0"/>
    <w:rsid w:val="00FD7BFF"/>
    <w:rsid w:val="00FD7EF2"/>
    <w:rsid w:val="00FD7FFD"/>
    <w:rsid w:val="00FE03AC"/>
    <w:rsid w:val="00FE08B2"/>
    <w:rsid w:val="00FE0A8D"/>
    <w:rsid w:val="00FE0C35"/>
    <w:rsid w:val="00FE0D5C"/>
    <w:rsid w:val="00FE10BD"/>
    <w:rsid w:val="00FE1301"/>
    <w:rsid w:val="00FE2C6E"/>
    <w:rsid w:val="00FE2F19"/>
    <w:rsid w:val="00FE31D4"/>
    <w:rsid w:val="00FE3ABD"/>
    <w:rsid w:val="00FE4219"/>
    <w:rsid w:val="00FE46EF"/>
    <w:rsid w:val="00FE4826"/>
    <w:rsid w:val="00FE49EE"/>
    <w:rsid w:val="00FE5677"/>
    <w:rsid w:val="00FE5C62"/>
    <w:rsid w:val="00FE6F5A"/>
    <w:rsid w:val="00FE73A6"/>
    <w:rsid w:val="00FE765F"/>
    <w:rsid w:val="00FE773D"/>
    <w:rsid w:val="00FF00B3"/>
    <w:rsid w:val="00FF0931"/>
    <w:rsid w:val="00FF0B9B"/>
    <w:rsid w:val="00FF0F8F"/>
    <w:rsid w:val="00FF14AD"/>
    <w:rsid w:val="00FF16F0"/>
    <w:rsid w:val="00FF1852"/>
    <w:rsid w:val="00FF2554"/>
    <w:rsid w:val="00FF28C1"/>
    <w:rsid w:val="00FF2970"/>
    <w:rsid w:val="00FF2C73"/>
    <w:rsid w:val="00FF3246"/>
    <w:rsid w:val="00FF4179"/>
    <w:rsid w:val="00FF443F"/>
    <w:rsid w:val="00FF466A"/>
    <w:rsid w:val="00FF4C91"/>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A2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AA4B26"/>
    <w:pPr>
      <w:tabs>
        <w:tab w:val="right" w:leader="dot" w:pos="9346"/>
      </w:tabs>
      <w:spacing w:after="100"/>
      <w:ind w:left="220"/>
    </w:pPr>
    <w:rPr>
      <w:rFonts w:ascii="Calibri Light" w:eastAsia="Times New Roman" w:hAnsi="Calibri Light" w:cs="Times New Roman"/>
      <w:b/>
      <w:bCs/>
      <w:noProof/>
    </w:rPr>
  </w:style>
  <w:style w:type="paragraph" w:styleId="TOC3">
    <w:name w:val="toc 3"/>
    <w:basedOn w:val="Normal"/>
    <w:next w:val="Normal"/>
    <w:autoRedefine/>
    <w:uiPriority w:val="39"/>
    <w:unhideWhenUsed/>
    <w:rsid w:val="00C21315"/>
    <w:pPr>
      <w:tabs>
        <w:tab w:val="right" w:leader="dot" w:pos="9346"/>
      </w:tabs>
      <w:spacing w:after="100"/>
      <w:ind w:left="284"/>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 w:type="character" w:customStyle="1" w:styleId="markedcontent">
    <w:name w:val="markedcontent"/>
    <w:basedOn w:val="DefaultParagraphFont"/>
    <w:rsid w:val="005E6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097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08380680">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031420540">
      <w:bodyDiv w:val="1"/>
      <w:marLeft w:val="0"/>
      <w:marRight w:val="0"/>
      <w:marTop w:val="0"/>
      <w:marBottom w:val="0"/>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323511571">
      <w:bodyDiv w:val="1"/>
      <w:marLeft w:val="60"/>
      <w:marRight w:val="60"/>
      <w:marTop w:val="60"/>
      <w:marBottom w:val="15"/>
      <w:divBdr>
        <w:top w:val="none" w:sz="0" w:space="0" w:color="auto"/>
        <w:left w:val="none" w:sz="0" w:space="0" w:color="auto"/>
        <w:bottom w:val="none" w:sz="0" w:space="0" w:color="auto"/>
        <w:right w:val="none" w:sz="0" w:space="0" w:color="auto"/>
      </w:divBdr>
      <w:divsChild>
        <w:div w:id="2039744486">
          <w:marLeft w:val="0"/>
          <w:marRight w:val="0"/>
          <w:marTop w:val="0"/>
          <w:marBottom w:val="0"/>
          <w:divBdr>
            <w:top w:val="none" w:sz="0" w:space="0" w:color="auto"/>
            <w:left w:val="none" w:sz="0" w:space="0" w:color="auto"/>
            <w:bottom w:val="none" w:sz="0" w:space="0" w:color="auto"/>
            <w:right w:val="none" w:sz="0" w:space="0" w:color="auto"/>
          </w:divBdr>
        </w:div>
        <w:div w:id="25179390">
          <w:marLeft w:val="0"/>
          <w:marRight w:val="0"/>
          <w:marTop w:val="0"/>
          <w:marBottom w:val="0"/>
          <w:divBdr>
            <w:top w:val="none" w:sz="0" w:space="0" w:color="auto"/>
            <w:left w:val="none" w:sz="0" w:space="0" w:color="auto"/>
            <w:bottom w:val="none" w:sz="0" w:space="0" w:color="auto"/>
            <w:right w:val="none" w:sz="0" w:space="0" w:color="auto"/>
          </w:divBdr>
        </w:div>
        <w:div w:id="256717872">
          <w:marLeft w:val="0"/>
          <w:marRight w:val="0"/>
          <w:marTop w:val="0"/>
          <w:marBottom w:val="0"/>
          <w:divBdr>
            <w:top w:val="none" w:sz="0" w:space="0" w:color="auto"/>
            <w:left w:val="none" w:sz="0" w:space="0" w:color="auto"/>
            <w:bottom w:val="none" w:sz="0" w:space="0" w:color="auto"/>
            <w:right w:val="none" w:sz="0" w:space="0" w:color="auto"/>
          </w:divBdr>
        </w:div>
        <w:div w:id="811361036">
          <w:marLeft w:val="0"/>
          <w:marRight w:val="0"/>
          <w:marTop w:val="0"/>
          <w:marBottom w:val="0"/>
          <w:divBdr>
            <w:top w:val="none" w:sz="0" w:space="0" w:color="auto"/>
            <w:left w:val="none" w:sz="0" w:space="0" w:color="auto"/>
            <w:bottom w:val="none" w:sz="0" w:space="0" w:color="auto"/>
            <w:right w:val="none" w:sz="0" w:space="0" w:color="auto"/>
          </w:divBdr>
        </w:div>
        <w:div w:id="1569418823">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05730355">
      <w:bodyDiv w:val="1"/>
      <w:marLeft w:val="0"/>
      <w:marRight w:val="0"/>
      <w:marTop w:val="0"/>
      <w:marBottom w:val="0"/>
      <w:divBdr>
        <w:top w:val="none" w:sz="0" w:space="0" w:color="auto"/>
        <w:left w:val="none" w:sz="0" w:space="0" w:color="auto"/>
        <w:bottom w:val="none" w:sz="0" w:space="0" w:color="auto"/>
        <w:right w:val="none" w:sz="0" w:space="0" w:color="auto"/>
      </w:divBdr>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teaid.minfin.bg/bg/page/42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D1CF4-FCB8-4372-97AD-B7C53421B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4947</Words>
  <Characters>28198</Characters>
  <Application>Microsoft Office Word</Application>
  <DocSecurity>0</DocSecurity>
  <Lines>234</Lines>
  <Paragraphs>66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33079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2023-03-30T14:13:00Z</dcterms:created>
  <dcterms:modified xsi:type="dcterms:W3CDTF">2023-08-18T10:12:00Z</dcterms:modified>
</cp:coreProperties>
</file>