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2F11A7B" w14:textId="77777777" w:rsidR="004C1F41" w:rsidRDefault="004C1F41" w:rsidP="004C1F41">
      <w:pPr>
        <w:spacing w:before="120" w:after="120"/>
        <w:jc w:val="center"/>
        <w:rPr>
          <w:rFonts w:ascii="Cambria" w:hAnsi="Cambria"/>
          <w:b/>
          <w:smallCaps/>
          <w:noProof/>
          <w:sz w:val="28"/>
          <w:szCs w:val="28"/>
          <w:lang w:val="bg-BG"/>
        </w:rPr>
      </w:pPr>
    </w:p>
    <w:p w14:paraId="0691B07C" w14:textId="77777777" w:rsidR="004C1F41" w:rsidRPr="004C1F41" w:rsidRDefault="004C1F41" w:rsidP="004C1F41">
      <w:pPr>
        <w:spacing w:before="120" w:after="120"/>
        <w:jc w:val="center"/>
        <w:rPr>
          <w:rFonts w:ascii="Cambria" w:hAnsi="Cambria"/>
          <w:b/>
          <w:smallCaps/>
          <w:noProof/>
          <w:sz w:val="28"/>
          <w:szCs w:val="28"/>
          <w:lang w:val="bg-BG"/>
        </w:rPr>
      </w:pPr>
    </w:p>
    <w:p w14:paraId="1E2C49AF" w14:textId="77777777" w:rsidR="004C1F41" w:rsidRPr="003F4453" w:rsidRDefault="004C1F41" w:rsidP="004C1F41">
      <w:pPr>
        <w:spacing w:before="120" w:after="120"/>
        <w:jc w:val="center"/>
        <w:rPr>
          <w:rFonts w:ascii="Cambria" w:hAnsi="Cambria"/>
          <w:b/>
          <w:smallCaps/>
          <w:noProof/>
          <w:sz w:val="28"/>
          <w:szCs w:val="28"/>
          <w:lang w:val="bg-BG"/>
        </w:rPr>
      </w:pPr>
      <w:r w:rsidRPr="003F4453">
        <w:rPr>
          <w:rFonts w:ascii="Cambria" w:hAnsi="Cambria"/>
          <w:b/>
          <w:smallCaps/>
          <w:noProof/>
          <w:sz w:val="28"/>
          <w:szCs w:val="28"/>
          <w:lang w:val="bg-BG"/>
        </w:rPr>
        <w:t xml:space="preserve">ДОГОВОР ЗА </w:t>
      </w:r>
    </w:p>
    <w:p w14:paraId="241380BD" w14:textId="77777777" w:rsidR="004C1F41" w:rsidRPr="003F4453" w:rsidRDefault="004C1F41" w:rsidP="004C1F41">
      <w:pPr>
        <w:spacing w:before="120" w:after="120"/>
        <w:jc w:val="center"/>
        <w:rPr>
          <w:rFonts w:ascii="Cambria" w:hAnsi="Cambria"/>
          <w:b/>
          <w:smallCaps/>
          <w:noProof/>
          <w:sz w:val="28"/>
          <w:szCs w:val="28"/>
          <w:lang w:val="bg-BG"/>
        </w:rPr>
      </w:pPr>
      <w:r w:rsidRPr="003F4453">
        <w:rPr>
          <w:rFonts w:ascii="Cambria" w:hAnsi="Cambria"/>
          <w:b/>
          <w:smallCaps/>
          <w:noProof/>
          <w:sz w:val="28"/>
          <w:szCs w:val="28"/>
          <w:lang w:val="bg-BG"/>
        </w:rPr>
        <w:t>ФИНАНСИРАНЕ НА ИНВЕСТИЦИЯ ПО НАЦИОНАЛНИЯ ПЛАН ЗА ВЪЗСТАНОВЯВАНЕ И УСТОЙЧИВОСТ</w:t>
      </w:r>
    </w:p>
    <w:p w14:paraId="1B3E950D" w14:textId="6CDE530A" w:rsidR="00046086" w:rsidRPr="003F4453" w:rsidRDefault="00046086" w:rsidP="004C1F41">
      <w:pPr>
        <w:spacing w:before="120" w:after="120"/>
        <w:jc w:val="center"/>
        <w:rPr>
          <w:rFonts w:ascii="Cambria" w:hAnsi="Cambria"/>
          <w:b/>
          <w:sz w:val="28"/>
          <w:szCs w:val="28"/>
          <w:lang w:val="bg-BG"/>
        </w:rPr>
      </w:pPr>
    </w:p>
    <w:p w14:paraId="4AE8C4A7" w14:textId="2824960E" w:rsidR="00C2718F" w:rsidRPr="003F4453" w:rsidRDefault="004C1F41" w:rsidP="008C3309">
      <w:pPr>
        <w:spacing w:before="120" w:after="120"/>
        <w:jc w:val="center"/>
        <w:rPr>
          <w:rFonts w:ascii="Cambria" w:hAnsi="Cambria"/>
          <w:b/>
          <w:sz w:val="28"/>
          <w:szCs w:val="28"/>
          <w:lang w:val="bg-BG"/>
        </w:rPr>
      </w:pPr>
      <w:r w:rsidRPr="003F4453">
        <w:rPr>
          <w:rFonts w:ascii="Cambria" w:hAnsi="Cambria"/>
          <w:b/>
          <w:sz w:val="28"/>
          <w:szCs w:val="28"/>
          <w:lang w:val="bg-BG"/>
        </w:rPr>
        <w:t>ПРОЦЕДУРА ЗА ПРЕДОСТАВЯНЕ НА СРЕДСТВА ОТ МЕХАНИЗМА ЗА ВЪЗСТАНОВЯВАНЕ И УСТОЙЧИВОСТ</w:t>
      </w:r>
      <w:r w:rsidR="00102EF2" w:rsidRPr="003F4453">
        <w:rPr>
          <w:rFonts w:ascii="Cambria" w:hAnsi="Cambria"/>
          <w:b/>
          <w:sz w:val="28"/>
          <w:szCs w:val="28"/>
          <w:lang w:val="bg-BG"/>
        </w:rPr>
        <w:t xml:space="preserve"> BG-RRP-3.007</w:t>
      </w:r>
      <w:r w:rsidR="00370BC3" w:rsidRPr="003F4453">
        <w:rPr>
          <w:rFonts w:ascii="Cambria" w:hAnsi="Cambria"/>
          <w:b/>
          <w:sz w:val="28"/>
          <w:szCs w:val="28"/>
          <w:lang w:val="bg-BG"/>
        </w:rPr>
        <w:t xml:space="preserve"> „Програма за публична подкрепа за развитието на индустриални райони, паркове и подобни територии и за привличане на инвестиции („AttractInvestBG“)“</w:t>
      </w:r>
      <w:r w:rsidR="001E0918" w:rsidRPr="003F4453">
        <w:rPr>
          <w:rFonts w:ascii="Cambria" w:hAnsi="Cambria"/>
          <w:b/>
          <w:sz w:val="28"/>
          <w:szCs w:val="28"/>
          <w:lang w:val="bg-BG"/>
        </w:rPr>
        <w:t>, Компонент 3 „Интелигентна индустрия“</w:t>
      </w:r>
      <w:r w:rsidR="00102EF2" w:rsidRPr="003F4453">
        <w:rPr>
          <w:rFonts w:ascii="Cambria" w:hAnsi="Cambria"/>
          <w:b/>
          <w:sz w:val="28"/>
          <w:szCs w:val="28"/>
          <w:lang w:val="bg-BG"/>
        </w:rPr>
        <w:t xml:space="preserve"> </w:t>
      </w:r>
      <w:r w:rsidR="00046086" w:rsidRPr="003F4453">
        <w:rPr>
          <w:rFonts w:ascii="Cambria" w:hAnsi="Cambria"/>
          <w:b/>
          <w:sz w:val="28"/>
          <w:szCs w:val="28"/>
          <w:lang w:val="bg-BG"/>
        </w:rPr>
        <w:t>от П</w:t>
      </w:r>
      <w:r w:rsidR="00B47CD6" w:rsidRPr="003F4453">
        <w:rPr>
          <w:rFonts w:ascii="Cambria" w:hAnsi="Cambria"/>
          <w:b/>
          <w:sz w:val="28"/>
          <w:szCs w:val="28"/>
          <w:lang w:val="bg-BG"/>
        </w:rPr>
        <w:t>лан</w:t>
      </w:r>
      <w:r w:rsidR="00FA57B7" w:rsidRPr="003F4453">
        <w:rPr>
          <w:rFonts w:ascii="Cambria" w:hAnsi="Cambria"/>
          <w:b/>
          <w:sz w:val="28"/>
          <w:szCs w:val="28"/>
          <w:lang w:val="bg-BG"/>
        </w:rPr>
        <w:t>а</w:t>
      </w:r>
      <w:r w:rsidR="00B47CD6" w:rsidRPr="003F4453">
        <w:rPr>
          <w:rFonts w:ascii="Cambria" w:hAnsi="Cambria"/>
          <w:b/>
          <w:sz w:val="28"/>
          <w:szCs w:val="28"/>
          <w:lang w:val="bg-BG"/>
        </w:rPr>
        <w:t xml:space="preserve"> за възстановяване и устойчивост </w:t>
      </w:r>
    </w:p>
    <w:p w14:paraId="5ECD0598" w14:textId="77777777" w:rsidR="004C1F41" w:rsidRPr="003F4453" w:rsidRDefault="004C1F41" w:rsidP="004C1F41">
      <w:pPr>
        <w:jc w:val="center"/>
        <w:rPr>
          <w:rFonts w:ascii="Cambria" w:hAnsi="Cambria"/>
          <w:b/>
          <w:lang w:val="bg-BG"/>
        </w:rPr>
      </w:pPr>
    </w:p>
    <w:p w14:paraId="7A5C8AA2" w14:textId="77777777" w:rsidR="004C1F41" w:rsidRPr="003F4453" w:rsidRDefault="004C1F41" w:rsidP="004C1F41">
      <w:pPr>
        <w:jc w:val="center"/>
        <w:rPr>
          <w:rFonts w:ascii="Cambria" w:hAnsi="Cambria"/>
          <w:b/>
          <w:i/>
          <w:lang w:val="bg-BG"/>
        </w:rPr>
      </w:pPr>
      <w:r w:rsidRPr="003F4453">
        <w:rPr>
          <w:rFonts w:ascii="Cambria" w:hAnsi="Cambria"/>
          <w:b/>
          <w:i/>
          <w:lang w:val="bg-BG"/>
        </w:rPr>
        <w:t xml:space="preserve"> </w:t>
      </w:r>
    </w:p>
    <w:p w14:paraId="4B3F50B4" w14:textId="77777777" w:rsidR="004C1F41" w:rsidRPr="003F4453" w:rsidRDefault="004C1F41" w:rsidP="004C1F41">
      <w:pPr>
        <w:jc w:val="center"/>
        <w:rPr>
          <w:rFonts w:ascii="Cambria" w:hAnsi="Cambria"/>
          <w:b/>
          <w:lang w:val="bg-BG"/>
        </w:rPr>
      </w:pPr>
    </w:p>
    <w:p w14:paraId="5707D9F0" w14:textId="77777777" w:rsidR="004C1F41" w:rsidRPr="003F4453" w:rsidRDefault="004C1F41" w:rsidP="004C1F41">
      <w:pPr>
        <w:jc w:val="center"/>
        <w:rPr>
          <w:rFonts w:ascii="Cambria" w:hAnsi="Cambria"/>
          <w:b/>
          <w:i/>
          <w:lang w:val="bg-BG"/>
        </w:rPr>
      </w:pPr>
    </w:p>
    <w:tbl>
      <w:tblPr>
        <w:tblW w:w="9490" w:type="dxa"/>
        <w:tblInd w:w="266" w:type="dxa"/>
        <w:tblLayout w:type="fixed"/>
        <w:tblLook w:val="0000" w:firstRow="0" w:lastRow="0" w:firstColumn="0" w:lastColumn="0" w:noHBand="0" w:noVBand="0"/>
      </w:tblPr>
      <w:tblGrid>
        <w:gridCol w:w="6878"/>
        <w:gridCol w:w="2612"/>
      </w:tblGrid>
      <w:tr w:rsidR="004C1F41" w:rsidRPr="003F4453" w14:paraId="31293D1D" w14:textId="77777777" w:rsidTr="003F08F7">
        <w:trPr>
          <w:trHeight w:val="592"/>
        </w:trPr>
        <w:tc>
          <w:tcPr>
            <w:tcW w:w="6878" w:type="dxa"/>
            <w:tcBorders>
              <w:top w:val="single" w:sz="20" w:space="0" w:color="000000"/>
              <w:left w:val="single" w:sz="20" w:space="0" w:color="000000"/>
              <w:bottom w:val="single" w:sz="4" w:space="0" w:color="000000"/>
            </w:tcBorders>
            <w:shd w:val="clear" w:color="auto" w:fill="FFCC99"/>
          </w:tcPr>
          <w:p w14:paraId="6340B024" w14:textId="77777777" w:rsidR="004C1F41" w:rsidRPr="003F4453" w:rsidRDefault="004C1F41" w:rsidP="004C1F41">
            <w:pPr>
              <w:jc w:val="center"/>
              <w:rPr>
                <w:rFonts w:ascii="Cambria" w:hAnsi="Cambria"/>
                <w:b/>
                <w:bCs/>
                <w:lang w:val="bg-BG"/>
              </w:rPr>
            </w:pPr>
          </w:p>
          <w:p w14:paraId="43B23AC2" w14:textId="77777777" w:rsidR="004C1F41" w:rsidRPr="003F4453" w:rsidRDefault="004C1F41" w:rsidP="004C1F41">
            <w:pPr>
              <w:jc w:val="center"/>
              <w:rPr>
                <w:rFonts w:ascii="Cambria" w:hAnsi="Cambria"/>
                <w:b/>
                <w:bCs/>
                <w:lang w:val="bg-BG"/>
              </w:rPr>
            </w:pPr>
            <w:r w:rsidRPr="003F4453">
              <w:rPr>
                <w:rFonts w:ascii="Cambria" w:hAnsi="Cambria"/>
                <w:b/>
                <w:bCs/>
                <w:lang w:val="bg-BG"/>
              </w:rPr>
              <w:t>РЕГИСТРАЦИОНЕН НОМЕР НА ДОГОВОРА:</w:t>
            </w:r>
          </w:p>
        </w:tc>
        <w:tc>
          <w:tcPr>
            <w:tcW w:w="2612" w:type="dxa"/>
            <w:tcBorders>
              <w:top w:val="single" w:sz="20" w:space="0" w:color="000000"/>
              <w:left w:val="single" w:sz="4" w:space="0" w:color="000000"/>
              <w:bottom w:val="single" w:sz="4" w:space="0" w:color="000000"/>
              <w:right w:val="single" w:sz="20" w:space="0" w:color="000000"/>
            </w:tcBorders>
            <w:shd w:val="clear" w:color="auto" w:fill="FFCC99"/>
          </w:tcPr>
          <w:p w14:paraId="2784EA9C" w14:textId="77777777" w:rsidR="004C1F41" w:rsidRPr="003F4453" w:rsidRDefault="004C1F41" w:rsidP="004C1F41">
            <w:pPr>
              <w:jc w:val="center"/>
              <w:rPr>
                <w:rFonts w:ascii="Cambria" w:hAnsi="Cambria"/>
                <w:b/>
                <w:i/>
              </w:rPr>
            </w:pPr>
            <w:r w:rsidRPr="003F4453">
              <w:rPr>
                <w:rFonts w:ascii="Cambria" w:hAnsi="Cambria"/>
                <w:b/>
                <w:bCs/>
                <w:i/>
                <w:lang w:val="bg-BG"/>
              </w:rPr>
              <w:t>(номер от Информационната система за Механизма)</w:t>
            </w:r>
            <w:r w:rsidRPr="003F4453">
              <w:rPr>
                <w:rFonts w:ascii="Cambria" w:hAnsi="Cambria"/>
                <w:b/>
                <w:bCs/>
                <w:lang w:val="bg-BG"/>
              </w:rPr>
              <w:t>…</w:t>
            </w:r>
          </w:p>
        </w:tc>
      </w:tr>
      <w:tr w:rsidR="004C1F41" w:rsidRPr="003F4453" w14:paraId="293E259A" w14:textId="77777777" w:rsidTr="003F08F7">
        <w:trPr>
          <w:trHeight w:val="592"/>
        </w:trPr>
        <w:tc>
          <w:tcPr>
            <w:tcW w:w="6878" w:type="dxa"/>
            <w:tcBorders>
              <w:top w:val="single" w:sz="4" w:space="0" w:color="000000"/>
              <w:left w:val="single" w:sz="20" w:space="0" w:color="000000"/>
              <w:bottom w:val="single" w:sz="20" w:space="0" w:color="000000"/>
            </w:tcBorders>
            <w:shd w:val="clear" w:color="auto" w:fill="FFCC99"/>
          </w:tcPr>
          <w:p w14:paraId="161A3E3B" w14:textId="77777777" w:rsidR="004C1F41" w:rsidRPr="003F4453" w:rsidRDefault="004C1F41" w:rsidP="004C1F41">
            <w:pPr>
              <w:jc w:val="center"/>
              <w:rPr>
                <w:rFonts w:ascii="Cambria" w:hAnsi="Cambria"/>
                <w:b/>
                <w:bCs/>
                <w:lang w:val="bg-BG"/>
              </w:rPr>
            </w:pPr>
          </w:p>
          <w:p w14:paraId="07D215DC" w14:textId="77777777" w:rsidR="004C1F41" w:rsidRPr="003F4453" w:rsidRDefault="004C1F41" w:rsidP="004C1F41">
            <w:pPr>
              <w:jc w:val="center"/>
              <w:rPr>
                <w:rFonts w:ascii="Cambria" w:hAnsi="Cambria"/>
                <w:b/>
                <w:bCs/>
                <w:lang w:val="bg-BG"/>
              </w:rPr>
            </w:pPr>
            <w:r w:rsidRPr="003F4453">
              <w:rPr>
                <w:rFonts w:ascii="Cambria" w:hAnsi="Cambria"/>
                <w:b/>
                <w:bCs/>
                <w:lang w:val="bg-BG"/>
              </w:rPr>
              <w:t>НАИМЕНОВАНИЕ НА ПРЕДЛОЖЕНИЕ ЗА ИЗПЪЛНЕНИЕ НА ИНВЕСТИЦИЯ:</w:t>
            </w:r>
          </w:p>
        </w:tc>
        <w:tc>
          <w:tcPr>
            <w:tcW w:w="2612" w:type="dxa"/>
            <w:tcBorders>
              <w:top w:val="single" w:sz="4" w:space="0" w:color="000000"/>
              <w:left w:val="single" w:sz="4" w:space="0" w:color="000000"/>
              <w:bottom w:val="single" w:sz="20" w:space="0" w:color="000000"/>
              <w:right w:val="single" w:sz="20" w:space="0" w:color="000000"/>
            </w:tcBorders>
            <w:shd w:val="clear" w:color="auto" w:fill="FFCC99"/>
          </w:tcPr>
          <w:p w14:paraId="219D43C8" w14:textId="77777777" w:rsidR="004C1F41" w:rsidRPr="003F4453" w:rsidRDefault="004C1F41" w:rsidP="004C1F41">
            <w:pPr>
              <w:jc w:val="center"/>
              <w:rPr>
                <w:rFonts w:ascii="Cambria" w:hAnsi="Cambria"/>
                <w:b/>
                <w:i/>
              </w:rPr>
            </w:pPr>
            <w:r w:rsidRPr="003F4453">
              <w:rPr>
                <w:rFonts w:ascii="Cambria" w:hAnsi="Cambria"/>
                <w:b/>
                <w:bCs/>
                <w:lang w:val="bg-BG"/>
              </w:rPr>
              <w:t>…</w:t>
            </w:r>
          </w:p>
        </w:tc>
      </w:tr>
    </w:tbl>
    <w:p w14:paraId="50354588" w14:textId="77777777" w:rsidR="004C1F41" w:rsidRPr="003F4453" w:rsidRDefault="004C1F41" w:rsidP="004C1F41">
      <w:pPr>
        <w:jc w:val="center"/>
        <w:rPr>
          <w:rFonts w:ascii="Cambria" w:hAnsi="Cambria"/>
          <w:b/>
          <w:lang w:val="bg-BG"/>
        </w:rPr>
      </w:pPr>
    </w:p>
    <w:p w14:paraId="26B96247" w14:textId="77777777" w:rsidR="004C1F41" w:rsidRPr="003F4453" w:rsidRDefault="004C1F41" w:rsidP="004C1F41">
      <w:pPr>
        <w:jc w:val="center"/>
        <w:rPr>
          <w:rFonts w:ascii="Cambria" w:hAnsi="Cambria"/>
          <w:b/>
          <w:lang w:val="bg-BG"/>
        </w:rPr>
      </w:pPr>
    </w:p>
    <w:p w14:paraId="30FBF88A" w14:textId="77777777" w:rsidR="004C1F41" w:rsidRPr="003F4453" w:rsidRDefault="004C1F41" w:rsidP="004C1F41">
      <w:pPr>
        <w:jc w:val="center"/>
        <w:rPr>
          <w:rFonts w:ascii="Cambria" w:hAnsi="Cambria"/>
          <w:b/>
          <w:lang w:val="bg-BG"/>
        </w:rPr>
      </w:pPr>
    </w:p>
    <w:p w14:paraId="4D7A8931" w14:textId="77777777" w:rsidR="004C1F41" w:rsidRPr="003F4453" w:rsidRDefault="004C1F41">
      <w:pPr>
        <w:jc w:val="center"/>
        <w:rPr>
          <w:rFonts w:ascii="Cambria" w:hAnsi="Cambria"/>
          <w:b/>
          <w:lang w:val="bg-BG"/>
        </w:rPr>
      </w:pPr>
    </w:p>
    <w:p w14:paraId="70EE0C71" w14:textId="77777777" w:rsidR="004C1F41" w:rsidRPr="003F4453" w:rsidRDefault="004C1F41">
      <w:pPr>
        <w:jc w:val="center"/>
        <w:rPr>
          <w:rFonts w:ascii="Cambria" w:hAnsi="Cambria"/>
          <w:b/>
          <w:lang w:val="bg-BG"/>
        </w:rPr>
      </w:pPr>
    </w:p>
    <w:p w14:paraId="77603D9D" w14:textId="77777777" w:rsidR="004C1F41" w:rsidRPr="003F4453" w:rsidRDefault="004C1F41">
      <w:pPr>
        <w:jc w:val="center"/>
        <w:rPr>
          <w:rFonts w:ascii="Cambria" w:hAnsi="Cambria"/>
          <w:b/>
          <w:lang w:val="bg-BG"/>
        </w:rPr>
      </w:pPr>
    </w:p>
    <w:p w14:paraId="2C7137C1" w14:textId="77777777" w:rsidR="0049105F" w:rsidRPr="003F4453" w:rsidRDefault="0049105F" w:rsidP="00FE349D">
      <w:pPr>
        <w:spacing w:after="120"/>
        <w:rPr>
          <w:rFonts w:ascii="Cambria" w:hAnsi="Cambria"/>
          <w:sz w:val="23"/>
          <w:szCs w:val="23"/>
          <w:lang w:val="bg-BG"/>
        </w:rPr>
      </w:pPr>
    </w:p>
    <w:p w14:paraId="0E74C0BB" w14:textId="77777777" w:rsidR="004C1F41" w:rsidRPr="003F4453" w:rsidRDefault="004C1F41" w:rsidP="00FE349D">
      <w:pPr>
        <w:spacing w:after="120"/>
        <w:rPr>
          <w:rFonts w:ascii="Cambria" w:hAnsi="Cambria"/>
          <w:sz w:val="23"/>
          <w:szCs w:val="23"/>
          <w:lang w:val="bg-BG"/>
        </w:rPr>
      </w:pPr>
    </w:p>
    <w:p w14:paraId="301282B4" w14:textId="77777777" w:rsidR="004C1F41" w:rsidRPr="003F4453" w:rsidRDefault="004C1F41" w:rsidP="00FE349D">
      <w:pPr>
        <w:spacing w:after="120"/>
        <w:rPr>
          <w:rFonts w:ascii="Cambria" w:hAnsi="Cambria"/>
          <w:sz w:val="23"/>
          <w:szCs w:val="23"/>
          <w:lang w:val="bg-BG"/>
        </w:rPr>
      </w:pPr>
    </w:p>
    <w:p w14:paraId="512CF2C7" w14:textId="77777777" w:rsidR="004C1F41" w:rsidRPr="003F4453" w:rsidRDefault="004C1F41" w:rsidP="00FE349D">
      <w:pPr>
        <w:spacing w:after="120"/>
        <w:rPr>
          <w:rFonts w:ascii="Cambria" w:hAnsi="Cambria"/>
          <w:sz w:val="23"/>
          <w:szCs w:val="23"/>
          <w:lang w:val="bg-BG"/>
        </w:rPr>
      </w:pPr>
    </w:p>
    <w:p w14:paraId="446AAFC2" w14:textId="77777777" w:rsidR="004C1F41" w:rsidRPr="003F4453" w:rsidRDefault="004C1F41" w:rsidP="00FE349D">
      <w:pPr>
        <w:spacing w:after="120"/>
        <w:rPr>
          <w:rFonts w:ascii="Cambria" w:hAnsi="Cambria"/>
          <w:sz w:val="23"/>
          <w:szCs w:val="23"/>
          <w:lang w:val="bg-BG"/>
        </w:rPr>
      </w:pPr>
    </w:p>
    <w:p w14:paraId="4BE57BCB" w14:textId="77777777" w:rsidR="004C1F41" w:rsidRPr="003F4453" w:rsidRDefault="004C1F41" w:rsidP="00FE349D">
      <w:pPr>
        <w:spacing w:after="120"/>
        <w:rPr>
          <w:rFonts w:ascii="Cambria" w:hAnsi="Cambria"/>
          <w:sz w:val="23"/>
          <w:szCs w:val="23"/>
          <w:lang w:val="bg-BG"/>
        </w:rPr>
      </w:pPr>
    </w:p>
    <w:p w14:paraId="3DCAFE2D" w14:textId="77777777" w:rsidR="004C1F41" w:rsidRPr="003F4453" w:rsidRDefault="004C1F41" w:rsidP="00FE349D">
      <w:pPr>
        <w:spacing w:after="120"/>
        <w:rPr>
          <w:rFonts w:ascii="Cambria" w:hAnsi="Cambria"/>
          <w:sz w:val="23"/>
          <w:szCs w:val="23"/>
          <w:lang w:val="bg-BG"/>
        </w:rPr>
      </w:pPr>
    </w:p>
    <w:p w14:paraId="2F85DF9D" w14:textId="77777777" w:rsidR="004C1F41" w:rsidRPr="003F4453" w:rsidRDefault="004C1F41" w:rsidP="003F08F7">
      <w:pPr>
        <w:spacing w:after="120"/>
        <w:jc w:val="both"/>
        <w:rPr>
          <w:rFonts w:ascii="Cambria" w:hAnsi="Cambria"/>
          <w:sz w:val="23"/>
          <w:szCs w:val="23"/>
          <w:lang w:val="bg-BG"/>
        </w:rPr>
      </w:pPr>
      <w:r w:rsidRPr="003F4453">
        <w:rPr>
          <w:rFonts w:ascii="Cambria" w:hAnsi="Cambria"/>
          <w:sz w:val="23"/>
          <w:szCs w:val="23"/>
          <w:lang w:val="bg-BG"/>
        </w:rPr>
        <w:lastRenderedPageBreak/>
        <w:t>Настоящият договор се сключва на основание чл. 27 ал. 1 от ПМС № 114 от 8 юни 2022 г. за определяне на детайлни правила за предоставяне на средства на крайни получатели от Механизма за възстановяване и устойчивост, във връзка с одобрено предложение за изпълнение на инвестиция (наричано по-долу „Инвестицията“ ) №.......................</w:t>
      </w:r>
      <w:r w:rsidR="009A0F41" w:rsidRPr="003F4453">
        <w:rPr>
          <w:rFonts w:ascii="Cambria" w:hAnsi="Cambria"/>
          <w:sz w:val="23"/>
          <w:szCs w:val="23"/>
          <w:lang w:val="bg-BG"/>
        </w:rPr>
        <w:t xml:space="preserve">, </w:t>
      </w:r>
      <w:r w:rsidR="009A0F41" w:rsidRPr="003F4453">
        <w:rPr>
          <w:rFonts w:ascii="Cambria" w:hAnsi="Cambria"/>
          <w:sz w:val="23"/>
          <w:szCs w:val="23"/>
          <w:lang w:val="en-US"/>
        </w:rPr>
        <w:t>(</w:t>
      </w:r>
      <w:r w:rsidR="009A0F41" w:rsidRPr="003F4453">
        <w:rPr>
          <w:rFonts w:ascii="Cambria" w:hAnsi="Cambria"/>
          <w:sz w:val="23"/>
          <w:szCs w:val="23"/>
          <w:lang w:val="bg-BG"/>
        </w:rPr>
        <w:t xml:space="preserve">наименование </w:t>
      </w:r>
      <w:r w:rsidR="009A0F41" w:rsidRPr="003F4453">
        <w:rPr>
          <w:rFonts w:ascii="Cambria" w:hAnsi="Cambria"/>
          <w:sz w:val="23"/>
          <w:szCs w:val="23"/>
          <w:lang w:val="en-US"/>
        </w:rPr>
        <w:t>)</w:t>
      </w:r>
      <w:r w:rsidR="009A0F41" w:rsidRPr="003F4453">
        <w:rPr>
          <w:rFonts w:ascii="Cambria" w:hAnsi="Cambria"/>
          <w:sz w:val="23"/>
          <w:szCs w:val="23"/>
          <w:lang w:val="bg-BG"/>
        </w:rPr>
        <w:t>……………..</w:t>
      </w:r>
      <w:r w:rsidRPr="003F4453">
        <w:rPr>
          <w:rFonts w:ascii="Cambria" w:hAnsi="Cambria"/>
          <w:sz w:val="23"/>
          <w:szCs w:val="23"/>
          <w:lang w:val="bg-BG"/>
        </w:rPr>
        <w:t>........ и т......... от оценителен доклад от...... /дата/, одобрен на ..... /дата</w:t>
      </w:r>
      <w:r w:rsidR="002877F1" w:rsidRPr="003F4453">
        <w:rPr>
          <w:rFonts w:ascii="Cambria" w:hAnsi="Cambria"/>
          <w:sz w:val="23"/>
          <w:szCs w:val="23"/>
          <w:lang w:val="bg-BG"/>
        </w:rPr>
        <w:t xml:space="preserve">/,  </w:t>
      </w:r>
      <w:r w:rsidRPr="003F4453">
        <w:rPr>
          <w:rFonts w:ascii="Cambria" w:hAnsi="Cambria"/>
          <w:sz w:val="23"/>
          <w:szCs w:val="23"/>
          <w:lang w:val="bg-BG"/>
        </w:rPr>
        <w:t xml:space="preserve"> по процедура за подбор на крайни получатели BG-RRP-3.007 </w:t>
      </w:r>
      <w:r w:rsidR="009A0F41" w:rsidRPr="003F4453">
        <w:rPr>
          <w:rFonts w:ascii="Cambria" w:hAnsi="Cambria"/>
          <w:sz w:val="23"/>
          <w:szCs w:val="23"/>
          <w:lang w:val="bg-BG"/>
        </w:rPr>
        <w:t>„</w:t>
      </w:r>
      <w:r w:rsidRPr="003F4453">
        <w:rPr>
          <w:rFonts w:ascii="Cambria" w:hAnsi="Cambria"/>
          <w:sz w:val="23"/>
          <w:szCs w:val="23"/>
          <w:lang w:val="bg-BG"/>
        </w:rPr>
        <w:t>Програма за публична подкрепа за развитието на индустриални райони, паркове и подобни територии и за привличане на инвестиции („AttractInvestBG“)</w:t>
      </w:r>
      <w:r w:rsidR="009A0F41" w:rsidRPr="003F4453">
        <w:rPr>
          <w:rFonts w:ascii="Cambria" w:hAnsi="Cambria"/>
          <w:sz w:val="23"/>
          <w:szCs w:val="23"/>
          <w:lang w:val="bg-BG"/>
        </w:rPr>
        <w:t xml:space="preserve">“ </w:t>
      </w:r>
      <w:r w:rsidRPr="003F4453">
        <w:rPr>
          <w:rFonts w:ascii="Cambria" w:hAnsi="Cambria"/>
          <w:sz w:val="23"/>
          <w:szCs w:val="23"/>
          <w:lang w:val="bg-BG"/>
        </w:rPr>
        <w:t xml:space="preserve"> и т. .. от Решение [</w:t>
      </w:r>
      <w:r w:rsidRPr="003F4453">
        <w:rPr>
          <w:rFonts w:ascii="Cambria" w:hAnsi="Cambria"/>
          <w:i/>
          <w:iCs/>
          <w:sz w:val="23"/>
          <w:szCs w:val="23"/>
          <w:lang w:val="bg-BG"/>
        </w:rPr>
        <w:t>номер и дата на решението</w:t>
      </w:r>
      <w:r w:rsidRPr="003F4453">
        <w:rPr>
          <w:rFonts w:ascii="Cambria" w:hAnsi="Cambria"/>
          <w:sz w:val="23"/>
          <w:szCs w:val="23"/>
          <w:lang w:val="bg-BG"/>
        </w:rPr>
        <w:t xml:space="preserve">] на Ръководителя на СНД за предоставяне на средства от Механизма за възстановяване и устойчивост (МВУ) по чл. 20, ал. 1 от ПМС № 114/2022, </w:t>
      </w:r>
    </w:p>
    <w:p w14:paraId="3DE046A7" w14:textId="77777777" w:rsidR="004C1F41" w:rsidRPr="003F4453" w:rsidRDefault="004C1F41" w:rsidP="00FE349D">
      <w:pPr>
        <w:spacing w:after="120"/>
        <w:rPr>
          <w:rFonts w:ascii="Cambria" w:hAnsi="Cambria"/>
          <w:sz w:val="23"/>
          <w:szCs w:val="23"/>
          <w:lang w:val="bg-BG"/>
        </w:rPr>
      </w:pPr>
    </w:p>
    <w:p w14:paraId="60034C7B" w14:textId="5A69DD72" w:rsidR="00C2718F" w:rsidRPr="003F4453" w:rsidRDefault="009A0F41" w:rsidP="00FE349D">
      <w:pPr>
        <w:spacing w:after="120"/>
        <w:rPr>
          <w:rFonts w:ascii="Cambria" w:hAnsi="Cambria"/>
          <w:sz w:val="23"/>
          <w:szCs w:val="23"/>
          <w:lang w:val="bg-BG"/>
        </w:rPr>
      </w:pPr>
      <w:r w:rsidRPr="003F4453">
        <w:rPr>
          <w:rFonts w:ascii="Cambria" w:hAnsi="Cambria"/>
          <w:sz w:val="23"/>
          <w:szCs w:val="23"/>
          <w:lang w:val="bg-BG"/>
        </w:rPr>
        <w:t>между, …………………..,</w:t>
      </w:r>
      <w:r w:rsidR="0049105F" w:rsidRPr="003F4453">
        <w:rPr>
          <w:rFonts w:ascii="Cambria" w:hAnsi="Cambria"/>
          <w:sz w:val="23"/>
          <w:szCs w:val="23"/>
          <w:lang w:val="bg-BG"/>
        </w:rPr>
        <w:t>:</w:t>
      </w:r>
    </w:p>
    <w:p w14:paraId="799A0663" w14:textId="77777777" w:rsidR="008C3309" w:rsidRPr="003F4453" w:rsidRDefault="008C3309" w:rsidP="00FE349D">
      <w:pPr>
        <w:autoSpaceDE w:val="0"/>
        <w:autoSpaceDN w:val="0"/>
        <w:adjustRightInd w:val="0"/>
        <w:spacing w:after="120"/>
        <w:jc w:val="both"/>
        <w:rPr>
          <w:rFonts w:ascii="Cambria" w:hAnsi="Cambria"/>
          <w:color w:val="000000"/>
          <w:sz w:val="23"/>
          <w:szCs w:val="23"/>
          <w:lang w:val="bg-BG"/>
        </w:rPr>
      </w:pPr>
    </w:p>
    <w:p w14:paraId="24F3FFE6" w14:textId="2A615374" w:rsidR="009A0F41" w:rsidRPr="003F4453" w:rsidRDefault="00305006" w:rsidP="003F08F7">
      <w:pPr>
        <w:pStyle w:val="ListParagraph"/>
        <w:numPr>
          <w:ilvl w:val="0"/>
          <w:numId w:val="37"/>
        </w:numPr>
        <w:ind w:left="0" w:firstLine="0"/>
        <w:rPr>
          <w:rFonts w:ascii="Cambria" w:hAnsi="Cambria"/>
          <w:sz w:val="23"/>
          <w:szCs w:val="23"/>
          <w:lang w:val="bg-BG"/>
        </w:rPr>
      </w:pPr>
      <w:r w:rsidRPr="003F4453">
        <w:rPr>
          <w:rFonts w:ascii="Cambria" w:hAnsi="Cambria"/>
          <w:color w:val="000000"/>
          <w:sz w:val="23"/>
          <w:szCs w:val="23"/>
          <w:lang w:val="bg-BG"/>
        </w:rPr>
        <w:t xml:space="preserve">…………………………………., в качеството </w:t>
      </w:r>
      <w:r w:rsidR="00FE349D" w:rsidRPr="003F4453">
        <w:rPr>
          <w:rFonts w:ascii="Cambria" w:hAnsi="Cambria"/>
          <w:color w:val="000000"/>
          <w:sz w:val="23"/>
          <w:szCs w:val="23"/>
          <w:lang w:val="bg-BG"/>
        </w:rPr>
        <w:t>й/</w:t>
      </w:r>
      <w:r w:rsidRPr="003F4453">
        <w:rPr>
          <w:rFonts w:ascii="Cambria" w:hAnsi="Cambria"/>
          <w:color w:val="000000"/>
          <w:sz w:val="23"/>
          <w:szCs w:val="23"/>
          <w:lang w:val="bg-BG"/>
        </w:rPr>
        <w:t xml:space="preserve">му на </w:t>
      </w:r>
      <w:r w:rsidRPr="003F4453">
        <w:rPr>
          <w:rFonts w:ascii="Cambria" w:hAnsi="Cambria"/>
          <w:sz w:val="23"/>
          <w:szCs w:val="23"/>
          <w:lang w:val="bg-BG"/>
        </w:rPr>
        <w:t>Ръководител на Структура</w:t>
      </w:r>
      <w:r w:rsidR="00533F0D" w:rsidRPr="003F4453">
        <w:rPr>
          <w:rFonts w:ascii="Cambria" w:hAnsi="Cambria"/>
          <w:sz w:val="23"/>
          <w:szCs w:val="23"/>
          <w:lang w:val="bg-BG"/>
        </w:rPr>
        <w:t>та</w:t>
      </w:r>
      <w:r w:rsidRPr="003F4453">
        <w:rPr>
          <w:rFonts w:ascii="Cambria" w:hAnsi="Cambria"/>
          <w:sz w:val="23"/>
          <w:szCs w:val="23"/>
          <w:lang w:val="bg-BG"/>
        </w:rPr>
        <w:t xml:space="preserve"> за наблюдение и докладване (</w:t>
      </w:r>
      <w:r w:rsidR="00533F0D" w:rsidRPr="003F4453">
        <w:rPr>
          <w:rFonts w:ascii="Cambria" w:hAnsi="Cambria"/>
          <w:sz w:val="23"/>
          <w:szCs w:val="23"/>
          <w:lang w:val="bg-BG"/>
        </w:rPr>
        <w:t>„</w:t>
      </w:r>
      <w:r w:rsidRPr="003F4453">
        <w:rPr>
          <w:rFonts w:ascii="Cambria" w:hAnsi="Cambria"/>
          <w:sz w:val="23"/>
          <w:szCs w:val="23"/>
          <w:lang w:val="bg-BG"/>
        </w:rPr>
        <w:t>СНД</w:t>
      </w:r>
      <w:r w:rsidR="00533F0D" w:rsidRPr="003F4453">
        <w:rPr>
          <w:rFonts w:ascii="Cambria" w:hAnsi="Cambria"/>
          <w:sz w:val="23"/>
          <w:szCs w:val="23"/>
          <w:lang w:val="bg-BG"/>
        </w:rPr>
        <w:t>“</w:t>
      </w:r>
      <w:r w:rsidRPr="003F4453">
        <w:rPr>
          <w:rFonts w:ascii="Cambria" w:hAnsi="Cambria"/>
          <w:sz w:val="23"/>
          <w:szCs w:val="23"/>
          <w:lang w:val="bg-BG"/>
        </w:rPr>
        <w:t xml:space="preserve">) </w:t>
      </w:r>
      <w:r w:rsidR="00533F0D" w:rsidRPr="003F4453">
        <w:rPr>
          <w:rFonts w:ascii="Cambria" w:hAnsi="Cambria"/>
          <w:sz w:val="23"/>
          <w:szCs w:val="23"/>
          <w:lang w:val="bg-BG"/>
        </w:rPr>
        <w:t xml:space="preserve">по Механизма за възстановяване и устойчивост </w:t>
      </w:r>
      <w:r w:rsidR="00046086" w:rsidRPr="003F4453">
        <w:rPr>
          <w:rFonts w:ascii="Cambria" w:hAnsi="Cambria"/>
          <w:sz w:val="23"/>
          <w:szCs w:val="23"/>
          <w:lang w:val="bg-BG"/>
        </w:rPr>
        <w:t>(МВУ)</w:t>
      </w:r>
      <w:r w:rsidR="00FE349D" w:rsidRPr="003F4453">
        <w:rPr>
          <w:rFonts w:ascii="Cambria" w:hAnsi="Cambria"/>
          <w:sz w:val="23"/>
          <w:szCs w:val="23"/>
          <w:lang w:val="bg-BG"/>
        </w:rPr>
        <w:t xml:space="preserve"> на ЕС, създаден с Регламент (ЕС) 2021/241</w:t>
      </w:r>
      <w:r w:rsidR="00046086" w:rsidRPr="003F4453">
        <w:rPr>
          <w:rFonts w:ascii="Cambria" w:hAnsi="Cambria"/>
          <w:sz w:val="23"/>
          <w:szCs w:val="23"/>
          <w:lang w:val="bg-BG"/>
        </w:rPr>
        <w:t xml:space="preserve"> </w:t>
      </w:r>
      <w:r w:rsidRPr="003F4453">
        <w:rPr>
          <w:rFonts w:ascii="Cambria" w:hAnsi="Cambria"/>
          <w:sz w:val="23"/>
          <w:szCs w:val="23"/>
          <w:lang w:val="bg-BG"/>
        </w:rPr>
        <w:t xml:space="preserve">в </w:t>
      </w:r>
      <w:r w:rsidR="00370BC3" w:rsidRPr="003F4453">
        <w:rPr>
          <w:rFonts w:ascii="Cambria" w:hAnsi="Cambria"/>
          <w:iCs/>
          <w:sz w:val="23"/>
          <w:szCs w:val="23"/>
          <w:lang w:val="bg-BG"/>
        </w:rPr>
        <w:t>Министерство на иновациите и растежа с адрес: гр. София1000 ул. "Княз Александър I" 12</w:t>
      </w:r>
      <w:r w:rsidRPr="003F4453">
        <w:rPr>
          <w:rFonts w:ascii="Cambria" w:hAnsi="Cambria"/>
          <w:i/>
          <w:sz w:val="23"/>
          <w:szCs w:val="23"/>
          <w:lang w:val="bg-BG"/>
        </w:rPr>
        <w:t>, определено за СНД</w:t>
      </w:r>
      <w:r w:rsidR="00EF2492" w:rsidRPr="003F4453">
        <w:rPr>
          <w:rFonts w:ascii="Cambria" w:hAnsi="Cambria"/>
          <w:sz w:val="23"/>
          <w:szCs w:val="23"/>
          <w:lang w:val="bg-BG"/>
        </w:rPr>
        <w:t xml:space="preserve">, </w:t>
      </w:r>
      <w:r w:rsidR="009A0F41" w:rsidRPr="003F4453">
        <w:rPr>
          <w:rFonts w:ascii="Cambria" w:hAnsi="Cambria"/>
          <w:sz w:val="23"/>
          <w:szCs w:val="23"/>
          <w:lang w:val="bg-BG"/>
        </w:rPr>
        <w:t>и ..............</w:t>
      </w:r>
      <w:r w:rsidR="009A0F41" w:rsidRPr="003F4453">
        <w:rPr>
          <w:rFonts w:ascii="Cambria" w:hAnsi="Cambria"/>
          <w:sz w:val="23"/>
          <w:szCs w:val="23"/>
          <w:lang w:val="en-US"/>
        </w:rPr>
        <w:t xml:space="preserve"> </w:t>
      </w:r>
      <w:r w:rsidR="009A0F41" w:rsidRPr="003F4453">
        <w:rPr>
          <w:rFonts w:ascii="Cambria" w:hAnsi="Cambria"/>
          <w:sz w:val="23"/>
          <w:szCs w:val="23"/>
          <w:lang w:val="bg-BG"/>
        </w:rPr>
        <w:t xml:space="preserve">- лице с право на втори подпис   наричан/а по-нататък „Ръководител на СНД” или само „СНД“, </w:t>
      </w:r>
    </w:p>
    <w:p w14:paraId="3FACDED1" w14:textId="77777777" w:rsidR="009A0F41" w:rsidRPr="003F4453" w:rsidRDefault="009A0F41" w:rsidP="003F08F7">
      <w:pPr>
        <w:autoSpaceDE w:val="0"/>
        <w:autoSpaceDN w:val="0"/>
        <w:adjustRightInd w:val="0"/>
        <w:spacing w:after="120"/>
        <w:ind w:left="360"/>
        <w:jc w:val="both"/>
        <w:rPr>
          <w:rFonts w:ascii="Cambria" w:hAnsi="Cambria"/>
          <w:sz w:val="23"/>
          <w:szCs w:val="23"/>
          <w:lang w:val="bg-BG"/>
        </w:rPr>
      </w:pPr>
    </w:p>
    <w:p w14:paraId="4632E0AA" w14:textId="77777777" w:rsidR="00EF53BE" w:rsidRPr="003F4453" w:rsidRDefault="00EF53BE" w:rsidP="003F08F7">
      <w:pPr>
        <w:autoSpaceDE w:val="0"/>
        <w:autoSpaceDN w:val="0"/>
        <w:adjustRightInd w:val="0"/>
        <w:spacing w:after="120"/>
        <w:rPr>
          <w:rFonts w:ascii="Cambria" w:hAnsi="Cambria"/>
          <w:color w:val="000000"/>
          <w:sz w:val="23"/>
          <w:szCs w:val="23"/>
          <w:lang w:val="bg-BG"/>
        </w:rPr>
      </w:pPr>
      <w:r w:rsidRPr="003F4453">
        <w:rPr>
          <w:rFonts w:ascii="Cambria" w:hAnsi="Cambria"/>
          <w:color w:val="000000"/>
          <w:sz w:val="23"/>
          <w:szCs w:val="23"/>
          <w:lang w:val="bg-BG"/>
        </w:rPr>
        <w:t xml:space="preserve">от една страна, </w:t>
      </w:r>
    </w:p>
    <w:p w14:paraId="28E1AF2E" w14:textId="77777777" w:rsidR="00EF53BE" w:rsidRPr="003F4453" w:rsidRDefault="00EF53BE" w:rsidP="00FE349D">
      <w:pPr>
        <w:autoSpaceDE w:val="0"/>
        <w:autoSpaceDN w:val="0"/>
        <w:adjustRightInd w:val="0"/>
        <w:spacing w:after="120"/>
        <w:jc w:val="both"/>
        <w:rPr>
          <w:rFonts w:ascii="Cambria" w:hAnsi="Cambria"/>
          <w:color w:val="000000"/>
          <w:sz w:val="23"/>
          <w:szCs w:val="23"/>
          <w:lang w:val="bg-BG"/>
        </w:rPr>
      </w:pPr>
      <w:r w:rsidRPr="003F4453">
        <w:rPr>
          <w:rFonts w:ascii="Cambria" w:hAnsi="Cambria"/>
          <w:color w:val="000000"/>
          <w:sz w:val="23"/>
          <w:szCs w:val="23"/>
          <w:lang w:val="bg-BG"/>
        </w:rPr>
        <w:t xml:space="preserve">и </w:t>
      </w:r>
    </w:p>
    <w:p w14:paraId="750A2DE2" w14:textId="50521CC5" w:rsidR="009A0F41" w:rsidRPr="003F4453" w:rsidRDefault="0049105F" w:rsidP="009A0F41">
      <w:pPr>
        <w:autoSpaceDE w:val="0"/>
        <w:autoSpaceDN w:val="0"/>
        <w:adjustRightInd w:val="0"/>
        <w:spacing w:after="120"/>
        <w:jc w:val="both"/>
        <w:rPr>
          <w:rFonts w:ascii="Cambria" w:hAnsi="Cambria"/>
          <w:sz w:val="23"/>
          <w:szCs w:val="23"/>
          <w:lang w:val="bg-BG"/>
        </w:rPr>
      </w:pPr>
      <w:r w:rsidRPr="003F4453">
        <w:rPr>
          <w:rFonts w:ascii="Cambria" w:hAnsi="Cambria"/>
          <w:sz w:val="23"/>
          <w:szCs w:val="23"/>
          <w:lang w:val="bg-BG"/>
        </w:rPr>
        <w:t xml:space="preserve">2. </w:t>
      </w:r>
      <w:r w:rsidR="009A0F41" w:rsidRPr="003F4453">
        <w:rPr>
          <w:rFonts w:ascii="Cambria" w:hAnsi="Cambria"/>
          <w:sz w:val="23"/>
          <w:szCs w:val="23"/>
          <w:lang w:val="bg-BG"/>
        </w:rPr>
        <w:t xml:space="preserve">..............................[пълно наименование на крайния получател съгласно регистрацията му], със седалище.................. и  адрес на управление:......................... ЕИК, (наричан по-нататък “Краен получател”), представляван от ..................... – (длъжност) </w:t>
      </w:r>
    </w:p>
    <w:p w14:paraId="6769C9C6" w14:textId="531C7A22" w:rsidR="006B3E1E" w:rsidRPr="003F4453" w:rsidRDefault="00726D16" w:rsidP="009A0F41">
      <w:pPr>
        <w:autoSpaceDE w:val="0"/>
        <w:autoSpaceDN w:val="0"/>
        <w:adjustRightInd w:val="0"/>
        <w:spacing w:after="120"/>
        <w:jc w:val="both"/>
        <w:rPr>
          <w:rFonts w:ascii="Cambria" w:hAnsi="Cambria"/>
          <w:sz w:val="23"/>
          <w:szCs w:val="23"/>
          <w:lang w:val="bg-BG"/>
        </w:rPr>
      </w:pPr>
      <w:r w:rsidRPr="003F4453">
        <w:rPr>
          <w:rFonts w:ascii="Cambria" w:hAnsi="Cambria"/>
          <w:sz w:val="23"/>
          <w:szCs w:val="23"/>
          <w:lang w:val="bg-BG"/>
        </w:rPr>
        <w:t xml:space="preserve">   </w:t>
      </w:r>
      <w:r w:rsidR="00DB733A" w:rsidRPr="003F4453">
        <w:rPr>
          <w:rFonts w:ascii="Cambria" w:hAnsi="Cambria"/>
          <w:sz w:val="23"/>
          <w:szCs w:val="23"/>
          <w:lang w:val="bg-BG"/>
        </w:rPr>
        <w:t>,</w:t>
      </w:r>
      <w:r w:rsidR="006B3E1E" w:rsidRPr="003F4453">
        <w:rPr>
          <w:rFonts w:ascii="Cambria" w:hAnsi="Cambria"/>
          <w:sz w:val="23"/>
          <w:szCs w:val="23"/>
          <w:lang w:val="bg-BG"/>
        </w:rPr>
        <w:t xml:space="preserve">, </w:t>
      </w:r>
      <w:r w:rsidRPr="003F4453">
        <w:rPr>
          <w:rFonts w:ascii="Cambria" w:hAnsi="Cambria"/>
          <w:sz w:val="23"/>
          <w:szCs w:val="23"/>
          <w:lang w:val="bg-BG"/>
        </w:rPr>
        <w:t xml:space="preserve">, </w:t>
      </w:r>
    </w:p>
    <w:p w14:paraId="606E9A94" w14:textId="4C2447D7" w:rsidR="00726D16" w:rsidRPr="003F4453" w:rsidRDefault="00726D16" w:rsidP="00726D16">
      <w:pPr>
        <w:autoSpaceDE w:val="0"/>
        <w:autoSpaceDN w:val="0"/>
        <w:adjustRightInd w:val="0"/>
        <w:spacing w:after="120"/>
        <w:jc w:val="both"/>
        <w:rPr>
          <w:rFonts w:ascii="Cambria" w:hAnsi="Cambria"/>
          <w:sz w:val="23"/>
          <w:szCs w:val="23"/>
          <w:lang w:val="bg-BG"/>
        </w:rPr>
      </w:pPr>
      <w:r w:rsidRPr="003F4453">
        <w:rPr>
          <w:rFonts w:ascii="Cambria" w:hAnsi="Cambria"/>
          <w:sz w:val="23"/>
          <w:szCs w:val="23"/>
          <w:lang w:val="bg-BG"/>
        </w:rPr>
        <w:t xml:space="preserve">3. ………………………………………. пълно наименование на Партньора, съгласно регистрацията му], със седалище.................. и  адрес на управление:......................... ЕИК, (наричан по-нататък “Партньор”),  4  ………………………………………. пълно наименование на Партньора, съгласно регистрацията му], със седалище.................. и  адрес на управление:......................... ЕИК, (наричан по-нататък “Партньор”),  представлявано от ………………………………………….., </w:t>
      </w:r>
    </w:p>
    <w:p w14:paraId="0E2CFDF4" w14:textId="77777777" w:rsidR="00726D16" w:rsidRPr="003F4453" w:rsidRDefault="00726D16" w:rsidP="009A0F41">
      <w:pPr>
        <w:autoSpaceDE w:val="0"/>
        <w:autoSpaceDN w:val="0"/>
        <w:adjustRightInd w:val="0"/>
        <w:spacing w:after="120"/>
        <w:jc w:val="both"/>
        <w:rPr>
          <w:rFonts w:ascii="Cambria" w:hAnsi="Cambria"/>
          <w:sz w:val="23"/>
          <w:szCs w:val="23"/>
          <w:lang w:val="bg-BG"/>
        </w:rPr>
      </w:pPr>
    </w:p>
    <w:p w14:paraId="7E1A5F76" w14:textId="2F213032" w:rsidR="00EF53BE" w:rsidRPr="003F4453" w:rsidRDefault="00046086" w:rsidP="00FE349D">
      <w:pPr>
        <w:autoSpaceDE w:val="0"/>
        <w:autoSpaceDN w:val="0"/>
        <w:adjustRightInd w:val="0"/>
        <w:spacing w:after="120"/>
        <w:jc w:val="both"/>
        <w:rPr>
          <w:rFonts w:ascii="Cambria" w:hAnsi="Cambria"/>
          <w:color w:val="000000"/>
          <w:sz w:val="23"/>
          <w:szCs w:val="23"/>
          <w:lang w:val="bg-BG"/>
        </w:rPr>
      </w:pPr>
      <w:r w:rsidRPr="003F4453">
        <w:rPr>
          <w:rFonts w:ascii="Cambria" w:hAnsi="Cambria"/>
          <w:color w:val="000000"/>
          <w:sz w:val="23"/>
          <w:szCs w:val="23"/>
          <w:lang w:val="bg-BG"/>
        </w:rPr>
        <w:t>“</w:t>
      </w:r>
      <w:r w:rsidR="00B47CD6" w:rsidRPr="003F4453">
        <w:rPr>
          <w:rFonts w:ascii="Cambria" w:hAnsi="Cambria"/>
          <w:color w:val="000000"/>
          <w:sz w:val="23"/>
          <w:szCs w:val="23"/>
          <w:lang w:val="bg-BG"/>
        </w:rPr>
        <w:t>,</w:t>
      </w:r>
      <w:r w:rsidR="00EF53BE" w:rsidRPr="003F4453">
        <w:rPr>
          <w:rFonts w:ascii="Cambria" w:hAnsi="Cambria"/>
          <w:color w:val="000000"/>
          <w:sz w:val="23"/>
          <w:szCs w:val="23"/>
          <w:lang w:val="bg-BG"/>
        </w:rPr>
        <w:t xml:space="preserve"> </w:t>
      </w:r>
    </w:p>
    <w:p w14:paraId="54CD1E83" w14:textId="77777777" w:rsidR="009A0F41" w:rsidRPr="003F4453" w:rsidRDefault="00EF53BE" w:rsidP="003F08F7">
      <w:pPr>
        <w:autoSpaceDE w:val="0"/>
        <w:autoSpaceDN w:val="0"/>
        <w:adjustRightInd w:val="0"/>
        <w:spacing w:after="120"/>
        <w:rPr>
          <w:rFonts w:ascii="Cambria" w:hAnsi="Cambria"/>
          <w:sz w:val="23"/>
          <w:szCs w:val="23"/>
          <w:lang w:val="bg-BG"/>
        </w:rPr>
      </w:pPr>
      <w:r w:rsidRPr="003F4453">
        <w:rPr>
          <w:rFonts w:ascii="Cambria" w:hAnsi="Cambria"/>
          <w:sz w:val="23"/>
          <w:szCs w:val="23"/>
          <w:lang w:val="bg-BG"/>
        </w:rPr>
        <w:t xml:space="preserve">от друга страна, </w:t>
      </w:r>
      <w:r w:rsidR="009A0F41" w:rsidRPr="003F4453">
        <w:rPr>
          <w:rFonts w:ascii="Cambria" w:hAnsi="Cambria"/>
          <w:sz w:val="23"/>
          <w:szCs w:val="23"/>
          <w:lang w:val="bg-BG"/>
        </w:rPr>
        <w:t>наричани за краткост „Страни“,</w:t>
      </w:r>
    </w:p>
    <w:p w14:paraId="5C18701D" w14:textId="77777777" w:rsidR="00EF53BE" w:rsidRPr="003F4453" w:rsidRDefault="00EF53BE" w:rsidP="00FE349D">
      <w:pPr>
        <w:autoSpaceDE w:val="0"/>
        <w:autoSpaceDN w:val="0"/>
        <w:adjustRightInd w:val="0"/>
        <w:spacing w:after="120"/>
        <w:jc w:val="right"/>
        <w:rPr>
          <w:rFonts w:ascii="Cambria" w:hAnsi="Cambria"/>
          <w:sz w:val="23"/>
          <w:szCs w:val="23"/>
          <w:lang w:val="bg-BG"/>
        </w:rPr>
      </w:pPr>
    </w:p>
    <w:p w14:paraId="3091F149" w14:textId="77777777" w:rsidR="00BC1120" w:rsidRPr="003F4453" w:rsidRDefault="00EF53BE" w:rsidP="00FE349D">
      <w:pPr>
        <w:spacing w:after="120"/>
        <w:ind w:left="567" w:hanging="567"/>
        <w:rPr>
          <w:rFonts w:ascii="Cambria" w:hAnsi="Cambria"/>
          <w:sz w:val="23"/>
          <w:szCs w:val="23"/>
          <w:lang w:val="bg-BG"/>
        </w:rPr>
      </w:pPr>
      <w:r w:rsidRPr="003F4453">
        <w:rPr>
          <w:rFonts w:ascii="Cambria" w:hAnsi="Cambria"/>
          <w:sz w:val="23"/>
          <w:szCs w:val="23"/>
          <w:lang w:val="bg-BG"/>
        </w:rPr>
        <w:t>се споразумяха за следното:</w:t>
      </w:r>
    </w:p>
    <w:p w14:paraId="69E254CF" w14:textId="77777777" w:rsidR="00BC1120" w:rsidRPr="003F4453" w:rsidRDefault="00BC1120" w:rsidP="00FE349D">
      <w:pPr>
        <w:spacing w:after="120"/>
        <w:ind w:left="567" w:hanging="567"/>
        <w:jc w:val="both"/>
        <w:rPr>
          <w:rFonts w:ascii="Cambria" w:hAnsi="Cambria"/>
          <w:sz w:val="23"/>
          <w:szCs w:val="23"/>
          <w:lang w:val="bg-BG"/>
        </w:rPr>
      </w:pPr>
    </w:p>
    <w:p w14:paraId="2ADC7A7E" w14:textId="77777777" w:rsidR="00C2718F" w:rsidRPr="003F4453" w:rsidRDefault="00646B1E" w:rsidP="00FE349D">
      <w:pPr>
        <w:pStyle w:val="Text1"/>
        <w:spacing w:after="120"/>
        <w:ind w:left="567" w:hanging="567"/>
        <w:jc w:val="both"/>
        <w:rPr>
          <w:rFonts w:ascii="Cambria" w:hAnsi="Cambria"/>
          <w:b/>
          <w:sz w:val="23"/>
          <w:szCs w:val="23"/>
          <w:lang w:val="bg-BG"/>
        </w:rPr>
      </w:pPr>
      <w:r w:rsidRPr="003F4453">
        <w:rPr>
          <w:rFonts w:ascii="Cambria" w:hAnsi="Cambria"/>
          <w:b/>
          <w:sz w:val="23"/>
          <w:szCs w:val="23"/>
          <w:lang w:val="bg-BG"/>
        </w:rPr>
        <w:t>Член 1</w:t>
      </w:r>
      <w:r w:rsidR="00533F0D" w:rsidRPr="003F4453">
        <w:rPr>
          <w:rFonts w:ascii="Cambria" w:hAnsi="Cambria"/>
          <w:b/>
          <w:sz w:val="23"/>
          <w:szCs w:val="23"/>
          <w:lang w:val="bg-BG"/>
        </w:rPr>
        <w:t>.</w:t>
      </w:r>
      <w:r w:rsidRPr="003F4453">
        <w:rPr>
          <w:rFonts w:ascii="Cambria" w:hAnsi="Cambria"/>
          <w:b/>
          <w:sz w:val="23"/>
          <w:szCs w:val="23"/>
          <w:lang w:val="bg-BG"/>
        </w:rPr>
        <w:t xml:space="preserve"> </w:t>
      </w:r>
      <w:r w:rsidR="00911E06" w:rsidRPr="003F4453">
        <w:rPr>
          <w:rFonts w:ascii="Cambria" w:hAnsi="Cambria"/>
          <w:b/>
          <w:sz w:val="23"/>
          <w:szCs w:val="23"/>
          <w:lang w:val="bg-BG"/>
        </w:rPr>
        <w:t>Предмет</w:t>
      </w:r>
    </w:p>
    <w:tbl>
      <w:tblPr>
        <w:tblW w:w="0" w:type="auto"/>
        <w:tblInd w:w="-34" w:type="dxa"/>
        <w:tblLook w:val="04A0" w:firstRow="1" w:lastRow="0" w:firstColumn="1" w:lastColumn="0" w:noHBand="0" w:noVBand="1"/>
      </w:tblPr>
      <w:tblGrid>
        <w:gridCol w:w="561"/>
        <w:gridCol w:w="8827"/>
      </w:tblGrid>
      <w:tr w:rsidR="00583EEE" w:rsidRPr="003F4453" w14:paraId="04C23ADD" w14:textId="77777777" w:rsidTr="00F83047">
        <w:tc>
          <w:tcPr>
            <w:tcW w:w="568" w:type="dxa"/>
            <w:shd w:val="clear" w:color="auto" w:fill="auto"/>
          </w:tcPr>
          <w:p w14:paraId="6753FFD3" w14:textId="77777777" w:rsidR="00583EEE" w:rsidRPr="003F4453" w:rsidRDefault="00583EEE" w:rsidP="003F08F7">
            <w:pPr>
              <w:pStyle w:val="Text1"/>
              <w:spacing w:after="120"/>
              <w:ind w:left="360"/>
              <w:rPr>
                <w:rFonts w:ascii="Cambria" w:hAnsi="Cambria"/>
                <w:bCs/>
                <w:sz w:val="23"/>
                <w:szCs w:val="23"/>
                <w:lang w:val="bg-BG"/>
              </w:rPr>
            </w:pPr>
          </w:p>
        </w:tc>
        <w:tc>
          <w:tcPr>
            <w:tcW w:w="8930" w:type="dxa"/>
            <w:shd w:val="clear" w:color="auto" w:fill="auto"/>
          </w:tcPr>
          <w:p w14:paraId="1C8A2981" w14:textId="449824B7" w:rsidR="00B53A9D" w:rsidRPr="003F4453" w:rsidRDefault="00DC2AAF" w:rsidP="00C55B28">
            <w:pPr>
              <w:pStyle w:val="Text1"/>
              <w:numPr>
                <w:ilvl w:val="1"/>
                <w:numId w:val="35"/>
              </w:numPr>
              <w:spacing w:after="120"/>
              <w:ind w:hanging="291"/>
              <w:jc w:val="both"/>
              <w:rPr>
                <w:rFonts w:ascii="Cambria" w:hAnsi="Cambria"/>
                <w:sz w:val="23"/>
                <w:szCs w:val="23"/>
                <w:lang w:val="bg-BG"/>
              </w:rPr>
            </w:pPr>
            <w:r w:rsidRPr="003F4453">
              <w:rPr>
                <w:rFonts w:ascii="Cambria" w:hAnsi="Cambria"/>
                <w:sz w:val="23"/>
                <w:szCs w:val="23"/>
                <w:lang w:val="bg-BG"/>
              </w:rPr>
              <w:t>Ръководителят на СНД предоставя</w:t>
            </w:r>
            <w:r w:rsidR="00BD3A2C" w:rsidRPr="003F4453">
              <w:rPr>
                <w:rFonts w:ascii="Cambria" w:hAnsi="Cambria"/>
                <w:sz w:val="23"/>
                <w:szCs w:val="23"/>
                <w:lang w:val="bg-BG"/>
              </w:rPr>
              <w:t xml:space="preserve"> </w:t>
            </w:r>
            <w:r w:rsidRPr="003F4453">
              <w:rPr>
                <w:rFonts w:ascii="Cambria" w:hAnsi="Cambria"/>
                <w:sz w:val="23"/>
                <w:szCs w:val="23"/>
                <w:lang w:val="bg-BG"/>
              </w:rPr>
              <w:t>на Крайния получател</w:t>
            </w:r>
            <w:r w:rsidR="00C55B28" w:rsidRPr="003F4453">
              <w:rPr>
                <w:rFonts w:ascii="Cambria" w:hAnsi="Cambria"/>
                <w:sz w:val="23"/>
                <w:szCs w:val="23"/>
                <w:lang w:val="bg-BG"/>
              </w:rPr>
              <w:t>,</w:t>
            </w:r>
            <w:r w:rsidRPr="003F4453">
              <w:rPr>
                <w:rFonts w:ascii="Cambria" w:hAnsi="Cambria"/>
                <w:sz w:val="23"/>
                <w:szCs w:val="23"/>
                <w:lang w:val="bg-BG"/>
              </w:rPr>
              <w:t xml:space="preserve"> </w:t>
            </w:r>
            <w:r w:rsidR="00BD3A2C" w:rsidRPr="003F4453">
              <w:rPr>
                <w:rFonts w:ascii="Cambria" w:hAnsi="Cambria"/>
                <w:sz w:val="23"/>
                <w:szCs w:val="23"/>
                <w:lang w:val="bg-BG"/>
              </w:rPr>
              <w:t xml:space="preserve">средства </w:t>
            </w:r>
            <w:r w:rsidR="00C55B28" w:rsidRPr="003F4453">
              <w:rPr>
                <w:rFonts w:ascii="Cambria" w:hAnsi="Cambria"/>
                <w:sz w:val="23"/>
                <w:szCs w:val="23"/>
                <w:lang w:val="bg-BG"/>
              </w:rPr>
              <w:t xml:space="preserve">в размер на </w:t>
            </w:r>
            <w:r w:rsidR="00BD3A2C" w:rsidRPr="003F4453">
              <w:rPr>
                <w:rFonts w:ascii="Cambria" w:hAnsi="Cambria"/>
                <w:sz w:val="23"/>
                <w:szCs w:val="23"/>
                <w:lang w:val="bg-BG"/>
              </w:rPr>
              <w:t xml:space="preserve">………………….. лв. [словом в лева] </w:t>
            </w:r>
            <w:r w:rsidR="00EC1451" w:rsidRPr="003F4453">
              <w:rPr>
                <w:rFonts w:ascii="Cambria" w:hAnsi="Cambria"/>
                <w:sz w:val="23"/>
                <w:szCs w:val="23"/>
                <w:lang w:val="bg-BG"/>
              </w:rPr>
              <w:t>по Механизма за възстановяване и устойчивост</w:t>
            </w:r>
            <w:r w:rsidRPr="003F4453">
              <w:rPr>
                <w:rFonts w:ascii="Cambria" w:hAnsi="Cambria"/>
                <w:sz w:val="23"/>
                <w:szCs w:val="23"/>
                <w:lang w:val="bg-BG"/>
              </w:rPr>
              <w:t xml:space="preserve"> </w:t>
            </w:r>
            <w:r w:rsidR="005344D7" w:rsidRPr="003F4453">
              <w:rPr>
                <w:rFonts w:ascii="Cambria" w:hAnsi="Cambria"/>
                <w:sz w:val="23"/>
                <w:szCs w:val="23"/>
                <w:lang w:val="bg-BG"/>
              </w:rPr>
              <w:t xml:space="preserve">Инвестиция (C3.I1): „Програма за публична подкрепа за развитието на индустриални райони, паркове и подобни територии и за привличане на инвестиции („AttractInvestBG“)“ </w:t>
            </w:r>
            <w:r w:rsidRPr="003F4453">
              <w:rPr>
                <w:rFonts w:ascii="Cambria" w:hAnsi="Cambria"/>
                <w:sz w:val="23"/>
                <w:szCs w:val="23"/>
                <w:lang w:val="bg-BG"/>
              </w:rPr>
              <w:t xml:space="preserve">от ПВУ, </w:t>
            </w:r>
            <w:r w:rsidR="00EC1451" w:rsidRPr="003F4453">
              <w:rPr>
                <w:rFonts w:ascii="Cambria" w:hAnsi="Cambria"/>
                <w:sz w:val="23"/>
                <w:szCs w:val="23"/>
                <w:lang w:val="bg-BG"/>
              </w:rPr>
              <w:t xml:space="preserve"> </w:t>
            </w:r>
            <w:r w:rsidR="00BD3A2C" w:rsidRPr="003F4453">
              <w:rPr>
                <w:rFonts w:ascii="Cambria" w:hAnsi="Cambria"/>
                <w:sz w:val="23"/>
                <w:szCs w:val="23"/>
                <w:lang w:val="bg-BG"/>
              </w:rPr>
              <w:t xml:space="preserve">за изпълнение на </w:t>
            </w:r>
            <w:r w:rsidR="00BD3A2C" w:rsidRPr="003F4453">
              <w:rPr>
                <w:rFonts w:ascii="Cambria" w:hAnsi="Cambria"/>
                <w:sz w:val="23"/>
                <w:szCs w:val="23"/>
                <w:lang w:val="bg-BG"/>
              </w:rPr>
              <w:lastRenderedPageBreak/>
              <w:t xml:space="preserve">одобрено предложение за изпълнение на инвестиция  ……………………………. /наименование и номер от Информационната система за Механизма </w:t>
            </w:r>
            <w:r w:rsidR="0033692D" w:rsidRPr="003F4453">
              <w:rPr>
                <w:rFonts w:ascii="Cambria" w:hAnsi="Cambria"/>
                <w:sz w:val="23"/>
                <w:szCs w:val="23"/>
                <w:lang w:val="en-US"/>
              </w:rPr>
              <w:t>-</w:t>
            </w:r>
            <w:r w:rsidR="0033692D" w:rsidRPr="003F4453">
              <w:rPr>
                <w:rFonts w:ascii="Cambria" w:hAnsi="Cambria"/>
                <w:iCs/>
                <w:sz w:val="23"/>
                <w:szCs w:val="23"/>
                <w:lang w:val="bg-BG"/>
              </w:rPr>
              <w:t>ИС на МВУ-ИСУН2020</w:t>
            </w:r>
            <w:r w:rsidR="0033692D" w:rsidRPr="003F4453">
              <w:rPr>
                <w:rFonts w:ascii="Cambria" w:hAnsi="Cambria"/>
                <w:iCs/>
                <w:sz w:val="23"/>
                <w:szCs w:val="23"/>
                <w:lang w:val="en-US"/>
              </w:rPr>
              <w:t>/</w:t>
            </w:r>
            <w:r w:rsidR="00B53A9D" w:rsidRPr="003F4453">
              <w:rPr>
                <w:rFonts w:ascii="Cambria" w:hAnsi="Cambria"/>
                <w:sz w:val="23"/>
                <w:szCs w:val="23"/>
                <w:lang w:val="bg-BG"/>
              </w:rPr>
              <w:t xml:space="preserve"> </w:t>
            </w:r>
            <w:r w:rsidR="0033692D" w:rsidRPr="003F4453">
              <w:rPr>
                <w:rFonts w:ascii="Cambria" w:hAnsi="Cambria"/>
                <w:sz w:val="23"/>
                <w:szCs w:val="23"/>
                <w:lang w:val="en-US"/>
              </w:rPr>
              <w:t>,</w:t>
            </w:r>
            <w:r w:rsidR="00B53A9D" w:rsidRPr="003F4453">
              <w:rPr>
                <w:rFonts w:ascii="Cambria" w:hAnsi="Cambria"/>
                <w:sz w:val="23"/>
                <w:szCs w:val="23"/>
                <w:lang w:val="bg-BG"/>
              </w:rPr>
              <w:t xml:space="preserve"> </w:t>
            </w:r>
            <w:r w:rsidRPr="003F4453">
              <w:rPr>
                <w:rFonts w:ascii="Cambria" w:hAnsi="Cambria"/>
                <w:sz w:val="23"/>
                <w:szCs w:val="23"/>
                <w:lang w:val="bg-BG"/>
              </w:rPr>
              <w:t xml:space="preserve"> описана в Приложение І, с максимален размер, интензитет (процент) на съфинансиране и други условия, посочени в описанието на инвестицията, съставляващо  Приложение І към настоящия договор.</w:t>
            </w:r>
          </w:p>
          <w:p w14:paraId="7B670A42" w14:textId="1BC55899" w:rsidR="00BD3A2C" w:rsidRPr="003F4453" w:rsidRDefault="00000274" w:rsidP="003F08F7">
            <w:pPr>
              <w:pStyle w:val="Text1"/>
              <w:spacing w:after="120"/>
              <w:ind w:left="0"/>
              <w:jc w:val="both"/>
              <w:rPr>
                <w:rFonts w:ascii="Cambria" w:hAnsi="Cambria"/>
                <w:sz w:val="23"/>
                <w:szCs w:val="23"/>
                <w:lang w:val="bg-BG"/>
              </w:rPr>
            </w:pPr>
            <w:r w:rsidRPr="003F4453">
              <w:rPr>
                <w:rFonts w:ascii="Cambria" w:hAnsi="Cambria"/>
                <w:sz w:val="23"/>
                <w:szCs w:val="23"/>
                <w:lang w:val="bg-BG"/>
              </w:rPr>
              <w:t xml:space="preserve">1.2 </w:t>
            </w:r>
            <w:r w:rsidR="00BD3A2C" w:rsidRPr="003F4453">
              <w:rPr>
                <w:rFonts w:ascii="Cambria" w:hAnsi="Cambria"/>
                <w:sz w:val="23"/>
                <w:szCs w:val="23"/>
                <w:lang w:val="bg-BG"/>
              </w:rPr>
              <w:t xml:space="preserve">Инвестиция   …………………………./наименование и номер от </w:t>
            </w:r>
            <w:r w:rsidR="0033692D" w:rsidRPr="003F4453">
              <w:rPr>
                <w:rFonts w:ascii="Cambria" w:hAnsi="Cambria"/>
                <w:iCs/>
                <w:sz w:val="23"/>
                <w:szCs w:val="23"/>
                <w:lang w:val="bg-BG"/>
              </w:rPr>
              <w:t xml:space="preserve">ИС на МВУ-ИСУН2020 </w:t>
            </w:r>
            <w:r w:rsidR="00BD3A2C" w:rsidRPr="003F4453">
              <w:rPr>
                <w:rFonts w:ascii="Cambria" w:hAnsi="Cambria"/>
                <w:sz w:val="23"/>
                <w:szCs w:val="23"/>
                <w:lang w:val="bg-BG"/>
              </w:rPr>
              <w:t>/ е:</w:t>
            </w:r>
          </w:p>
          <w:p w14:paraId="3B01825C" w14:textId="77777777" w:rsidR="00BD3A2C" w:rsidRPr="003F4453" w:rsidRDefault="00BD3A2C" w:rsidP="003F08F7">
            <w:pPr>
              <w:pStyle w:val="Text1"/>
              <w:spacing w:after="120"/>
              <w:ind w:left="0"/>
              <w:jc w:val="both"/>
              <w:rPr>
                <w:rFonts w:ascii="Cambria" w:hAnsi="Cambria"/>
                <w:sz w:val="23"/>
                <w:szCs w:val="23"/>
                <w:lang w:val="bg-BG"/>
              </w:rPr>
            </w:pPr>
            <w:r w:rsidRPr="003F4453">
              <w:rPr>
                <w:rFonts w:ascii="Cambria" w:hAnsi="Cambria"/>
                <w:sz w:val="23"/>
                <w:szCs w:val="23"/>
                <w:lang w:val="bg-BG"/>
              </w:rPr>
              <w:t>а) с основни дейности……;</w:t>
            </w:r>
          </w:p>
          <w:p w14:paraId="43F2CAFA" w14:textId="77777777" w:rsidR="00BD3A2C" w:rsidRPr="003F4453" w:rsidRDefault="00BD3A2C" w:rsidP="003F08F7">
            <w:pPr>
              <w:pStyle w:val="Text1"/>
              <w:spacing w:after="120"/>
              <w:ind w:left="0"/>
              <w:jc w:val="both"/>
              <w:rPr>
                <w:rFonts w:ascii="Cambria" w:hAnsi="Cambria"/>
                <w:sz w:val="23"/>
                <w:szCs w:val="23"/>
                <w:lang w:val="bg-BG"/>
              </w:rPr>
            </w:pPr>
            <w:r w:rsidRPr="003F4453">
              <w:rPr>
                <w:rFonts w:ascii="Cambria" w:hAnsi="Cambria"/>
                <w:sz w:val="23"/>
                <w:szCs w:val="23"/>
                <w:lang w:val="bg-BG"/>
              </w:rPr>
              <w:t>б) индикатори: ………..</w:t>
            </w:r>
          </w:p>
          <w:p w14:paraId="5461C491" w14:textId="77777777" w:rsidR="00BD3A2C" w:rsidRPr="003F4453" w:rsidRDefault="00BD3A2C" w:rsidP="003F08F7">
            <w:pPr>
              <w:pStyle w:val="Text1"/>
              <w:spacing w:after="120"/>
              <w:ind w:left="0"/>
              <w:jc w:val="both"/>
              <w:rPr>
                <w:rFonts w:ascii="Cambria" w:hAnsi="Cambria"/>
                <w:sz w:val="23"/>
                <w:szCs w:val="23"/>
                <w:lang w:val="bg-BG"/>
              </w:rPr>
            </w:pPr>
            <w:r w:rsidRPr="003F4453">
              <w:rPr>
                <w:rFonts w:ascii="Cambria" w:hAnsi="Cambria"/>
                <w:sz w:val="23"/>
                <w:szCs w:val="23"/>
                <w:lang w:val="bg-BG"/>
              </w:rPr>
              <w:t>в) с етап</w:t>
            </w:r>
            <w:r w:rsidR="00144D4B" w:rsidRPr="003F4453">
              <w:rPr>
                <w:rFonts w:ascii="Cambria" w:hAnsi="Cambria"/>
                <w:sz w:val="23"/>
                <w:szCs w:val="23"/>
                <w:lang w:val="bg-BG"/>
              </w:rPr>
              <w:t>и</w:t>
            </w:r>
            <w:r w:rsidRPr="003F4453">
              <w:rPr>
                <w:rFonts w:ascii="Cambria" w:hAnsi="Cambria"/>
                <w:sz w:val="23"/>
                <w:szCs w:val="23"/>
                <w:lang w:val="bg-BG"/>
              </w:rPr>
              <w:t xml:space="preserve"> на изпълнение :</w:t>
            </w:r>
          </w:p>
          <w:p w14:paraId="45BED028" w14:textId="77777777" w:rsidR="00144D4B" w:rsidRPr="003F4453" w:rsidRDefault="00144D4B" w:rsidP="00144D4B">
            <w:pPr>
              <w:pStyle w:val="Text1"/>
              <w:spacing w:after="120"/>
              <w:ind w:left="0"/>
              <w:jc w:val="both"/>
              <w:rPr>
                <w:rFonts w:ascii="Cambria" w:hAnsi="Cambria"/>
                <w:sz w:val="23"/>
                <w:szCs w:val="23"/>
                <w:lang w:val="bg-BG"/>
              </w:rPr>
            </w:pPr>
            <w:r w:rsidRPr="003F4453">
              <w:rPr>
                <w:rFonts w:ascii="Cambria" w:hAnsi="Cambria"/>
                <w:sz w:val="23"/>
                <w:szCs w:val="23"/>
                <w:lang w:val="bg-BG"/>
              </w:rPr>
              <w:t>/информацията по 1.2 се извлича от одобреното  предложение за изпълнение на инвестиция/</w:t>
            </w:r>
          </w:p>
          <w:p w14:paraId="1133A15E" w14:textId="77777777" w:rsidR="00EC5036" w:rsidRPr="003F4453" w:rsidRDefault="00EC5036" w:rsidP="00540337">
            <w:pPr>
              <w:pStyle w:val="Text1"/>
              <w:spacing w:after="120"/>
              <w:ind w:left="0"/>
              <w:jc w:val="both"/>
              <w:rPr>
                <w:rFonts w:ascii="Cambria" w:hAnsi="Cambria"/>
                <w:bCs/>
                <w:sz w:val="23"/>
                <w:szCs w:val="23"/>
                <w:lang w:val="bg-BG"/>
              </w:rPr>
            </w:pPr>
            <w:r w:rsidRPr="003F4453">
              <w:rPr>
                <w:rFonts w:ascii="Cambria" w:hAnsi="Cambria"/>
                <w:bCs/>
                <w:sz w:val="23"/>
                <w:szCs w:val="23"/>
                <w:lang w:val="bg-BG"/>
              </w:rPr>
              <w:t xml:space="preserve"> </w:t>
            </w:r>
          </w:p>
        </w:tc>
      </w:tr>
      <w:tr w:rsidR="00583EEE" w:rsidRPr="003F4453" w14:paraId="40B64264" w14:textId="77777777" w:rsidTr="00812799">
        <w:tc>
          <w:tcPr>
            <w:tcW w:w="568" w:type="dxa"/>
            <w:shd w:val="clear" w:color="auto" w:fill="auto"/>
          </w:tcPr>
          <w:p w14:paraId="2A58EE1A" w14:textId="77777777" w:rsidR="00583EEE" w:rsidRPr="003F4453" w:rsidRDefault="00583EEE" w:rsidP="00812799">
            <w:pPr>
              <w:pStyle w:val="Text1"/>
              <w:numPr>
                <w:ilvl w:val="0"/>
                <w:numId w:val="16"/>
              </w:numPr>
              <w:spacing w:after="120"/>
              <w:rPr>
                <w:rFonts w:ascii="Cambria" w:hAnsi="Cambria"/>
                <w:bCs/>
                <w:sz w:val="23"/>
                <w:szCs w:val="23"/>
                <w:lang w:val="bg-BG"/>
              </w:rPr>
            </w:pPr>
          </w:p>
        </w:tc>
        <w:tc>
          <w:tcPr>
            <w:tcW w:w="8930" w:type="dxa"/>
            <w:shd w:val="clear" w:color="auto" w:fill="auto"/>
          </w:tcPr>
          <w:p w14:paraId="65386CE4" w14:textId="6C517DC5" w:rsidR="00A861D6" w:rsidRPr="003F4453" w:rsidRDefault="00B452EC" w:rsidP="00A65B6C">
            <w:pPr>
              <w:pStyle w:val="Text1"/>
              <w:spacing w:after="120"/>
              <w:ind w:left="0"/>
              <w:jc w:val="both"/>
              <w:rPr>
                <w:rFonts w:ascii="Cambria" w:hAnsi="Cambria"/>
                <w:bCs/>
                <w:sz w:val="23"/>
                <w:szCs w:val="23"/>
                <w:lang w:val="bg-BG"/>
              </w:rPr>
            </w:pPr>
            <w:r w:rsidRPr="003F4453">
              <w:rPr>
                <w:rFonts w:ascii="Cambria" w:hAnsi="Cambria"/>
                <w:sz w:val="23"/>
                <w:szCs w:val="23"/>
                <w:lang w:val="bg-BG"/>
              </w:rPr>
              <w:t>Ръководителя</w:t>
            </w:r>
            <w:r w:rsidR="004D5966" w:rsidRPr="003F4453">
              <w:rPr>
                <w:rFonts w:ascii="Cambria" w:hAnsi="Cambria"/>
                <w:sz w:val="23"/>
                <w:szCs w:val="23"/>
                <w:lang w:val="bg-BG"/>
              </w:rPr>
              <w:t>т</w:t>
            </w:r>
            <w:r w:rsidRPr="003F4453">
              <w:rPr>
                <w:rFonts w:ascii="Cambria" w:hAnsi="Cambria"/>
                <w:sz w:val="23"/>
                <w:szCs w:val="23"/>
                <w:lang w:val="bg-BG"/>
              </w:rPr>
              <w:t xml:space="preserve"> на </w:t>
            </w:r>
            <w:r w:rsidR="00A861D6" w:rsidRPr="003F4453">
              <w:rPr>
                <w:rFonts w:ascii="Cambria" w:hAnsi="Cambria"/>
                <w:sz w:val="23"/>
                <w:szCs w:val="23"/>
                <w:lang w:val="bg-BG"/>
              </w:rPr>
              <w:t xml:space="preserve">СНД предоставя средства от Механизма </w:t>
            </w:r>
            <w:r w:rsidR="00DC2AAF" w:rsidRPr="003F4453">
              <w:rPr>
                <w:rFonts w:ascii="Cambria" w:hAnsi="Cambria"/>
                <w:sz w:val="23"/>
                <w:szCs w:val="23"/>
                <w:lang w:val="bg-BG"/>
              </w:rPr>
              <w:t xml:space="preserve">съгласно условията на този договор и приложенията към него, които </w:t>
            </w:r>
            <w:r w:rsidR="0071258A" w:rsidRPr="003F4453">
              <w:rPr>
                <w:rFonts w:ascii="Cambria" w:hAnsi="Cambria"/>
                <w:sz w:val="23"/>
                <w:szCs w:val="23"/>
                <w:lang w:val="bg-BG"/>
              </w:rPr>
              <w:t>к</w:t>
            </w:r>
            <w:r w:rsidR="00DC2AAF" w:rsidRPr="003F4453">
              <w:rPr>
                <w:rFonts w:ascii="Cambria" w:hAnsi="Cambria"/>
                <w:sz w:val="23"/>
                <w:szCs w:val="23"/>
                <w:lang w:val="bg-BG"/>
              </w:rPr>
              <w:t>райният получател декларира, че познава и приема. Крайният получател приема отпуснатото безвъзмездно финансиране и се задължава да изпълни всички задължения, произтичащи от договора и неговите приложения.</w:t>
            </w:r>
          </w:p>
        </w:tc>
      </w:tr>
      <w:tr w:rsidR="00583EEE" w:rsidRPr="003F4453" w14:paraId="190E4B9B" w14:textId="77777777" w:rsidTr="00812799">
        <w:tc>
          <w:tcPr>
            <w:tcW w:w="568" w:type="dxa"/>
            <w:shd w:val="clear" w:color="auto" w:fill="auto"/>
          </w:tcPr>
          <w:p w14:paraId="2B1DCED2" w14:textId="77777777" w:rsidR="00583EEE" w:rsidRPr="003F4453" w:rsidRDefault="00583EEE" w:rsidP="00812799">
            <w:pPr>
              <w:pStyle w:val="Text1"/>
              <w:numPr>
                <w:ilvl w:val="0"/>
                <w:numId w:val="16"/>
              </w:numPr>
              <w:spacing w:after="120"/>
              <w:rPr>
                <w:rFonts w:ascii="Cambria" w:hAnsi="Cambria"/>
                <w:bCs/>
                <w:sz w:val="23"/>
                <w:szCs w:val="23"/>
                <w:lang w:val="bg-BG"/>
              </w:rPr>
            </w:pPr>
          </w:p>
        </w:tc>
        <w:tc>
          <w:tcPr>
            <w:tcW w:w="8930" w:type="dxa"/>
            <w:shd w:val="clear" w:color="auto" w:fill="auto"/>
          </w:tcPr>
          <w:p w14:paraId="3194159F" w14:textId="77777777" w:rsidR="004F39EC" w:rsidRPr="003F4453" w:rsidRDefault="00DC2AAF" w:rsidP="004F39EC">
            <w:pPr>
              <w:pStyle w:val="Text1"/>
              <w:spacing w:after="120"/>
              <w:ind w:left="0"/>
              <w:jc w:val="both"/>
              <w:rPr>
                <w:szCs w:val="24"/>
                <w:lang w:eastAsia="fr-FR"/>
              </w:rPr>
            </w:pPr>
            <w:r w:rsidRPr="003F4453">
              <w:rPr>
                <w:rFonts w:ascii="Cambria" w:hAnsi="Cambria"/>
                <w:bCs/>
                <w:sz w:val="23"/>
                <w:szCs w:val="23"/>
                <w:lang w:val="bg-BG"/>
              </w:rPr>
              <w:t>Окончателният размер на безвъзмездното финансиране</w:t>
            </w:r>
            <w:r w:rsidR="007D2678" w:rsidRPr="003F4453">
              <w:rPr>
                <w:rFonts w:ascii="Cambria" w:hAnsi="Cambria"/>
                <w:bCs/>
                <w:sz w:val="23"/>
                <w:szCs w:val="23"/>
                <w:lang w:val="bg-BG"/>
              </w:rPr>
              <w:t xml:space="preserve"> </w:t>
            </w:r>
            <w:r w:rsidRPr="003F4453">
              <w:rPr>
                <w:rFonts w:ascii="Cambria" w:hAnsi="Cambria"/>
                <w:bCs/>
                <w:sz w:val="23"/>
                <w:szCs w:val="23"/>
                <w:lang w:val="bg-BG"/>
              </w:rPr>
              <w:t xml:space="preserve"> се определя при спазване на разпоредбите на чл. 11 и чл.12  от Приложение II.</w:t>
            </w:r>
            <w:r w:rsidR="004F39EC" w:rsidRPr="003F4453">
              <w:rPr>
                <w:szCs w:val="24"/>
                <w:lang w:eastAsia="fr-FR"/>
              </w:rPr>
              <w:t xml:space="preserve"> В допълнение, </w:t>
            </w:r>
            <w:r w:rsidR="004F39EC" w:rsidRPr="003F4453">
              <w:rPr>
                <w:szCs w:val="24"/>
                <w:lang w:val="bg-BG" w:eastAsia="fr-FR"/>
              </w:rPr>
              <w:t>крайният получат</w:t>
            </w:r>
            <w:r w:rsidR="008410FD" w:rsidRPr="003F4453">
              <w:rPr>
                <w:szCs w:val="24"/>
                <w:lang w:val="en-US" w:eastAsia="fr-FR"/>
              </w:rPr>
              <w:t>e</w:t>
            </w:r>
            <w:r w:rsidR="004F39EC" w:rsidRPr="003F4453">
              <w:rPr>
                <w:szCs w:val="24"/>
                <w:lang w:val="bg-BG" w:eastAsia="fr-FR"/>
              </w:rPr>
              <w:t>л</w:t>
            </w:r>
            <w:r w:rsidR="004F39EC" w:rsidRPr="003F4453">
              <w:rPr>
                <w:szCs w:val="24"/>
                <w:lang w:eastAsia="fr-FR"/>
              </w:rPr>
              <w:t xml:space="preserve"> е длъжен да заплати изцяло дължимия ДДС върху допустимите разходи за изпълнение на Предложението.  </w:t>
            </w:r>
          </w:p>
        </w:tc>
      </w:tr>
      <w:tr w:rsidR="004F39EC" w:rsidRPr="003F4453" w14:paraId="7DDE8C7E" w14:textId="77777777" w:rsidTr="00812799">
        <w:tc>
          <w:tcPr>
            <w:tcW w:w="568" w:type="dxa"/>
            <w:shd w:val="clear" w:color="auto" w:fill="auto"/>
          </w:tcPr>
          <w:p w14:paraId="547740CA" w14:textId="77777777" w:rsidR="004F39EC" w:rsidRPr="003F4453" w:rsidRDefault="004F39EC" w:rsidP="00812799">
            <w:pPr>
              <w:pStyle w:val="Text1"/>
              <w:numPr>
                <w:ilvl w:val="0"/>
                <w:numId w:val="16"/>
              </w:numPr>
              <w:spacing w:after="120"/>
              <w:rPr>
                <w:rFonts w:ascii="Cambria" w:hAnsi="Cambria"/>
                <w:bCs/>
                <w:sz w:val="23"/>
                <w:szCs w:val="23"/>
                <w:lang w:val="bg-BG"/>
              </w:rPr>
            </w:pPr>
          </w:p>
        </w:tc>
        <w:tc>
          <w:tcPr>
            <w:tcW w:w="8930" w:type="dxa"/>
            <w:shd w:val="clear" w:color="auto" w:fill="auto"/>
          </w:tcPr>
          <w:p w14:paraId="7DFD6A28" w14:textId="77777777" w:rsidR="004F39EC" w:rsidRPr="003F4453" w:rsidRDefault="004F39EC" w:rsidP="004F39EC">
            <w:pPr>
              <w:pStyle w:val="Text1"/>
              <w:spacing w:after="120"/>
              <w:ind w:left="0"/>
              <w:jc w:val="both"/>
              <w:rPr>
                <w:rFonts w:ascii="Cambria" w:hAnsi="Cambria"/>
                <w:bCs/>
                <w:sz w:val="23"/>
                <w:szCs w:val="23"/>
                <w:lang w:val="bg-BG"/>
              </w:rPr>
            </w:pPr>
            <w:r w:rsidRPr="003F4453">
              <w:rPr>
                <w:rFonts w:ascii="Cambria" w:hAnsi="Cambria"/>
                <w:bCs/>
                <w:sz w:val="23"/>
                <w:szCs w:val="23"/>
                <w:lang w:val="bg-BG"/>
              </w:rPr>
              <w:t>Крайният</w:t>
            </w:r>
            <w:r w:rsidRPr="003F4453">
              <w:rPr>
                <w:szCs w:val="24"/>
                <w:lang w:eastAsia="fr-FR"/>
              </w:rPr>
              <w:t xml:space="preserve"> получател приема отпуснатото финансиране и се задължава да изпълни всички произтичащи от договора и неговите приложения, задължения.</w:t>
            </w:r>
          </w:p>
        </w:tc>
      </w:tr>
    </w:tbl>
    <w:p w14:paraId="5DC0C9AA" w14:textId="77777777" w:rsidR="00C2718F" w:rsidRPr="003F4453" w:rsidRDefault="00C2718F" w:rsidP="00FE349D">
      <w:pPr>
        <w:spacing w:after="120"/>
        <w:jc w:val="both"/>
        <w:rPr>
          <w:rFonts w:ascii="Cambria" w:hAnsi="Cambria"/>
          <w:sz w:val="23"/>
          <w:szCs w:val="23"/>
          <w:u w:val="single"/>
          <w:lang w:val="bg-BG"/>
        </w:rPr>
      </w:pPr>
    </w:p>
    <w:p w14:paraId="48055D64" w14:textId="77777777" w:rsidR="00C2718F" w:rsidRPr="003F4453" w:rsidRDefault="003703E8" w:rsidP="00FE349D">
      <w:pPr>
        <w:spacing w:after="120"/>
        <w:ind w:left="567" w:hanging="567"/>
        <w:jc w:val="both"/>
        <w:rPr>
          <w:rFonts w:ascii="Cambria" w:hAnsi="Cambria"/>
          <w:b/>
          <w:sz w:val="23"/>
          <w:szCs w:val="23"/>
          <w:lang w:val="en-US"/>
        </w:rPr>
      </w:pPr>
      <w:r w:rsidRPr="003F4453">
        <w:rPr>
          <w:rFonts w:ascii="Cambria" w:hAnsi="Cambria"/>
          <w:b/>
          <w:sz w:val="23"/>
          <w:szCs w:val="23"/>
          <w:lang w:val="bg-BG"/>
        </w:rPr>
        <w:t>Член 2</w:t>
      </w:r>
      <w:r w:rsidR="00533F0D" w:rsidRPr="003F4453">
        <w:rPr>
          <w:rFonts w:ascii="Cambria" w:hAnsi="Cambria"/>
          <w:b/>
          <w:sz w:val="23"/>
          <w:szCs w:val="23"/>
          <w:lang w:val="bg-BG"/>
        </w:rPr>
        <w:t>.</w:t>
      </w:r>
      <w:r w:rsidRPr="003F4453">
        <w:rPr>
          <w:rFonts w:ascii="Cambria" w:hAnsi="Cambria"/>
          <w:b/>
          <w:sz w:val="23"/>
          <w:szCs w:val="23"/>
          <w:lang w:val="bg-BG"/>
        </w:rPr>
        <w:t xml:space="preserve"> </w:t>
      </w:r>
      <w:r w:rsidR="008C17C5" w:rsidRPr="003F4453">
        <w:rPr>
          <w:rFonts w:ascii="Cambria" w:hAnsi="Cambria"/>
          <w:b/>
          <w:sz w:val="23"/>
          <w:szCs w:val="23"/>
          <w:lang w:val="bg-BG"/>
        </w:rPr>
        <w:t>Влизане в сила на договора и с</w:t>
      </w:r>
      <w:r w:rsidRPr="003F4453">
        <w:rPr>
          <w:rFonts w:ascii="Cambria" w:hAnsi="Cambria"/>
          <w:b/>
          <w:sz w:val="23"/>
          <w:szCs w:val="23"/>
          <w:lang w:val="bg-BG"/>
        </w:rPr>
        <w:t>рок на изпълнение</w:t>
      </w:r>
      <w:r w:rsidR="007D0DFB" w:rsidRPr="003F4453">
        <w:rPr>
          <w:rFonts w:ascii="Cambria" w:hAnsi="Cambria"/>
          <w:b/>
          <w:sz w:val="23"/>
          <w:szCs w:val="23"/>
          <w:lang w:val="bg-BG"/>
        </w:rPr>
        <w:t xml:space="preserve"> на инвестицията</w:t>
      </w:r>
      <w:r w:rsidR="00717F4F" w:rsidRPr="003F4453">
        <w:rPr>
          <w:rFonts w:ascii="Cambria" w:hAnsi="Cambria"/>
          <w:b/>
          <w:sz w:val="23"/>
          <w:szCs w:val="23"/>
          <w:lang w:val="bg-BG"/>
        </w:rPr>
        <w:t xml:space="preserve"> </w:t>
      </w:r>
    </w:p>
    <w:tbl>
      <w:tblPr>
        <w:tblW w:w="0" w:type="auto"/>
        <w:tblInd w:w="-34" w:type="dxa"/>
        <w:tblLook w:val="04A0" w:firstRow="1" w:lastRow="0" w:firstColumn="1" w:lastColumn="0" w:noHBand="0" w:noVBand="1"/>
      </w:tblPr>
      <w:tblGrid>
        <w:gridCol w:w="563"/>
        <w:gridCol w:w="8825"/>
      </w:tblGrid>
      <w:tr w:rsidR="00DC2AAF" w:rsidRPr="003F4453" w14:paraId="732D0A39" w14:textId="77777777" w:rsidTr="00812799">
        <w:tc>
          <w:tcPr>
            <w:tcW w:w="568" w:type="dxa"/>
            <w:shd w:val="clear" w:color="auto" w:fill="auto"/>
          </w:tcPr>
          <w:p w14:paraId="10DCAEFB" w14:textId="77777777" w:rsidR="00DC2AAF" w:rsidRPr="003F4453" w:rsidRDefault="00DC2AAF" w:rsidP="00812799">
            <w:pPr>
              <w:pStyle w:val="Text1"/>
              <w:numPr>
                <w:ilvl w:val="0"/>
                <w:numId w:val="17"/>
              </w:numPr>
              <w:spacing w:after="120"/>
              <w:rPr>
                <w:rFonts w:ascii="Cambria" w:hAnsi="Cambria"/>
                <w:bCs/>
                <w:sz w:val="23"/>
                <w:szCs w:val="23"/>
                <w:lang w:val="bg-BG"/>
              </w:rPr>
            </w:pPr>
          </w:p>
        </w:tc>
        <w:tc>
          <w:tcPr>
            <w:tcW w:w="8930" w:type="dxa"/>
            <w:shd w:val="clear" w:color="auto" w:fill="auto"/>
          </w:tcPr>
          <w:p w14:paraId="7D318B00" w14:textId="12807BBA" w:rsidR="00DC2AAF" w:rsidRPr="003F4453" w:rsidRDefault="00DC2AAF" w:rsidP="00812799">
            <w:pPr>
              <w:spacing w:after="120"/>
              <w:jc w:val="both"/>
              <w:rPr>
                <w:rFonts w:ascii="Cambria" w:hAnsi="Cambria"/>
                <w:sz w:val="23"/>
                <w:szCs w:val="23"/>
                <w:lang w:val="bg-BG"/>
              </w:rPr>
            </w:pPr>
            <w:r w:rsidRPr="003F4453">
              <w:rPr>
                <w:rFonts w:ascii="Cambria" w:hAnsi="Cambria"/>
                <w:sz w:val="23"/>
                <w:szCs w:val="23"/>
                <w:lang w:val="bg-BG"/>
              </w:rPr>
              <w:t>Настоящият договор влиза в сила от деня</w:t>
            </w:r>
            <w:r w:rsidRPr="003F4453">
              <w:rPr>
                <w:rFonts w:ascii="Cambria" w:hAnsi="Cambria"/>
                <w:i/>
                <w:iCs/>
                <w:sz w:val="23"/>
                <w:szCs w:val="23"/>
                <w:lang w:val="bg-BG"/>
              </w:rPr>
              <w:t xml:space="preserve"> </w:t>
            </w:r>
            <w:r w:rsidRPr="003F4453">
              <w:rPr>
                <w:rFonts w:ascii="Cambria" w:hAnsi="Cambria"/>
                <w:sz w:val="23"/>
                <w:szCs w:val="23"/>
                <w:lang w:val="bg-BG"/>
              </w:rPr>
              <w:t>на</w:t>
            </w:r>
            <w:r w:rsidRPr="003F4453">
              <w:rPr>
                <w:rFonts w:ascii="Cambria" w:hAnsi="Cambria"/>
                <w:i/>
                <w:iCs/>
                <w:sz w:val="23"/>
                <w:szCs w:val="23"/>
                <w:lang w:val="bg-BG"/>
              </w:rPr>
              <w:t xml:space="preserve"> </w:t>
            </w:r>
            <w:r w:rsidRPr="003F4453">
              <w:rPr>
                <w:rFonts w:ascii="Cambria" w:hAnsi="Cambria"/>
                <w:iCs/>
                <w:sz w:val="23"/>
                <w:szCs w:val="23"/>
                <w:lang w:val="bg-BG"/>
              </w:rPr>
              <w:t xml:space="preserve">подписването му от </w:t>
            </w:r>
            <w:r w:rsidR="006B3E1E" w:rsidRPr="003F4453">
              <w:rPr>
                <w:rFonts w:ascii="Cambria" w:hAnsi="Cambria"/>
                <w:iCs/>
                <w:sz w:val="23"/>
                <w:szCs w:val="23"/>
                <w:lang w:val="bg-BG"/>
              </w:rPr>
              <w:t xml:space="preserve">страните </w:t>
            </w:r>
            <w:r w:rsidRPr="003F4453">
              <w:rPr>
                <w:rFonts w:ascii="Cambria" w:hAnsi="Cambria"/>
                <w:sz w:val="23"/>
                <w:szCs w:val="23"/>
                <w:lang w:val="bg-BG"/>
              </w:rPr>
              <w:t xml:space="preserve"> </w:t>
            </w:r>
            <w:r w:rsidRPr="003F4453">
              <w:rPr>
                <w:rFonts w:ascii="Cambria" w:hAnsi="Cambria"/>
                <w:iCs/>
                <w:sz w:val="23"/>
                <w:szCs w:val="23"/>
                <w:lang w:val="bg-BG"/>
              </w:rPr>
              <w:t>и</w:t>
            </w:r>
            <w:r w:rsidRPr="003F4453">
              <w:rPr>
                <w:rFonts w:ascii="Cambria" w:hAnsi="Cambria"/>
                <w:sz w:val="23"/>
                <w:szCs w:val="23"/>
                <w:lang w:val="bg-BG"/>
              </w:rPr>
              <w:t xml:space="preserve"> </w:t>
            </w:r>
            <w:r w:rsidRPr="003F4453">
              <w:rPr>
                <w:rFonts w:ascii="Cambria" w:hAnsi="Cambria"/>
                <w:iCs/>
                <w:sz w:val="23"/>
                <w:szCs w:val="23"/>
                <w:lang w:val="bg-BG"/>
              </w:rPr>
              <w:t xml:space="preserve">представяне от страна на крайния получател пред СНД чрез </w:t>
            </w:r>
            <w:r w:rsidR="007C23E8" w:rsidRPr="003F4453">
              <w:rPr>
                <w:rFonts w:ascii="Cambria" w:hAnsi="Cambria"/>
                <w:iCs/>
                <w:sz w:val="23"/>
                <w:szCs w:val="23"/>
                <w:lang w:val="bg-BG"/>
              </w:rPr>
              <w:t xml:space="preserve">ИС на МВУ-ИСУН2020 </w:t>
            </w:r>
            <w:r w:rsidRPr="003F4453">
              <w:rPr>
                <w:rFonts w:ascii="Cambria" w:hAnsi="Cambria"/>
                <w:iCs/>
                <w:sz w:val="23"/>
                <w:szCs w:val="23"/>
                <w:lang w:val="bg-BG"/>
              </w:rPr>
              <w:t>на</w:t>
            </w:r>
            <w:r w:rsidR="006D1E33" w:rsidRPr="003F4453">
              <w:t xml:space="preserve"> </w:t>
            </w:r>
            <w:r w:rsidR="006D1E33" w:rsidRPr="003F4453">
              <w:rPr>
                <w:rFonts w:ascii="Cambria" w:hAnsi="Cambria"/>
                <w:sz w:val="23"/>
                <w:szCs w:val="23"/>
                <w:lang w:val="bg-BG"/>
              </w:rPr>
              <w:t>Заповед за вписване на индустриалния парк в регистъра по чл. 21, ал. 1 от Закона за индустриалните паркове Обн. ДВ. бр.21 от 12 Март 2021г.</w:t>
            </w:r>
            <w:r w:rsidR="00A14E44" w:rsidRPr="003F4453">
              <w:rPr>
                <w:rFonts w:ascii="Cambria" w:hAnsi="Cambria"/>
                <w:sz w:val="23"/>
                <w:szCs w:val="23"/>
                <w:lang w:val="bg-BG"/>
              </w:rPr>
              <w:t>и предварителен договор с привлечен нов инвеститор.</w:t>
            </w:r>
            <w:r w:rsidR="00D853F1" w:rsidRPr="003F4453">
              <w:rPr>
                <w:rFonts w:ascii="Cambria" w:hAnsi="Cambria"/>
                <w:sz w:val="23"/>
                <w:szCs w:val="23"/>
                <w:lang w:val="bg-BG"/>
              </w:rPr>
              <w:t xml:space="preserve"> </w:t>
            </w:r>
          </w:p>
          <w:p w14:paraId="70AE8B90" w14:textId="661740FF" w:rsidR="00DC2AAF" w:rsidRPr="003F4453" w:rsidRDefault="00DC2AAF" w:rsidP="00A65B6C">
            <w:pPr>
              <w:spacing w:after="120"/>
              <w:ind w:left="37"/>
              <w:jc w:val="both"/>
              <w:rPr>
                <w:rFonts w:ascii="Cambria" w:hAnsi="Cambria"/>
                <w:bCs/>
                <w:sz w:val="23"/>
                <w:szCs w:val="23"/>
                <w:lang w:val="bg-BG"/>
              </w:rPr>
            </w:pPr>
            <w:r w:rsidRPr="003F4453">
              <w:rPr>
                <w:rFonts w:ascii="Cambria" w:hAnsi="Cambria"/>
                <w:sz w:val="23"/>
                <w:szCs w:val="23"/>
                <w:lang w:val="bg-BG"/>
              </w:rPr>
              <w:t xml:space="preserve">Договорът се счита за прекратен, без да е влязъл в сила, ако крайният получател не представи документите по </w:t>
            </w:r>
            <w:r w:rsidR="00A65B6C" w:rsidRPr="003F4453">
              <w:rPr>
                <w:rFonts w:ascii="Cambria" w:hAnsi="Cambria"/>
                <w:sz w:val="23"/>
                <w:szCs w:val="23"/>
                <w:lang w:val="bg-BG"/>
              </w:rPr>
              <w:t>т.2.1.</w:t>
            </w:r>
            <w:r w:rsidRPr="003F4453">
              <w:rPr>
                <w:rFonts w:ascii="Cambria" w:hAnsi="Cambria"/>
                <w:sz w:val="23"/>
                <w:szCs w:val="23"/>
                <w:lang w:val="bg-BG"/>
              </w:rPr>
              <w:t xml:space="preserve"> в срок от </w:t>
            </w:r>
            <w:r w:rsidR="006D1E33" w:rsidRPr="003F4453">
              <w:rPr>
                <w:rFonts w:ascii="Cambria" w:hAnsi="Cambria"/>
                <w:sz w:val="23"/>
                <w:szCs w:val="23"/>
                <w:lang w:val="bg-BG"/>
              </w:rPr>
              <w:t>30 дни</w:t>
            </w:r>
            <w:r w:rsidRPr="003F4453">
              <w:rPr>
                <w:rFonts w:ascii="Cambria" w:hAnsi="Cambria"/>
                <w:sz w:val="23"/>
                <w:szCs w:val="23"/>
                <w:lang w:val="bg-BG"/>
              </w:rPr>
              <w:t xml:space="preserve"> от деня на подписването на договора.</w:t>
            </w:r>
          </w:p>
        </w:tc>
      </w:tr>
      <w:tr w:rsidR="00DC2AAF" w:rsidRPr="003F4453" w14:paraId="686C2DCB" w14:textId="77777777" w:rsidTr="00812799">
        <w:tc>
          <w:tcPr>
            <w:tcW w:w="568" w:type="dxa"/>
            <w:shd w:val="clear" w:color="auto" w:fill="auto"/>
          </w:tcPr>
          <w:p w14:paraId="21EE10BD" w14:textId="77777777" w:rsidR="00DC2AAF" w:rsidRPr="003F4453" w:rsidRDefault="00DC2AAF" w:rsidP="00812799">
            <w:pPr>
              <w:pStyle w:val="Text1"/>
              <w:numPr>
                <w:ilvl w:val="0"/>
                <w:numId w:val="17"/>
              </w:numPr>
              <w:spacing w:after="120"/>
              <w:rPr>
                <w:rFonts w:ascii="Cambria" w:hAnsi="Cambria"/>
                <w:bCs/>
                <w:sz w:val="23"/>
                <w:szCs w:val="23"/>
                <w:lang w:val="bg-BG"/>
              </w:rPr>
            </w:pPr>
          </w:p>
        </w:tc>
        <w:tc>
          <w:tcPr>
            <w:tcW w:w="8930" w:type="dxa"/>
            <w:shd w:val="clear" w:color="auto" w:fill="auto"/>
          </w:tcPr>
          <w:p w14:paraId="4504E905" w14:textId="51F282FF" w:rsidR="00DC2AAF" w:rsidRPr="003F4453" w:rsidRDefault="00331976" w:rsidP="003771D3">
            <w:pPr>
              <w:pStyle w:val="Text1"/>
              <w:spacing w:after="120"/>
              <w:ind w:left="0"/>
              <w:jc w:val="both"/>
              <w:rPr>
                <w:rFonts w:ascii="Cambria" w:hAnsi="Cambria"/>
                <w:bCs/>
                <w:sz w:val="23"/>
                <w:szCs w:val="23"/>
                <w:lang w:val="bg-BG"/>
              </w:rPr>
            </w:pPr>
            <w:r w:rsidRPr="003F4453">
              <w:rPr>
                <w:rFonts w:ascii="Cambria" w:hAnsi="Cambria"/>
                <w:sz w:val="23"/>
                <w:szCs w:val="23"/>
                <w:lang w:val="bg-BG"/>
              </w:rPr>
              <w:t>Изпълнението на одобрената инвестиция започва от датата на влизането на договора в сила</w:t>
            </w:r>
            <w:r w:rsidR="003771D3" w:rsidRPr="003F4453">
              <w:rPr>
                <w:rFonts w:ascii="Cambria" w:hAnsi="Cambria"/>
                <w:sz w:val="23"/>
                <w:szCs w:val="23"/>
                <w:lang w:val="bg-BG"/>
              </w:rPr>
              <w:t>.</w:t>
            </w:r>
          </w:p>
        </w:tc>
      </w:tr>
      <w:tr w:rsidR="00DC2AAF" w:rsidRPr="003F4453" w14:paraId="0FA33743" w14:textId="77777777" w:rsidTr="00812799">
        <w:tc>
          <w:tcPr>
            <w:tcW w:w="568" w:type="dxa"/>
            <w:shd w:val="clear" w:color="auto" w:fill="auto"/>
          </w:tcPr>
          <w:p w14:paraId="1925C1CE" w14:textId="77777777" w:rsidR="00DC2AAF" w:rsidRPr="003F4453" w:rsidRDefault="00DC2AAF" w:rsidP="00812799">
            <w:pPr>
              <w:pStyle w:val="Text1"/>
              <w:numPr>
                <w:ilvl w:val="0"/>
                <w:numId w:val="17"/>
              </w:numPr>
              <w:spacing w:after="120"/>
              <w:rPr>
                <w:rFonts w:ascii="Cambria" w:hAnsi="Cambria"/>
                <w:bCs/>
                <w:sz w:val="23"/>
                <w:szCs w:val="23"/>
                <w:lang w:val="bg-BG"/>
              </w:rPr>
            </w:pPr>
          </w:p>
        </w:tc>
        <w:tc>
          <w:tcPr>
            <w:tcW w:w="8930" w:type="dxa"/>
            <w:shd w:val="clear" w:color="auto" w:fill="auto"/>
          </w:tcPr>
          <w:p w14:paraId="5888B561" w14:textId="6FF5416C" w:rsidR="00DC2AAF" w:rsidRPr="003F4453" w:rsidRDefault="00331976" w:rsidP="007D2678">
            <w:pPr>
              <w:pStyle w:val="Text1"/>
              <w:spacing w:after="120"/>
              <w:ind w:left="0"/>
              <w:jc w:val="both"/>
              <w:rPr>
                <w:rFonts w:ascii="Cambria" w:hAnsi="Cambria"/>
                <w:bCs/>
                <w:sz w:val="23"/>
                <w:szCs w:val="23"/>
                <w:lang w:val="bg-BG"/>
              </w:rPr>
            </w:pPr>
            <w:r w:rsidRPr="003F4453">
              <w:rPr>
                <w:rFonts w:ascii="Cambria" w:hAnsi="Cambria"/>
                <w:sz w:val="23"/>
                <w:szCs w:val="23"/>
                <w:lang w:val="bg-BG"/>
              </w:rPr>
              <w:t>Срокът на изпълнение на инвестицията е</w:t>
            </w:r>
            <w:r w:rsidR="007D2678" w:rsidRPr="003F4453">
              <w:rPr>
                <w:rFonts w:ascii="Cambria" w:hAnsi="Cambria"/>
                <w:sz w:val="23"/>
                <w:szCs w:val="23"/>
                <w:lang w:val="bg-BG"/>
              </w:rPr>
              <w:t xml:space="preserve"> ………………… месеца, </w:t>
            </w:r>
            <w:r w:rsidRPr="003F4453">
              <w:rPr>
                <w:rFonts w:ascii="Cambria" w:hAnsi="Cambria"/>
                <w:sz w:val="23"/>
                <w:szCs w:val="23"/>
                <w:lang w:val="bg-BG"/>
              </w:rPr>
              <w:t xml:space="preserve"> определен в </w:t>
            </w:r>
            <w:r w:rsidR="006D1E33" w:rsidRPr="003F4453">
              <w:rPr>
                <w:szCs w:val="24"/>
                <w:lang w:eastAsia="fr-FR"/>
              </w:rPr>
              <w:t>т. 1 „Основни данни“</w:t>
            </w:r>
            <w:r w:rsidR="006D1E33" w:rsidRPr="003F4453">
              <w:rPr>
                <w:rFonts w:ascii="Cambria" w:hAnsi="Cambria"/>
                <w:sz w:val="23"/>
                <w:szCs w:val="23"/>
                <w:lang w:val="bg-BG"/>
              </w:rPr>
              <w:t xml:space="preserve"> </w:t>
            </w:r>
            <w:r w:rsidRPr="003F4453">
              <w:rPr>
                <w:rFonts w:ascii="Cambria" w:hAnsi="Cambria"/>
                <w:sz w:val="23"/>
                <w:szCs w:val="23"/>
                <w:lang w:val="bg-BG"/>
              </w:rPr>
              <w:t>на Приложение І към договора, считано от датата на влизане в сила на договора. Същият може да бъде удължаван по взаимно споразумение на страните по реда на чл. 17 от Приложение ІІ към договора, но не повече от максималния срок за изпълнение на инвестициите, определен в условията за кандидатстване по процедурата за предоставяне на средства от МВУ</w:t>
            </w:r>
            <w:r w:rsidR="007A094A" w:rsidRPr="003F4453">
              <w:rPr>
                <w:rFonts w:ascii="Cambria" w:hAnsi="Cambria"/>
                <w:sz w:val="23"/>
                <w:szCs w:val="23"/>
                <w:lang w:val="bg-BG"/>
              </w:rPr>
              <w:t xml:space="preserve"> – 30.06.2026 г</w:t>
            </w:r>
            <w:r w:rsidRPr="003F4453">
              <w:rPr>
                <w:rFonts w:ascii="Cambria" w:hAnsi="Cambria"/>
                <w:sz w:val="23"/>
                <w:szCs w:val="23"/>
                <w:lang w:val="bg-BG"/>
              </w:rPr>
              <w:t>.</w:t>
            </w:r>
          </w:p>
        </w:tc>
      </w:tr>
      <w:tr w:rsidR="0054093A" w:rsidRPr="003F4453" w14:paraId="1158C3E7" w14:textId="77777777" w:rsidTr="00812799">
        <w:tc>
          <w:tcPr>
            <w:tcW w:w="568" w:type="dxa"/>
            <w:shd w:val="clear" w:color="auto" w:fill="auto"/>
          </w:tcPr>
          <w:p w14:paraId="038BC3D6" w14:textId="77777777" w:rsidR="0054093A" w:rsidRPr="003F4453" w:rsidRDefault="0054093A" w:rsidP="00812799">
            <w:pPr>
              <w:pStyle w:val="Text1"/>
              <w:numPr>
                <w:ilvl w:val="0"/>
                <w:numId w:val="17"/>
              </w:numPr>
              <w:spacing w:after="120"/>
              <w:rPr>
                <w:rFonts w:ascii="Cambria" w:hAnsi="Cambria"/>
                <w:bCs/>
                <w:sz w:val="23"/>
                <w:szCs w:val="23"/>
                <w:lang w:val="bg-BG"/>
              </w:rPr>
            </w:pPr>
          </w:p>
        </w:tc>
        <w:tc>
          <w:tcPr>
            <w:tcW w:w="8930" w:type="dxa"/>
            <w:shd w:val="clear" w:color="auto" w:fill="auto"/>
          </w:tcPr>
          <w:p w14:paraId="23E48897" w14:textId="2EDBB942" w:rsidR="00382B3C" w:rsidRPr="003F4453" w:rsidRDefault="0054093A" w:rsidP="007A5A58">
            <w:pPr>
              <w:pStyle w:val="Text1"/>
              <w:spacing w:after="120"/>
              <w:ind w:left="0"/>
              <w:jc w:val="both"/>
              <w:rPr>
                <w:rFonts w:ascii="Cambria" w:hAnsi="Cambria"/>
                <w:sz w:val="23"/>
                <w:szCs w:val="23"/>
                <w:lang w:val="bg-BG"/>
              </w:rPr>
            </w:pPr>
            <w:r w:rsidRPr="003F4453">
              <w:rPr>
                <w:rFonts w:ascii="Cambria" w:hAnsi="Cambria"/>
                <w:sz w:val="23"/>
                <w:szCs w:val="23"/>
                <w:lang w:val="bg-BG"/>
              </w:rPr>
              <w:t>Крайният получател се задължава в 20-дневен срок от сключването на настоящия договор да уведоми СНД за банковата сметка с Финансова идентификационна форма</w:t>
            </w:r>
            <w:r w:rsidR="005B64A4" w:rsidRPr="003F4453">
              <w:rPr>
                <w:rFonts w:ascii="Cambria" w:hAnsi="Cambria"/>
                <w:sz w:val="23"/>
                <w:szCs w:val="23"/>
                <w:lang w:val="bg-BG"/>
              </w:rPr>
              <w:t>/</w:t>
            </w:r>
            <w:r w:rsidRPr="003F4453">
              <w:rPr>
                <w:rFonts w:ascii="Cambria" w:hAnsi="Cambria"/>
                <w:sz w:val="23"/>
                <w:szCs w:val="23"/>
                <w:lang w:val="bg-BG"/>
              </w:rPr>
              <w:t xml:space="preserve">, по която ще бъдат извършвани плащанията съгласно посоченото в чл. 6. </w:t>
            </w:r>
          </w:p>
        </w:tc>
      </w:tr>
      <w:tr w:rsidR="00382B3C" w:rsidRPr="003F4453" w14:paraId="3DEF2140" w14:textId="77777777" w:rsidTr="00812799">
        <w:tc>
          <w:tcPr>
            <w:tcW w:w="568" w:type="dxa"/>
            <w:shd w:val="clear" w:color="auto" w:fill="auto"/>
          </w:tcPr>
          <w:p w14:paraId="15602D7E" w14:textId="77777777" w:rsidR="00382B3C" w:rsidRPr="003F4453" w:rsidRDefault="00382B3C" w:rsidP="00812799">
            <w:pPr>
              <w:pStyle w:val="Text1"/>
              <w:numPr>
                <w:ilvl w:val="0"/>
                <w:numId w:val="17"/>
              </w:numPr>
              <w:spacing w:after="120"/>
              <w:rPr>
                <w:rFonts w:ascii="Cambria" w:hAnsi="Cambria"/>
                <w:bCs/>
                <w:sz w:val="23"/>
                <w:szCs w:val="23"/>
                <w:lang w:val="bg-BG"/>
              </w:rPr>
            </w:pPr>
          </w:p>
        </w:tc>
        <w:tc>
          <w:tcPr>
            <w:tcW w:w="8930" w:type="dxa"/>
            <w:shd w:val="clear" w:color="auto" w:fill="auto"/>
          </w:tcPr>
          <w:p w14:paraId="25BDF392" w14:textId="77777777" w:rsidR="00B34DDC" w:rsidRPr="003F4453" w:rsidRDefault="00382B3C" w:rsidP="0054093A">
            <w:pPr>
              <w:pStyle w:val="Text1"/>
              <w:spacing w:after="120"/>
              <w:ind w:left="0"/>
              <w:jc w:val="both"/>
              <w:rPr>
                <w:rFonts w:ascii="Cambria" w:hAnsi="Cambria"/>
                <w:sz w:val="23"/>
                <w:szCs w:val="23"/>
                <w:lang w:val="bg-BG"/>
              </w:rPr>
            </w:pPr>
            <w:r w:rsidRPr="003F4453">
              <w:rPr>
                <w:rFonts w:ascii="Cambria" w:hAnsi="Cambria"/>
                <w:sz w:val="23"/>
                <w:szCs w:val="23"/>
                <w:lang w:val="bg-BG"/>
              </w:rPr>
              <w:t>Крайният получател изпълнява Предложението със следния</w:t>
            </w:r>
            <w:r w:rsidR="00B34DDC" w:rsidRPr="003F4453">
              <w:rPr>
                <w:rFonts w:ascii="Cambria" w:hAnsi="Cambria"/>
                <w:sz w:val="23"/>
                <w:szCs w:val="23"/>
                <w:lang w:val="bg-BG"/>
              </w:rPr>
              <w:t>/те</w:t>
            </w:r>
            <w:r w:rsidRPr="003F4453">
              <w:rPr>
                <w:rFonts w:ascii="Cambria" w:hAnsi="Cambria"/>
                <w:sz w:val="23"/>
                <w:szCs w:val="23"/>
                <w:lang w:val="bg-BG"/>
              </w:rPr>
              <w:t xml:space="preserve"> партньор</w:t>
            </w:r>
            <w:r w:rsidR="00B34DDC" w:rsidRPr="003F4453">
              <w:rPr>
                <w:rFonts w:ascii="Cambria" w:hAnsi="Cambria"/>
                <w:sz w:val="23"/>
                <w:szCs w:val="23"/>
                <w:lang w:val="bg-BG"/>
              </w:rPr>
              <w:t>/и :</w:t>
            </w:r>
          </w:p>
          <w:p w14:paraId="0335F5BE" w14:textId="77777777" w:rsidR="00382B3C" w:rsidRPr="003F4453" w:rsidRDefault="00B34DDC" w:rsidP="0054093A">
            <w:pPr>
              <w:pStyle w:val="Text1"/>
              <w:spacing w:after="120"/>
              <w:ind w:left="0"/>
              <w:jc w:val="both"/>
              <w:rPr>
                <w:rFonts w:ascii="Cambria" w:hAnsi="Cambria"/>
                <w:sz w:val="23"/>
                <w:szCs w:val="23"/>
                <w:lang w:val="bg-BG"/>
              </w:rPr>
            </w:pPr>
            <w:r w:rsidRPr="003F4453">
              <w:rPr>
                <w:rFonts w:ascii="Cambria" w:hAnsi="Cambria"/>
                <w:sz w:val="23"/>
                <w:szCs w:val="23"/>
                <w:lang w:val="bg-BG"/>
              </w:rPr>
              <w:t xml:space="preserve">2.5.1  </w:t>
            </w:r>
            <w:r w:rsidR="00382B3C" w:rsidRPr="003F4453">
              <w:rPr>
                <w:rFonts w:ascii="Cambria" w:hAnsi="Cambria"/>
                <w:sz w:val="23"/>
                <w:szCs w:val="23"/>
                <w:lang w:val="bg-BG"/>
              </w:rPr>
              <w:t>……………….</w:t>
            </w:r>
            <w:r w:rsidR="00BD14A8" w:rsidRPr="003F4453">
              <w:rPr>
                <w:rFonts w:ascii="Cambria" w:hAnsi="Cambria"/>
                <w:sz w:val="23"/>
                <w:szCs w:val="23"/>
                <w:lang w:val="en-US"/>
              </w:rPr>
              <w:t xml:space="preserve"> </w:t>
            </w:r>
            <w:r w:rsidR="00382B3C" w:rsidRPr="003F4453">
              <w:rPr>
                <w:rFonts w:ascii="Cambria" w:hAnsi="Cambria"/>
                <w:sz w:val="23"/>
                <w:szCs w:val="23"/>
                <w:lang w:val="bg-BG"/>
              </w:rPr>
              <w:t>(наименование на партньора) с ЕИК………………………</w:t>
            </w:r>
            <w:r w:rsidR="00BD14A8" w:rsidRPr="003F4453">
              <w:rPr>
                <w:rFonts w:ascii="Cambria" w:hAnsi="Cambria"/>
                <w:sz w:val="23"/>
                <w:szCs w:val="23"/>
                <w:lang w:val="en-US"/>
              </w:rPr>
              <w:t xml:space="preserve"> </w:t>
            </w:r>
            <w:r w:rsidR="00382B3C" w:rsidRPr="003F4453">
              <w:rPr>
                <w:rFonts w:ascii="Cambria" w:hAnsi="Cambria"/>
                <w:sz w:val="23"/>
                <w:szCs w:val="23"/>
                <w:lang w:val="bg-BG"/>
              </w:rPr>
              <w:t>(приложимо само в случай, че Предложени</w:t>
            </w:r>
            <w:r w:rsidR="00BD14A8" w:rsidRPr="003F4453">
              <w:rPr>
                <w:rFonts w:ascii="Cambria" w:hAnsi="Cambria"/>
                <w:sz w:val="23"/>
                <w:szCs w:val="23"/>
                <w:lang w:val="bg-BG"/>
              </w:rPr>
              <w:t>ето се изпълнява в партньорство –</w:t>
            </w:r>
            <w:r w:rsidR="00382B3C" w:rsidRPr="003F4453">
              <w:rPr>
                <w:rFonts w:ascii="Cambria" w:hAnsi="Cambria"/>
                <w:sz w:val="23"/>
                <w:szCs w:val="23"/>
                <w:lang w:val="bg-BG"/>
              </w:rPr>
              <w:t xml:space="preserve"> добавя се нов ред за всеки партньор). </w:t>
            </w:r>
          </w:p>
          <w:p w14:paraId="48213B5C" w14:textId="77777777" w:rsidR="00D853F1" w:rsidRPr="003F4453" w:rsidRDefault="00D853F1" w:rsidP="00D853F1">
            <w:pPr>
              <w:pStyle w:val="Text1"/>
              <w:spacing w:after="120"/>
              <w:ind w:left="0"/>
              <w:jc w:val="both"/>
              <w:rPr>
                <w:rFonts w:ascii="Cambria" w:hAnsi="Cambria"/>
                <w:sz w:val="23"/>
                <w:szCs w:val="23"/>
                <w:lang w:val="bg-BG"/>
              </w:rPr>
            </w:pPr>
            <w:r w:rsidRPr="003F4453">
              <w:rPr>
                <w:rFonts w:ascii="Cambria" w:hAnsi="Cambria"/>
                <w:sz w:val="23"/>
                <w:szCs w:val="23"/>
                <w:lang w:val="bg-BG"/>
              </w:rPr>
              <w:t xml:space="preserve">2.6 Крайният получател се задължава да подържа активно вписването на индустриалния парк в регистъра на индустриалните паркове , съгласно ЗИП, през целия период на изпълнение на инвестицията. </w:t>
            </w:r>
          </w:p>
        </w:tc>
      </w:tr>
    </w:tbl>
    <w:p w14:paraId="19DB6327" w14:textId="77777777" w:rsidR="00BD14A8" w:rsidRPr="003F4453" w:rsidRDefault="00BD14A8" w:rsidP="00FE349D">
      <w:pPr>
        <w:pStyle w:val="Text1"/>
        <w:spacing w:after="120"/>
        <w:ind w:left="567" w:hanging="567"/>
        <w:jc w:val="both"/>
        <w:rPr>
          <w:rFonts w:ascii="Cambria" w:hAnsi="Cambria"/>
          <w:b/>
          <w:sz w:val="23"/>
          <w:szCs w:val="23"/>
          <w:lang w:val="bg-BG"/>
        </w:rPr>
      </w:pPr>
    </w:p>
    <w:p w14:paraId="10778CEA" w14:textId="77777777" w:rsidR="007C61B5" w:rsidRPr="003F4453" w:rsidRDefault="007C61B5" w:rsidP="00FE349D">
      <w:pPr>
        <w:pStyle w:val="Text1"/>
        <w:spacing w:after="120"/>
        <w:ind w:left="567" w:hanging="567"/>
        <w:jc w:val="both"/>
        <w:rPr>
          <w:rFonts w:ascii="Cambria" w:hAnsi="Cambria"/>
          <w:b/>
          <w:sz w:val="23"/>
          <w:szCs w:val="23"/>
          <w:lang w:val="bg-BG"/>
        </w:rPr>
      </w:pPr>
      <w:r w:rsidRPr="003F4453">
        <w:rPr>
          <w:rFonts w:ascii="Cambria" w:hAnsi="Cambria"/>
          <w:b/>
          <w:sz w:val="23"/>
          <w:szCs w:val="23"/>
          <w:lang w:val="bg-BG"/>
        </w:rPr>
        <w:t>Член 3</w:t>
      </w:r>
      <w:r w:rsidR="00533F0D" w:rsidRPr="003F4453">
        <w:rPr>
          <w:rFonts w:ascii="Cambria" w:hAnsi="Cambria"/>
          <w:b/>
          <w:sz w:val="23"/>
          <w:szCs w:val="23"/>
          <w:lang w:val="bg-BG"/>
        </w:rPr>
        <w:t>.</w:t>
      </w:r>
      <w:r w:rsidRPr="003F4453">
        <w:rPr>
          <w:rFonts w:ascii="Cambria" w:hAnsi="Cambria"/>
          <w:b/>
          <w:sz w:val="23"/>
          <w:szCs w:val="23"/>
          <w:lang w:val="bg-BG"/>
        </w:rPr>
        <w:t xml:space="preserve"> </w:t>
      </w:r>
      <w:r w:rsidR="009044AF" w:rsidRPr="003F4453">
        <w:rPr>
          <w:rFonts w:ascii="Cambria" w:hAnsi="Cambria"/>
          <w:b/>
          <w:sz w:val="23"/>
          <w:szCs w:val="23"/>
          <w:lang w:val="bg-BG"/>
        </w:rPr>
        <w:t>Д</w:t>
      </w:r>
      <w:r w:rsidRPr="003F4453">
        <w:rPr>
          <w:rFonts w:ascii="Cambria" w:hAnsi="Cambria"/>
          <w:b/>
          <w:sz w:val="23"/>
          <w:szCs w:val="23"/>
          <w:lang w:val="bg-BG"/>
        </w:rPr>
        <w:t>ържавна помощ</w:t>
      </w:r>
    </w:p>
    <w:tbl>
      <w:tblPr>
        <w:tblW w:w="0" w:type="auto"/>
        <w:tblInd w:w="-34" w:type="dxa"/>
        <w:tblLook w:val="04A0" w:firstRow="1" w:lastRow="0" w:firstColumn="1" w:lastColumn="0" w:noHBand="0" w:noVBand="1"/>
      </w:tblPr>
      <w:tblGrid>
        <w:gridCol w:w="562"/>
        <w:gridCol w:w="8826"/>
      </w:tblGrid>
      <w:tr w:rsidR="00331976" w:rsidRPr="003F4453" w14:paraId="341ABD00" w14:textId="77777777" w:rsidTr="00812799">
        <w:tc>
          <w:tcPr>
            <w:tcW w:w="568" w:type="dxa"/>
            <w:shd w:val="clear" w:color="auto" w:fill="auto"/>
          </w:tcPr>
          <w:p w14:paraId="556593E5" w14:textId="77777777" w:rsidR="00331976" w:rsidRPr="003F4453" w:rsidRDefault="00331976" w:rsidP="00812799">
            <w:pPr>
              <w:pStyle w:val="Text1"/>
              <w:numPr>
                <w:ilvl w:val="0"/>
                <w:numId w:val="18"/>
              </w:numPr>
              <w:spacing w:after="120"/>
              <w:rPr>
                <w:rFonts w:ascii="Cambria" w:hAnsi="Cambria"/>
                <w:bCs/>
                <w:sz w:val="23"/>
                <w:szCs w:val="23"/>
                <w:lang w:val="bg-BG"/>
              </w:rPr>
            </w:pPr>
          </w:p>
        </w:tc>
        <w:tc>
          <w:tcPr>
            <w:tcW w:w="8930" w:type="dxa"/>
            <w:shd w:val="clear" w:color="auto" w:fill="auto"/>
          </w:tcPr>
          <w:p w14:paraId="34E79C72" w14:textId="77777777" w:rsidR="009C0B2A" w:rsidRPr="003F4453" w:rsidRDefault="00331976" w:rsidP="009C0B2A">
            <w:pPr>
              <w:spacing w:after="120"/>
              <w:ind w:left="37"/>
              <w:jc w:val="both"/>
              <w:rPr>
                <w:rFonts w:ascii="Cambria" w:hAnsi="Cambria"/>
                <w:sz w:val="23"/>
                <w:szCs w:val="23"/>
                <w:lang w:val="bg-BG"/>
              </w:rPr>
            </w:pPr>
            <w:r w:rsidRPr="003F4453">
              <w:rPr>
                <w:rFonts w:ascii="Cambria" w:hAnsi="Cambria"/>
                <w:sz w:val="23"/>
                <w:szCs w:val="23"/>
                <w:lang w:val="bg-BG"/>
              </w:rPr>
              <w:t xml:space="preserve">Безвъзмездното финансиране по този договор </w:t>
            </w:r>
            <w:r w:rsidR="009C0B2A" w:rsidRPr="003F4453">
              <w:rPr>
                <w:rFonts w:ascii="Cambria" w:hAnsi="Cambria"/>
                <w:sz w:val="23"/>
                <w:szCs w:val="23"/>
                <w:lang w:val="bg-BG"/>
              </w:rPr>
              <w:t>за Дейност 1 - изграждане на елементи на довеждаща техническата инфраструктура</w:t>
            </w:r>
            <w:r w:rsidR="009C0B2A" w:rsidRPr="003F4453" w:rsidDel="009C0B2A">
              <w:rPr>
                <w:rFonts w:ascii="Cambria" w:hAnsi="Cambria"/>
                <w:sz w:val="23"/>
                <w:szCs w:val="23"/>
                <w:lang w:val="bg-BG"/>
              </w:rPr>
              <w:t xml:space="preserve"> </w:t>
            </w:r>
            <w:r w:rsidRPr="003F4453">
              <w:rPr>
                <w:rFonts w:ascii="Cambria" w:hAnsi="Cambria"/>
                <w:sz w:val="23"/>
                <w:szCs w:val="23"/>
                <w:lang w:val="bg-BG"/>
              </w:rPr>
              <w:t>не представлява държавна помощ по см</w:t>
            </w:r>
            <w:r w:rsidR="009C0B2A" w:rsidRPr="003F4453">
              <w:rPr>
                <w:rFonts w:ascii="Cambria" w:hAnsi="Cambria"/>
                <w:sz w:val="23"/>
                <w:szCs w:val="23"/>
                <w:lang w:val="bg-BG"/>
              </w:rPr>
              <w:t>исъла</w:t>
            </w:r>
            <w:r w:rsidRPr="003F4453">
              <w:rPr>
                <w:rFonts w:ascii="Cambria" w:hAnsi="Cambria"/>
                <w:sz w:val="23"/>
                <w:szCs w:val="23"/>
                <w:lang w:val="bg-BG"/>
              </w:rPr>
              <w:t xml:space="preserve">. на чл. 107, пар. 1 от Договора за функциониране на Европейския съюз. </w:t>
            </w:r>
          </w:p>
          <w:p w14:paraId="34699C9A" w14:textId="577FBCAC" w:rsidR="00331976" w:rsidRPr="003F4453" w:rsidRDefault="009C0B2A" w:rsidP="009C0B2A">
            <w:pPr>
              <w:spacing w:after="120"/>
              <w:ind w:left="37"/>
              <w:jc w:val="both"/>
              <w:rPr>
                <w:rFonts w:ascii="Cambria" w:hAnsi="Cambria"/>
                <w:sz w:val="23"/>
                <w:szCs w:val="23"/>
                <w:lang w:val="bg-BG"/>
              </w:rPr>
            </w:pPr>
            <w:r w:rsidRPr="003F4453">
              <w:rPr>
                <w:rFonts w:ascii="Cambria" w:hAnsi="Cambria"/>
                <w:sz w:val="23"/>
                <w:szCs w:val="23"/>
                <w:lang w:val="bg-BG"/>
              </w:rPr>
              <w:t>3.</w:t>
            </w:r>
            <w:r w:rsidR="00DA0F72" w:rsidRPr="003F4453">
              <w:rPr>
                <w:rFonts w:ascii="Cambria" w:hAnsi="Cambria"/>
                <w:sz w:val="23"/>
                <w:szCs w:val="23"/>
                <w:lang w:val="bg-BG"/>
              </w:rPr>
              <w:t>1</w:t>
            </w:r>
            <w:r w:rsidRPr="003F4453">
              <w:rPr>
                <w:rFonts w:ascii="Cambria" w:hAnsi="Cambria"/>
                <w:sz w:val="23"/>
                <w:szCs w:val="23"/>
                <w:lang w:val="bg-BG"/>
              </w:rPr>
              <w:t>.</w:t>
            </w:r>
            <w:r w:rsidR="00DA0F72" w:rsidRPr="003F4453">
              <w:rPr>
                <w:rFonts w:ascii="Cambria" w:hAnsi="Cambria"/>
                <w:sz w:val="23"/>
                <w:szCs w:val="23"/>
                <w:lang w:val="bg-BG"/>
              </w:rPr>
              <w:t xml:space="preserve">1. </w:t>
            </w:r>
            <w:r w:rsidRPr="003F4453">
              <w:rPr>
                <w:rFonts w:ascii="Cambria" w:hAnsi="Cambria"/>
                <w:sz w:val="23"/>
                <w:szCs w:val="23"/>
                <w:lang w:val="bg-BG"/>
              </w:rPr>
              <w:t xml:space="preserve">Безвъзмездното финансиране по този договор за Дейност 2 – „Инвестиционни помощи за местни инфраструктури“ - изграждане на вътрешна техническа инфраструктура, е в съответствие с изискванията на </w:t>
            </w:r>
            <w:r w:rsidR="00917B0E" w:rsidRPr="003F4453">
              <w:rPr>
                <w:rFonts w:ascii="Cambria" w:hAnsi="Cambria"/>
                <w:sz w:val="23"/>
                <w:szCs w:val="23"/>
                <w:lang w:val="bg-BG"/>
              </w:rPr>
              <w:t xml:space="preserve">чл. </w:t>
            </w:r>
            <w:r w:rsidRPr="003F4453">
              <w:rPr>
                <w:rFonts w:ascii="Cambria" w:hAnsi="Cambria"/>
                <w:sz w:val="23"/>
                <w:szCs w:val="23"/>
                <w:lang w:val="bg-BG"/>
              </w:rPr>
              <w:t xml:space="preserve">56 от Регламент (EC) № 651/2014 на Комисията от 17 юни 2014 година за обявяване на някои категории помощи за съвместими с вътрешния пазар в приложение на членове 107 и 108 от Договора (OB L 187/26.06.2014), (наричан по-долу „Регламент (ЕС) № 651/2014 на Комисията“). </w:t>
            </w:r>
            <w:r w:rsidR="00331976" w:rsidRPr="003F4453">
              <w:rPr>
                <w:rFonts w:ascii="Cambria" w:hAnsi="Cambria"/>
                <w:sz w:val="23"/>
                <w:szCs w:val="23"/>
                <w:lang w:val="bg-BG"/>
              </w:rPr>
              <w:t>Крайният получател се задължава да изпълнява, по време и след приключване изпълнението на инвестицията, всички изисквания на приложимия режим държавна помощ, и носи пълната отговорност за тяхното неспазване.</w:t>
            </w:r>
            <w:r w:rsidR="00941AB5" w:rsidRPr="003F4453">
              <w:rPr>
                <w:rFonts w:ascii="Cambria" w:hAnsi="Cambria"/>
                <w:sz w:val="23"/>
                <w:szCs w:val="23"/>
                <w:lang w:val="bg-BG"/>
              </w:rPr>
              <w:t xml:space="preserve"> Съгласно чл. 9, ал. 1 и ал. 4 от Закона за държавните помощи, администратор </w:t>
            </w:r>
            <w:r w:rsidR="00917B0E" w:rsidRPr="003F4453">
              <w:rPr>
                <w:rFonts w:ascii="Cambria" w:hAnsi="Cambria"/>
                <w:sz w:val="23"/>
                <w:szCs w:val="23"/>
                <w:lang w:val="bg-BG"/>
              </w:rPr>
              <w:t xml:space="preserve"> </w:t>
            </w:r>
            <w:r w:rsidR="00941AB5" w:rsidRPr="003F4453">
              <w:rPr>
                <w:rFonts w:ascii="Cambria" w:hAnsi="Cambria"/>
                <w:sz w:val="23"/>
                <w:szCs w:val="23"/>
                <w:lang w:val="bg-BG"/>
              </w:rPr>
              <w:t>по Дейност 2</w:t>
            </w:r>
            <w:r w:rsidR="00917B0E" w:rsidRPr="003F4453">
              <w:rPr>
                <w:rFonts w:ascii="Cambria" w:hAnsi="Cambria"/>
                <w:sz w:val="23"/>
                <w:szCs w:val="23"/>
                <w:lang w:val="bg-BG"/>
              </w:rPr>
              <w:t xml:space="preserve"> - </w:t>
            </w:r>
            <w:r w:rsidR="00941AB5" w:rsidRPr="003F4453">
              <w:rPr>
                <w:rFonts w:ascii="Cambria" w:hAnsi="Cambria"/>
                <w:sz w:val="23"/>
                <w:szCs w:val="23"/>
                <w:lang w:val="bg-BG"/>
              </w:rPr>
              <w:t xml:space="preserve"> </w:t>
            </w:r>
            <w:r w:rsidR="00917B0E" w:rsidRPr="003F4453">
              <w:rPr>
                <w:rFonts w:ascii="Cambria" w:hAnsi="Cambria"/>
                <w:sz w:val="23"/>
                <w:szCs w:val="23"/>
                <w:lang w:val="bg-BG"/>
              </w:rPr>
              <w:t xml:space="preserve">„Инвестиционни помощи за местни инфраструктури“ </w:t>
            </w:r>
            <w:r w:rsidR="00941AB5" w:rsidRPr="003F4453">
              <w:rPr>
                <w:rFonts w:ascii="Cambria" w:hAnsi="Cambria"/>
                <w:sz w:val="23"/>
                <w:szCs w:val="23"/>
                <w:lang w:val="bg-BG"/>
              </w:rPr>
              <w:t>е Министерство на иновациите и растежа</w:t>
            </w:r>
            <w:r w:rsidR="00BA0FC1" w:rsidRPr="003F4453">
              <w:rPr>
                <w:rFonts w:ascii="Cambria" w:hAnsi="Cambria"/>
                <w:sz w:val="23"/>
                <w:szCs w:val="23"/>
                <w:lang w:val="bg-BG"/>
              </w:rPr>
              <w:t>.</w:t>
            </w:r>
          </w:p>
          <w:p w14:paraId="52A99BF5" w14:textId="77777777" w:rsidR="00DD13C3" w:rsidRPr="003F4453" w:rsidRDefault="00DD13C3" w:rsidP="00DD13C3">
            <w:pPr>
              <w:spacing w:after="120"/>
              <w:ind w:left="37"/>
              <w:jc w:val="both"/>
              <w:rPr>
                <w:rFonts w:ascii="Cambria" w:hAnsi="Cambria"/>
                <w:sz w:val="23"/>
                <w:szCs w:val="23"/>
                <w:lang w:val="bg-BG"/>
              </w:rPr>
            </w:pPr>
            <w:r w:rsidRPr="003F4453">
              <w:rPr>
                <w:rFonts w:ascii="Cambria" w:hAnsi="Cambria"/>
                <w:sz w:val="23"/>
                <w:szCs w:val="23"/>
                <w:lang w:val="bg-BG"/>
              </w:rPr>
              <w:t>3.1.1.1 Недопустими са промени в ползването и предназначението на съответната инфраструктура (включително и след изтичане на срока на изпълнението на проекта), които биха довели до несъответствие с изискванията на чл. 56 от Регламент (ЕС) № 651/2014 на Комисията, както и с други изисквания на правилата за държавни помощи.</w:t>
            </w:r>
          </w:p>
          <w:p w14:paraId="4FD0E1F1" w14:textId="77777777" w:rsidR="00DD13C3" w:rsidRPr="003F4453" w:rsidRDefault="00DD13C3" w:rsidP="00DD13C3">
            <w:pPr>
              <w:spacing w:after="120"/>
              <w:ind w:left="37"/>
              <w:jc w:val="both"/>
              <w:rPr>
                <w:rFonts w:ascii="Cambria" w:hAnsi="Cambria"/>
                <w:sz w:val="23"/>
                <w:szCs w:val="23"/>
                <w:lang w:val="bg-BG"/>
              </w:rPr>
            </w:pPr>
            <w:r w:rsidRPr="003F4453">
              <w:rPr>
                <w:rFonts w:ascii="Cambria" w:hAnsi="Cambria"/>
                <w:sz w:val="23"/>
                <w:szCs w:val="23"/>
                <w:lang w:val="bg-BG"/>
              </w:rPr>
              <w:t>3.1.1.2 Недопустими са промени в бюджета на договора, които могат да доведат до надвишаване на праговете, установени в чл. 4, пар. 1, букв</w:t>
            </w:r>
            <w:r w:rsidR="009C5A81" w:rsidRPr="003F4453">
              <w:rPr>
                <w:rFonts w:ascii="Cambria" w:hAnsi="Cambria"/>
                <w:sz w:val="23"/>
                <w:szCs w:val="23"/>
                <w:lang w:val="bg-BG"/>
              </w:rPr>
              <w:t>а</w:t>
            </w:r>
            <w:r w:rsidRPr="003F4453">
              <w:rPr>
                <w:rFonts w:ascii="Cambria" w:hAnsi="Cambria"/>
                <w:sz w:val="23"/>
                <w:szCs w:val="23"/>
                <w:lang w:val="bg-BG"/>
              </w:rPr>
              <w:t xml:space="preserve"> </w:t>
            </w:r>
            <w:r w:rsidR="009C5A81" w:rsidRPr="003F4453">
              <w:rPr>
                <w:rFonts w:ascii="Cambria" w:hAnsi="Cambria"/>
                <w:sz w:val="23"/>
                <w:szCs w:val="23"/>
                <w:lang w:val="bg-BG"/>
              </w:rPr>
              <w:t xml:space="preserve"> </w:t>
            </w:r>
            <w:r w:rsidRPr="003F4453">
              <w:rPr>
                <w:rFonts w:ascii="Cambria" w:hAnsi="Cambria"/>
                <w:sz w:val="23"/>
                <w:szCs w:val="23"/>
                <w:lang w:val="bg-BG"/>
              </w:rPr>
              <w:t>„вв“ от Регламент (ЕС) № 651/2014 на Комисията.</w:t>
            </w:r>
          </w:p>
          <w:p w14:paraId="1B78AF86" w14:textId="77777777" w:rsidR="00DD13C3" w:rsidRPr="003F4453" w:rsidRDefault="00DD13C3" w:rsidP="00DD13C3">
            <w:pPr>
              <w:spacing w:after="120"/>
              <w:ind w:left="37"/>
              <w:jc w:val="both"/>
              <w:rPr>
                <w:rFonts w:ascii="Cambria" w:hAnsi="Cambria"/>
                <w:sz w:val="23"/>
                <w:szCs w:val="23"/>
                <w:lang w:val="bg-BG"/>
              </w:rPr>
            </w:pPr>
            <w:r w:rsidRPr="003F4453">
              <w:rPr>
                <w:rFonts w:ascii="Cambria" w:hAnsi="Cambria"/>
                <w:sz w:val="23"/>
                <w:szCs w:val="23"/>
                <w:lang w:val="bg-BG"/>
              </w:rPr>
              <w:t>3.1.1.3 Съгласно чл. 56, пар. 6 от Регламент (ЕС) № 651/2014, размерът на помощта не може да надхвърля разликата между допустимите разходи за инфраструктурата и оперативната печалба от инвестицията.</w:t>
            </w:r>
          </w:p>
          <w:p w14:paraId="7FF25A67" w14:textId="77777777" w:rsidR="00D66670" w:rsidRPr="003F4453" w:rsidRDefault="00D66670" w:rsidP="00D66670">
            <w:pPr>
              <w:spacing w:after="120"/>
              <w:ind w:left="37"/>
              <w:jc w:val="both"/>
              <w:rPr>
                <w:rFonts w:ascii="Cambria" w:hAnsi="Cambria"/>
                <w:sz w:val="23"/>
                <w:szCs w:val="23"/>
                <w:lang w:val="bg-BG"/>
              </w:rPr>
            </w:pPr>
            <w:r w:rsidRPr="003F4453">
              <w:rPr>
                <w:rFonts w:ascii="Cambria" w:hAnsi="Cambria"/>
                <w:sz w:val="23"/>
                <w:szCs w:val="23"/>
                <w:lang w:val="bg-BG"/>
              </w:rPr>
              <w:t>3.1.1.</w:t>
            </w:r>
            <w:r w:rsidR="000B755C" w:rsidRPr="003F4453">
              <w:rPr>
                <w:rFonts w:ascii="Cambria" w:hAnsi="Cambria"/>
                <w:sz w:val="23"/>
                <w:szCs w:val="23"/>
                <w:lang w:val="bg-BG"/>
              </w:rPr>
              <w:t>4</w:t>
            </w:r>
            <w:r w:rsidRPr="003F4453">
              <w:rPr>
                <w:rFonts w:ascii="Cambria" w:hAnsi="Cambria"/>
                <w:sz w:val="23"/>
                <w:szCs w:val="23"/>
                <w:lang w:val="bg-BG"/>
              </w:rPr>
              <w:t xml:space="preserve"> С оглед спазване на </w:t>
            </w:r>
            <w:r w:rsidR="00DD13C3" w:rsidRPr="003F4453">
              <w:rPr>
                <w:rFonts w:ascii="Cambria" w:hAnsi="Cambria"/>
                <w:sz w:val="23"/>
                <w:szCs w:val="23"/>
                <w:lang w:val="bg-BG"/>
              </w:rPr>
              <w:t>3.1.1.3</w:t>
            </w:r>
            <w:r w:rsidRPr="003F4453">
              <w:rPr>
                <w:rFonts w:ascii="Cambria" w:hAnsi="Cambria"/>
                <w:sz w:val="23"/>
                <w:szCs w:val="23"/>
                <w:lang w:val="bg-BG"/>
              </w:rPr>
              <w:t xml:space="preserve">, </w:t>
            </w:r>
            <w:r w:rsidR="00B01508" w:rsidRPr="003F4453">
              <w:rPr>
                <w:rFonts w:ascii="Cambria" w:hAnsi="Cambria"/>
                <w:sz w:val="23"/>
                <w:szCs w:val="23"/>
                <w:lang w:val="bg-BG"/>
              </w:rPr>
              <w:t>ежегодно се преизчислява размера на помощта</w:t>
            </w:r>
            <w:r w:rsidR="00B01508" w:rsidRPr="003F4453" w:rsidDel="00B01508">
              <w:rPr>
                <w:rFonts w:ascii="Cambria" w:hAnsi="Cambria"/>
                <w:sz w:val="23"/>
                <w:szCs w:val="23"/>
                <w:lang w:val="bg-BG"/>
              </w:rPr>
              <w:t xml:space="preserve"> </w:t>
            </w:r>
            <w:r w:rsidR="00F23AD0" w:rsidRPr="003F4453">
              <w:rPr>
                <w:rFonts w:ascii="Cambria" w:hAnsi="Cambria"/>
                <w:sz w:val="23"/>
                <w:szCs w:val="23"/>
                <w:lang w:val="bg-BG"/>
              </w:rPr>
              <w:t xml:space="preserve"> </w:t>
            </w:r>
            <w:r w:rsidR="00F147E3" w:rsidRPr="003F4453">
              <w:t xml:space="preserve"> </w:t>
            </w:r>
            <w:r w:rsidR="00F147E3" w:rsidRPr="003F4453">
              <w:rPr>
                <w:rFonts w:ascii="Cambria" w:hAnsi="Cambria"/>
                <w:sz w:val="23"/>
                <w:szCs w:val="23"/>
                <w:lang w:val="bg-BG"/>
              </w:rPr>
              <w:t xml:space="preserve">по фактически данни, така че размера на помощта да не надхвърля разликата между допустимите разходи и оперативната печалба от инвестицията. В случай, че оперативната печалба е положителна стойност се възстановява на СНД по реда и условията на чл. 13 от Общите условия на договора – Приложение ІІ. </w:t>
            </w:r>
          </w:p>
          <w:p w14:paraId="0F832080" w14:textId="77777777" w:rsidR="000B755C" w:rsidRPr="003F4453" w:rsidRDefault="000B755C" w:rsidP="00D66670">
            <w:pPr>
              <w:spacing w:after="120"/>
              <w:ind w:left="37"/>
              <w:jc w:val="both"/>
              <w:rPr>
                <w:rFonts w:ascii="Cambria" w:hAnsi="Cambria"/>
                <w:sz w:val="23"/>
                <w:szCs w:val="23"/>
                <w:lang w:val="bg-BG"/>
              </w:rPr>
            </w:pPr>
            <w:r w:rsidRPr="003F4453">
              <w:rPr>
                <w:rFonts w:ascii="Cambria" w:hAnsi="Cambria"/>
                <w:sz w:val="23"/>
                <w:szCs w:val="23"/>
                <w:lang w:val="bg-BG"/>
              </w:rPr>
              <w:lastRenderedPageBreak/>
              <w:t>3.1.1.5 В съответствие с чл. 2, пар. 39 от Регламент (ЕС) № 651/2014 оперативната печалба следва да бъде изчислена като разликата между сконтираните приходи и сконтираните оперативни разходи през съответния живот на инвестицията, като тази разлика е положителна стойност. Оперативните разходи включват разходи за персонал, материали, услуги, възложени на подизпълнители, комуникации, енергия, поддръжка, разходи за наем и управление. Оперативните разходи не включват амортизационните разходи и разходите, които са покрити с безвъзмездната финансова помощ.</w:t>
            </w:r>
          </w:p>
          <w:p w14:paraId="34828460" w14:textId="77777777" w:rsidR="00D66670" w:rsidRPr="003F4453" w:rsidRDefault="00D66670" w:rsidP="00D66670">
            <w:pPr>
              <w:spacing w:after="120"/>
              <w:ind w:left="37"/>
              <w:jc w:val="both"/>
              <w:rPr>
                <w:rFonts w:ascii="Cambria" w:hAnsi="Cambria"/>
                <w:sz w:val="23"/>
                <w:szCs w:val="23"/>
                <w:lang w:val="bg-BG"/>
              </w:rPr>
            </w:pPr>
            <w:r w:rsidRPr="003F4453">
              <w:rPr>
                <w:rFonts w:ascii="Cambria" w:hAnsi="Cambria"/>
                <w:sz w:val="23"/>
                <w:szCs w:val="23"/>
                <w:lang w:val="bg-BG"/>
              </w:rPr>
              <w:t>3.1.1.</w:t>
            </w:r>
            <w:r w:rsidR="000B755C" w:rsidRPr="003F4453">
              <w:rPr>
                <w:rFonts w:ascii="Cambria" w:hAnsi="Cambria"/>
                <w:sz w:val="23"/>
                <w:szCs w:val="23"/>
                <w:lang w:val="bg-BG"/>
              </w:rPr>
              <w:t>6</w:t>
            </w:r>
            <w:r w:rsidRPr="003F4453">
              <w:rPr>
                <w:rFonts w:ascii="Cambria" w:hAnsi="Cambria"/>
                <w:sz w:val="23"/>
                <w:szCs w:val="23"/>
                <w:lang w:val="bg-BG"/>
              </w:rPr>
              <w:t xml:space="preserve"> С оглед прилагане на механизма за възстановяване по чл. 56, пар. 6 от Регламент (ЕС) № 651/2014 на Комисията, крайният получател се задължава да води отделна счетоводна отчетност за инфраструктурата по настоящата Дейност 2, със съответните аналитични счетоводни сметки и партиди, необходими за проследяване на приходите и оперативните разходи за инфраструктурата.</w:t>
            </w:r>
          </w:p>
          <w:p w14:paraId="0E1D215B" w14:textId="77777777" w:rsidR="000B755C" w:rsidRPr="003F4453" w:rsidRDefault="000B755C" w:rsidP="00D66670">
            <w:pPr>
              <w:spacing w:after="120"/>
              <w:ind w:left="37"/>
              <w:jc w:val="both"/>
              <w:rPr>
                <w:rFonts w:ascii="Cambria" w:hAnsi="Cambria"/>
                <w:sz w:val="23"/>
                <w:szCs w:val="23"/>
                <w:lang w:val="bg-BG"/>
              </w:rPr>
            </w:pPr>
            <w:r w:rsidRPr="003F4453">
              <w:rPr>
                <w:rFonts w:ascii="Cambria" w:hAnsi="Cambria"/>
                <w:sz w:val="23"/>
                <w:szCs w:val="23"/>
                <w:lang w:val="bg-BG"/>
              </w:rPr>
              <w:t xml:space="preserve">3.1.1.7 </w:t>
            </w:r>
            <w:r w:rsidR="002C1418" w:rsidRPr="003F4453">
              <w:rPr>
                <w:rFonts w:ascii="Cambria" w:hAnsi="Cambria"/>
                <w:sz w:val="23"/>
                <w:szCs w:val="23"/>
                <w:lang w:val="bg-BG"/>
              </w:rPr>
              <w:t xml:space="preserve">Крайният получател </w:t>
            </w:r>
            <w:r w:rsidRPr="003F4453">
              <w:rPr>
                <w:rFonts w:ascii="Cambria" w:hAnsi="Cambria"/>
                <w:sz w:val="23"/>
                <w:szCs w:val="23"/>
                <w:lang w:val="bg-BG"/>
              </w:rPr>
              <w:t>се задължава да предостави извлечения от съответните счетоводни сметки и партиди след изтичане на амортизационния период или при поискване от Управляващия орган.</w:t>
            </w:r>
          </w:p>
          <w:p w14:paraId="0E9568AB" w14:textId="77777777" w:rsidR="00867EBE" w:rsidRPr="003F4453" w:rsidRDefault="00867EBE" w:rsidP="00D66670">
            <w:pPr>
              <w:spacing w:after="120"/>
              <w:ind w:left="37"/>
              <w:jc w:val="both"/>
              <w:rPr>
                <w:rFonts w:ascii="Cambria" w:hAnsi="Cambria"/>
                <w:sz w:val="23"/>
                <w:szCs w:val="23"/>
                <w:lang w:val="bg-BG"/>
              </w:rPr>
            </w:pPr>
            <w:r w:rsidRPr="003F4453">
              <w:rPr>
                <w:rFonts w:ascii="Cambria" w:hAnsi="Cambria"/>
                <w:sz w:val="23"/>
                <w:szCs w:val="23"/>
                <w:lang w:val="en-US"/>
              </w:rPr>
              <w:t>3</w:t>
            </w:r>
            <w:r w:rsidRPr="003F4453">
              <w:rPr>
                <w:rFonts w:ascii="Cambria" w:hAnsi="Cambria"/>
                <w:sz w:val="23"/>
                <w:szCs w:val="23"/>
                <w:lang w:val="bg-BG"/>
              </w:rPr>
              <w:t>.1.1.8 В случай, че в рамките на амортизационния период на инфраструктурата настъпят промени, свързани с промяна на собствеността на инфраструктурата или на основното й предназначение Управляващия орган</w:t>
            </w:r>
            <w:r w:rsidR="00F9418A" w:rsidRPr="003F4453">
              <w:rPr>
                <w:rFonts w:ascii="Cambria" w:hAnsi="Cambria"/>
                <w:sz w:val="23"/>
                <w:szCs w:val="23"/>
                <w:lang w:val="bg-BG"/>
              </w:rPr>
              <w:t xml:space="preserve"> </w:t>
            </w:r>
            <w:r w:rsidRPr="003F4453">
              <w:rPr>
                <w:rFonts w:ascii="Cambria" w:hAnsi="Cambria"/>
                <w:sz w:val="23"/>
                <w:szCs w:val="23"/>
                <w:lang w:val="bg-BG"/>
              </w:rPr>
              <w:t xml:space="preserve">може да изиска възстановяване на помощта по съответния компонент по реда на чл. </w:t>
            </w:r>
            <w:r w:rsidR="002C47DF" w:rsidRPr="003F4453">
              <w:rPr>
                <w:rFonts w:ascii="Cambria" w:hAnsi="Cambria"/>
                <w:sz w:val="23"/>
                <w:szCs w:val="23"/>
                <w:lang w:val="bg-BG"/>
              </w:rPr>
              <w:t xml:space="preserve">22 </w:t>
            </w:r>
            <w:r w:rsidRPr="003F4453">
              <w:rPr>
                <w:rFonts w:ascii="Cambria" w:hAnsi="Cambria"/>
                <w:sz w:val="23"/>
                <w:szCs w:val="23"/>
                <w:lang w:val="bg-BG"/>
              </w:rPr>
              <w:t xml:space="preserve">от Приложение II и чл. </w:t>
            </w:r>
            <w:r w:rsidR="00695C3F" w:rsidRPr="003F4453">
              <w:rPr>
                <w:rFonts w:ascii="Cambria" w:hAnsi="Cambria"/>
                <w:sz w:val="23"/>
                <w:szCs w:val="23"/>
                <w:lang w:val="bg-BG"/>
              </w:rPr>
              <w:t>3</w:t>
            </w:r>
            <w:r w:rsidRPr="003F4453">
              <w:rPr>
                <w:rFonts w:ascii="Cambria" w:hAnsi="Cambria"/>
                <w:sz w:val="23"/>
                <w:szCs w:val="23"/>
                <w:lang w:val="bg-BG"/>
              </w:rPr>
              <w:t>.</w:t>
            </w:r>
            <w:r w:rsidR="00695C3F" w:rsidRPr="003F4453">
              <w:rPr>
                <w:rFonts w:ascii="Cambria" w:hAnsi="Cambria"/>
                <w:sz w:val="23"/>
                <w:szCs w:val="23"/>
                <w:lang w:val="bg-BG"/>
              </w:rPr>
              <w:t>8</w:t>
            </w:r>
            <w:r w:rsidRPr="003F4453">
              <w:rPr>
                <w:rFonts w:ascii="Cambria" w:hAnsi="Cambria"/>
                <w:sz w:val="23"/>
                <w:szCs w:val="23"/>
                <w:lang w:val="bg-BG"/>
              </w:rPr>
              <w:t>. от настоящия договор.</w:t>
            </w:r>
          </w:p>
          <w:p w14:paraId="14DD1BF9" w14:textId="77777777" w:rsidR="002C1418" w:rsidRPr="003F4453" w:rsidRDefault="002C1418" w:rsidP="00D66670">
            <w:pPr>
              <w:spacing w:after="120"/>
              <w:ind w:left="37"/>
              <w:jc w:val="both"/>
              <w:rPr>
                <w:rFonts w:ascii="Cambria" w:hAnsi="Cambria"/>
                <w:sz w:val="23"/>
                <w:szCs w:val="23"/>
                <w:lang w:val="bg-BG"/>
              </w:rPr>
            </w:pPr>
            <w:r w:rsidRPr="003F4453">
              <w:rPr>
                <w:rFonts w:ascii="Cambria" w:hAnsi="Cambria"/>
                <w:sz w:val="23"/>
                <w:szCs w:val="23"/>
                <w:lang w:val="bg-BG"/>
              </w:rPr>
              <w:t>3.1.1.9 Крайният получател е задължава да осигури на заинтересовани потребители достъп до инфраструктурата изградена по реда на чл. 56 от Регламент (EC) № 651/2014 по открита, прозрачна и недискриминационна основа. Цената за използването или продажбата на инфраструктурата следва да съответства на пазарната цена.</w:t>
            </w:r>
          </w:p>
          <w:p w14:paraId="0186ED9D" w14:textId="77777777" w:rsidR="00175541" w:rsidRPr="003F4453" w:rsidRDefault="00175541" w:rsidP="00D66670">
            <w:pPr>
              <w:spacing w:after="120"/>
              <w:ind w:left="37"/>
              <w:jc w:val="both"/>
              <w:rPr>
                <w:rFonts w:ascii="Cambria" w:hAnsi="Cambria"/>
                <w:sz w:val="23"/>
                <w:szCs w:val="23"/>
                <w:lang w:val="bg-BG"/>
              </w:rPr>
            </w:pPr>
            <w:r w:rsidRPr="003F4453">
              <w:rPr>
                <w:rFonts w:ascii="Cambria" w:hAnsi="Cambria"/>
                <w:sz w:val="23"/>
                <w:szCs w:val="23"/>
                <w:lang w:val="bg-BG"/>
              </w:rPr>
              <w:t>3.1.1.10 Всяка концесия или друго възлагане на трета страна на експлоатацията на подпомаганата инфраструктура, финансирана по дейност 2, следва да се извършва по конкурентен, прозрачен и недискриминационен начин, като се зачитат приложимите правила за възлагане на обществени поръчки и изискванията, определени в т. 89 - т. 96 от Известие на комисията относно понятието за държавна помощ, посочено в чл.107, пар.1 от ДФЕС (2016/C 262/01).</w:t>
            </w:r>
            <w:r w:rsidR="005F745D" w:rsidRPr="003F4453">
              <w:t xml:space="preserve"> </w:t>
            </w:r>
            <w:r w:rsidR="005F745D" w:rsidRPr="003F4453">
              <w:rPr>
                <w:rFonts w:ascii="Cambria" w:hAnsi="Cambria"/>
                <w:sz w:val="23"/>
                <w:szCs w:val="23"/>
                <w:lang w:val="bg-BG"/>
              </w:rPr>
              <w:t>В случай, че крайният получател ще предоставя изградената инфраструктура по дейност 2 на концесия или друго възлагане на трета страна за експлоатацията цялата документация свързана с процедурата следва да бъде предоставена за предварително одобрение от СНД.</w:t>
            </w:r>
          </w:p>
          <w:p w14:paraId="30563E75" w14:textId="77777777" w:rsidR="007D7E26" w:rsidRPr="003F4453" w:rsidRDefault="007D7E26" w:rsidP="007D7E26">
            <w:pPr>
              <w:spacing w:after="120"/>
              <w:ind w:left="37"/>
              <w:jc w:val="both"/>
              <w:rPr>
                <w:rFonts w:ascii="Cambria" w:hAnsi="Cambria"/>
                <w:sz w:val="23"/>
                <w:szCs w:val="23"/>
                <w:lang w:val="bg-BG"/>
              </w:rPr>
            </w:pPr>
            <w:r w:rsidRPr="003F4453">
              <w:rPr>
                <w:rFonts w:ascii="Cambria" w:hAnsi="Cambria"/>
                <w:sz w:val="23"/>
                <w:szCs w:val="23"/>
                <w:lang w:val="bg-BG"/>
              </w:rPr>
              <w:t>3.</w:t>
            </w:r>
            <w:r w:rsidR="00DA0F72" w:rsidRPr="003F4453">
              <w:rPr>
                <w:rFonts w:ascii="Cambria" w:hAnsi="Cambria"/>
                <w:sz w:val="23"/>
                <w:szCs w:val="23"/>
                <w:lang w:val="bg-BG"/>
              </w:rPr>
              <w:t>1</w:t>
            </w:r>
            <w:r w:rsidRPr="003F4453">
              <w:rPr>
                <w:rFonts w:ascii="Cambria" w:hAnsi="Cambria"/>
                <w:sz w:val="23"/>
                <w:szCs w:val="23"/>
                <w:lang w:val="bg-BG"/>
              </w:rPr>
              <w:t>.</w:t>
            </w:r>
            <w:r w:rsidR="00DA0F72" w:rsidRPr="003F4453">
              <w:rPr>
                <w:rFonts w:ascii="Cambria" w:hAnsi="Cambria"/>
                <w:sz w:val="23"/>
                <w:szCs w:val="23"/>
                <w:lang w:val="bg-BG"/>
              </w:rPr>
              <w:t>2.</w:t>
            </w:r>
            <w:r w:rsidRPr="003F4453">
              <w:rPr>
                <w:rFonts w:ascii="Cambria" w:hAnsi="Cambria"/>
                <w:sz w:val="23"/>
                <w:szCs w:val="23"/>
                <w:lang w:val="bg-BG"/>
              </w:rPr>
              <w:t xml:space="preserve"> Безвъзмездното финансиране по този договор за Дейност 3 – „Регионална инвестиционна помощ</w:t>
            </w:r>
            <w:r w:rsidR="00D1079D" w:rsidRPr="003F4453">
              <w:rPr>
                <w:rFonts w:ascii="Cambria" w:hAnsi="Cambria"/>
                <w:sz w:val="23"/>
                <w:szCs w:val="23"/>
                <w:lang w:val="bg-BG"/>
              </w:rPr>
              <w:t xml:space="preserve">“ – изграждане </w:t>
            </w:r>
            <w:r w:rsidRPr="003F4453">
              <w:rPr>
                <w:rFonts w:ascii="Cambria" w:hAnsi="Cambria"/>
                <w:sz w:val="23"/>
                <w:szCs w:val="23"/>
                <w:lang w:val="bg-BG"/>
              </w:rPr>
              <w:t xml:space="preserve">на иновативната инфраструктура, е в съответствие с изискванията на </w:t>
            </w:r>
            <w:r w:rsidR="00D1079D" w:rsidRPr="003F4453">
              <w:rPr>
                <w:rFonts w:ascii="Cambria" w:hAnsi="Cambria"/>
                <w:sz w:val="23"/>
                <w:szCs w:val="23"/>
                <w:lang w:val="bg-BG"/>
              </w:rPr>
              <w:t xml:space="preserve">чл. </w:t>
            </w:r>
            <w:r w:rsidRPr="003F4453">
              <w:rPr>
                <w:rFonts w:ascii="Cambria" w:hAnsi="Cambria"/>
                <w:sz w:val="23"/>
                <w:szCs w:val="23"/>
                <w:lang w:val="bg-BG"/>
              </w:rPr>
              <w:t>13 и чл. 14 от Регламент (EC) № 651/2014 на Комисията</w:t>
            </w:r>
            <w:r w:rsidR="00B84E62" w:rsidRPr="003F4453">
              <w:t xml:space="preserve"> </w:t>
            </w:r>
            <w:r w:rsidR="00B84E62" w:rsidRPr="003F4453">
              <w:rPr>
                <w:rFonts w:ascii="Cambria" w:hAnsi="Cambria"/>
                <w:sz w:val="23"/>
                <w:szCs w:val="23"/>
                <w:lang w:val="bg-BG"/>
              </w:rPr>
              <w:t>от 17 юни 2014 година за обявяване на някои категории помощи за съвместими с вътрешния пазар в приложение на членове 107 и 108 от Договора (OB L 187/26.06.2014)</w:t>
            </w:r>
            <w:r w:rsidRPr="003F4453">
              <w:rPr>
                <w:rFonts w:ascii="Cambria" w:hAnsi="Cambria"/>
                <w:sz w:val="23"/>
                <w:szCs w:val="23"/>
                <w:lang w:val="bg-BG"/>
              </w:rPr>
              <w:t>. Крайният получател се задължава да изпълнява, по време и след приключване изпълнението на инвестицията, всички изисквания на приложимия режим държавна помощ, и носи пълната отговорност за тяхното неспазване.</w:t>
            </w:r>
            <w:r w:rsidR="006411B3" w:rsidRPr="003F4453">
              <w:rPr>
                <w:rFonts w:ascii="Cambria" w:hAnsi="Cambria"/>
                <w:sz w:val="23"/>
                <w:szCs w:val="23"/>
                <w:lang w:val="bg-BG"/>
              </w:rPr>
              <w:t xml:space="preserve"> Съгласно чл. 9, ал. 1 и ал. 4 от Закона за държавните помощи, администратор за предвижданата схема за помощ за местни инфраструктури по Дейност 3 е Министерство на иновациите и растежа.</w:t>
            </w:r>
          </w:p>
          <w:p w14:paraId="77A6DE9A" w14:textId="77777777" w:rsidR="009D19B8" w:rsidRPr="003F4453" w:rsidRDefault="009D19B8" w:rsidP="009D19B8">
            <w:pPr>
              <w:spacing w:after="120"/>
              <w:ind w:left="37"/>
              <w:jc w:val="both"/>
              <w:rPr>
                <w:rFonts w:ascii="Cambria" w:hAnsi="Cambria"/>
                <w:sz w:val="23"/>
                <w:szCs w:val="23"/>
                <w:lang w:val="bg-BG"/>
              </w:rPr>
            </w:pPr>
            <w:r w:rsidRPr="003F4453">
              <w:rPr>
                <w:rFonts w:ascii="Cambria" w:hAnsi="Cambria"/>
                <w:sz w:val="23"/>
                <w:szCs w:val="23"/>
                <w:lang w:val="bg-BG"/>
              </w:rPr>
              <w:lastRenderedPageBreak/>
              <w:t>3.1.2.1. Недопустими са изменения в договора за финансиране по Дейност 3, които водят до:</w:t>
            </w:r>
          </w:p>
          <w:p w14:paraId="57B6A5F4" w14:textId="77777777" w:rsidR="009D19B8" w:rsidRPr="003F4453" w:rsidRDefault="009D19B8" w:rsidP="009D19B8">
            <w:pPr>
              <w:spacing w:after="120"/>
              <w:ind w:left="37"/>
              <w:jc w:val="both"/>
              <w:rPr>
                <w:rFonts w:ascii="Cambria" w:hAnsi="Cambria"/>
                <w:sz w:val="23"/>
                <w:szCs w:val="23"/>
                <w:lang w:val="bg-BG"/>
              </w:rPr>
            </w:pPr>
            <w:r w:rsidRPr="003F4453">
              <w:rPr>
                <w:rFonts w:ascii="Cambria" w:hAnsi="Cambria"/>
                <w:sz w:val="23"/>
                <w:szCs w:val="23"/>
                <w:lang w:val="bg-BG"/>
              </w:rPr>
              <w:t xml:space="preserve">а) промяна в мястото на изпълнение на предложението от един регион по NUTS3 в друг регион NUTS3, в случаите на „регионална инвестиционна помощ“, когато  това ще доведе до несъответствие с изискванията за максимално допустим интензитет на помощта за съответния регион съгласно Условията за кандидатстване; </w:t>
            </w:r>
          </w:p>
          <w:p w14:paraId="1509685F" w14:textId="77777777" w:rsidR="009D19B8" w:rsidRPr="003F4453" w:rsidRDefault="009D19B8" w:rsidP="009D19B8">
            <w:pPr>
              <w:spacing w:after="120"/>
              <w:ind w:left="37"/>
              <w:jc w:val="both"/>
              <w:rPr>
                <w:rFonts w:ascii="Cambria" w:hAnsi="Cambria"/>
                <w:sz w:val="23"/>
                <w:szCs w:val="23"/>
                <w:lang w:val="bg-BG"/>
              </w:rPr>
            </w:pPr>
            <w:r w:rsidRPr="003F4453">
              <w:rPr>
                <w:rFonts w:ascii="Cambria" w:hAnsi="Cambria"/>
                <w:sz w:val="23"/>
                <w:szCs w:val="23"/>
                <w:lang w:val="bg-BG"/>
              </w:rPr>
              <w:t>В случаите, предвидени в настоящата разпоредба, крайният получател се съгласява, че е задължен да поддържа инвестицията, за която е получил финансиране по договора, в региона получател и в срока, предвиден в чл. 14, т. 5 от Регламент (ЕС) № 651/2014 на Комисията от 17 юни 2014 година, и в случай на неизпълнение на това свое задължение СНД с оглед степента на нарушение, да претендира за възстановяване на пълния размер на предоставените средства от безвъзмездното финансиране.</w:t>
            </w:r>
          </w:p>
          <w:p w14:paraId="24F5B91D" w14:textId="77777777" w:rsidR="009D19B8" w:rsidRPr="003F4453" w:rsidRDefault="009D19B8" w:rsidP="009D19B8">
            <w:pPr>
              <w:spacing w:after="120"/>
              <w:ind w:left="37"/>
              <w:jc w:val="both"/>
              <w:rPr>
                <w:rFonts w:ascii="Cambria" w:hAnsi="Cambria"/>
                <w:sz w:val="23"/>
                <w:szCs w:val="23"/>
                <w:lang w:val="bg-BG"/>
              </w:rPr>
            </w:pPr>
            <w:r w:rsidRPr="003F4453">
              <w:rPr>
                <w:rFonts w:ascii="Cambria" w:hAnsi="Cambria"/>
                <w:sz w:val="23"/>
                <w:szCs w:val="23"/>
                <w:lang w:val="bg-BG"/>
              </w:rPr>
              <w:t xml:space="preserve">3.1.2.2 В случаите на „регионална инвестиционна помощ“, когато при изпълнението на дейности по проекта се установи, че крайният получател, както и предприятията, с които той формира група, са извършили преместване към предприятието, в което се осъществява първоначалната инвестиция през двете години, предхождащи подаването на формуляра за кандидатстване или за период до две години след приключването на първоначалната инвестиция, за която се иска помощта, изплатената финансова помощ подлежи на възстановяване по реда чл. </w:t>
            </w:r>
            <w:r w:rsidR="00DD13C3" w:rsidRPr="003F4453">
              <w:rPr>
                <w:rFonts w:ascii="Cambria" w:hAnsi="Cambria"/>
                <w:sz w:val="23"/>
                <w:szCs w:val="23"/>
                <w:lang w:val="bg-BG"/>
              </w:rPr>
              <w:t>3</w:t>
            </w:r>
            <w:r w:rsidRPr="003F4453">
              <w:rPr>
                <w:rFonts w:ascii="Cambria" w:hAnsi="Cambria"/>
                <w:sz w:val="23"/>
                <w:szCs w:val="23"/>
                <w:lang w:val="bg-BG"/>
              </w:rPr>
              <w:t>.</w:t>
            </w:r>
            <w:r w:rsidR="00974D4B" w:rsidRPr="003F4453">
              <w:rPr>
                <w:rFonts w:ascii="Cambria" w:hAnsi="Cambria"/>
                <w:sz w:val="23"/>
                <w:szCs w:val="23"/>
                <w:lang w:val="bg-BG"/>
              </w:rPr>
              <w:t>8</w:t>
            </w:r>
            <w:r w:rsidRPr="003F4453">
              <w:rPr>
                <w:rFonts w:ascii="Cambria" w:hAnsi="Cambria"/>
                <w:sz w:val="23"/>
                <w:szCs w:val="23"/>
                <w:lang w:val="bg-BG"/>
              </w:rPr>
              <w:t xml:space="preserve"> от настоящия договор.</w:t>
            </w:r>
          </w:p>
          <w:p w14:paraId="01CB54A5" w14:textId="77777777" w:rsidR="009D19B8" w:rsidRPr="003F4453" w:rsidRDefault="009D19B8" w:rsidP="009D19B8">
            <w:pPr>
              <w:spacing w:after="120"/>
              <w:ind w:left="37"/>
              <w:jc w:val="both"/>
              <w:rPr>
                <w:rFonts w:ascii="Cambria" w:hAnsi="Cambria"/>
                <w:sz w:val="23"/>
                <w:szCs w:val="23"/>
                <w:lang w:val="bg-BG"/>
              </w:rPr>
            </w:pPr>
            <w:r w:rsidRPr="003F4453">
              <w:rPr>
                <w:rFonts w:ascii="Cambria" w:hAnsi="Cambria"/>
                <w:sz w:val="23"/>
                <w:szCs w:val="23"/>
                <w:lang w:val="bg-BG"/>
              </w:rPr>
              <w:t>За целите на настоящия член:</w:t>
            </w:r>
          </w:p>
          <w:p w14:paraId="707AFFE0" w14:textId="77777777" w:rsidR="009D19B8" w:rsidRPr="003F4453" w:rsidRDefault="009D19B8" w:rsidP="009D19B8">
            <w:pPr>
              <w:spacing w:after="120"/>
              <w:ind w:left="37"/>
              <w:jc w:val="both"/>
              <w:rPr>
                <w:rFonts w:ascii="Cambria" w:hAnsi="Cambria"/>
                <w:sz w:val="23"/>
                <w:szCs w:val="23"/>
                <w:lang w:val="bg-BG"/>
              </w:rPr>
            </w:pPr>
            <w:r w:rsidRPr="003F4453">
              <w:rPr>
                <w:rFonts w:ascii="Cambria" w:hAnsi="Cambria"/>
                <w:sz w:val="23"/>
                <w:szCs w:val="23"/>
                <w:lang w:val="bg-BG"/>
              </w:rPr>
              <w:t>а) Крайният получател се разглежда на ниво група, която представлява една стопанска единица с общ източник на контрол, а не отделно юридическо лице;</w:t>
            </w:r>
          </w:p>
          <w:p w14:paraId="39B72E96" w14:textId="77777777" w:rsidR="009D19B8" w:rsidRPr="003F4453" w:rsidRDefault="009D19B8" w:rsidP="009D19B8">
            <w:pPr>
              <w:spacing w:after="120"/>
              <w:ind w:left="37"/>
              <w:jc w:val="both"/>
              <w:rPr>
                <w:rFonts w:ascii="Cambria" w:hAnsi="Cambria"/>
                <w:sz w:val="23"/>
                <w:szCs w:val="23"/>
                <w:lang w:val="bg-BG"/>
              </w:rPr>
            </w:pPr>
            <w:r w:rsidRPr="003F4453">
              <w:rPr>
                <w:rFonts w:ascii="Cambria" w:hAnsi="Cambria"/>
                <w:sz w:val="23"/>
                <w:szCs w:val="23"/>
                <w:lang w:val="bg-BG"/>
              </w:rPr>
              <w:t>б) съгласно чл. 2, пар. 61а от Регламент на Комисията (ЕК) № 651/2014, изменен с Регламент (ЕС) 2017/1084 „преместване“ означава прехвърлянето на същата или подобна дейност или част от нея от предприятие в една от договарящите страни по Споразумението за ЕИП (първоначално предприятие) към предприятието, в който се извършват подпомаганите инвестиции, на територията на друга договаряща страна по Споразумението за ЕИП (подпомагано предприятие). Прехвърляне е налице, ако продукт или услуга в първоначалното и в подпомаганото предприятие поне отчасти преследва същите цели и отговаря на търсенето или нуждите на едни и същи клиенти и води до загуба на работни места в същата или подобна дейност в едно от първоначалните предприятия на крайния получател в ЕИП;</w:t>
            </w:r>
          </w:p>
          <w:p w14:paraId="438304C9" w14:textId="77777777" w:rsidR="009D19B8" w:rsidRPr="003F4453" w:rsidRDefault="009D19B8" w:rsidP="009D19B8">
            <w:pPr>
              <w:spacing w:after="120"/>
              <w:ind w:left="37"/>
              <w:jc w:val="both"/>
              <w:rPr>
                <w:rFonts w:ascii="Cambria" w:hAnsi="Cambria"/>
                <w:sz w:val="23"/>
                <w:szCs w:val="23"/>
                <w:lang w:val="bg-BG"/>
              </w:rPr>
            </w:pPr>
            <w:r w:rsidRPr="003F4453">
              <w:rPr>
                <w:rFonts w:ascii="Cambria" w:hAnsi="Cambria"/>
                <w:sz w:val="23"/>
                <w:szCs w:val="23"/>
                <w:lang w:val="bg-BG"/>
              </w:rPr>
              <w:t>3.</w:t>
            </w:r>
            <w:r w:rsidR="00DD13C3" w:rsidRPr="003F4453">
              <w:rPr>
                <w:rFonts w:ascii="Cambria" w:hAnsi="Cambria"/>
                <w:sz w:val="23"/>
                <w:szCs w:val="23"/>
                <w:lang w:val="bg-BG"/>
              </w:rPr>
              <w:t>1</w:t>
            </w:r>
            <w:r w:rsidRPr="003F4453">
              <w:rPr>
                <w:rFonts w:ascii="Cambria" w:hAnsi="Cambria"/>
                <w:sz w:val="23"/>
                <w:szCs w:val="23"/>
                <w:lang w:val="bg-BG"/>
              </w:rPr>
              <w:t>.</w:t>
            </w:r>
            <w:r w:rsidR="00DD13C3" w:rsidRPr="003F4453">
              <w:rPr>
                <w:rFonts w:ascii="Cambria" w:hAnsi="Cambria"/>
                <w:sz w:val="23"/>
                <w:szCs w:val="23"/>
                <w:lang w:val="bg-BG"/>
              </w:rPr>
              <w:t>3</w:t>
            </w:r>
            <w:r w:rsidRPr="003F4453">
              <w:rPr>
                <w:rFonts w:ascii="Cambria" w:hAnsi="Cambria"/>
                <w:sz w:val="23"/>
                <w:szCs w:val="23"/>
                <w:lang w:val="bg-BG"/>
              </w:rPr>
              <w:t>. В случаите на „регионална инвестиционна помощ“, когато при изпълнението на дейности по проекта се установи, че заявените разходи не отговарят на една от следните видове първоначални инвестиции по смисъла на чл. 2, пар. 49 от Регламент (ЕС) № 651/2014 г. на Комисията – инвестиция в дълготрайни материални и нематериални активи, свързана със:</w:t>
            </w:r>
          </w:p>
          <w:p w14:paraId="145B7A20" w14:textId="77777777" w:rsidR="009D19B8" w:rsidRPr="003F4453" w:rsidRDefault="009D19B8" w:rsidP="009D19B8">
            <w:pPr>
              <w:spacing w:after="120"/>
              <w:ind w:left="37"/>
              <w:jc w:val="both"/>
              <w:rPr>
                <w:rFonts w:ascii="Cambria" w:hAnsi="Cambria"/>
                <w:sz w:val="23"/>
                <w:szCs w:val="23"/>
                <w:lang w:val="bg-BG"/>
              </w:rPr>
            </w:pPr>
            <w:r w:rsidRPr="003F4453">
              <w:rPr>
                <w:rFonts w:ascii="Cambria" w:hAnsi="Cambria"/>
                <w:sz w:val="23"/>
                <w:szCs w:val="23"/>
                <w:lang w:val="bg-BG"/>
              </w:rPr>
              <w:t>а) създаване на нов стопански обект;</w:t>
            </w:r>
          </w:p>
          <w:p w14:paraId="1468CEB5" w14:textId="77777777" w:rsidR="009D19B8" w:rsidRPr="003F4453" w:rsidRDefault="009D19B8" w:rsidP="009D19B8">
            <w:pPr>
              <w:spacing w:after="120"/>
              <w:ind w:left="37"/>
              <w:jc w:val="both"/>
              <w:rPr>
                <w:rFonts w:ascii="Cambria" w:hAnsi="Cambria"/>
                <w:sz w:val="23"/>
                <w:szCs w:val="23"/>
                <w:lang w:val="bg-BG"/>
              </w:rPr>
            </w:pPr>
            <w:r w:rsidRPr="003F4453">
              <w:rPr>
                <w:rFonts w:ascii="Cambria" w:hAnsi="Cambria"/>
                <w:sz w:val="23"/>
                <w:szCs w:val="23"/>
                <w:lang w:val="bg-BG"/>
              </w:rPr>
              <w:t xml:space="preserve">б) разширяване капацитета на съществуващ стопански обект или </w:t>
            </w:r>
          </w:p>
          <w:p w14:paraId="13CEA842" w14:textId="77777777" w:rsidR="009D19B8" w:rsidRPr="003F4453" w:rsidRDefault="009D19B8" w:rsidP="009D19B8">
            <w:pPr>
              <w:spacing w:after="120"/>
              <w:ind w:left="37"/>
              <w:jc w:val="both"/>
              <w:rPr>
                <w:rFonts w:ascii="Cambria" w:hAnsi="Cambria"/>
                <w:sz w:val="23"/>
                <w:szCs w:val="23"/>
                <w:lang w:val="bg-BG"/>
              </w:rPr>
            </w:pPr>
            <w:r w:rsidRPr="003F4453">
              <w:rPr>
                <w:rFonts w:ascii="Cambria" w:hAnsi="Cambria"/>
                <w:sz w:val="23"/>
                <w:szCs w:val="23"/>
                <w:lang w:val="bg-BG"/>
              </w:rPr>
              <w:t>в) основна промяна в целия производствен процес на съществуващ стопански обект,</w:t>
            </w:r>
          </w:p>
          <w:p w14:paraId="7A19AFC9" w14:textId="77777777" w:rsidR="009D19B8" w:rsidRPr="003F4453" w:rsidRDefault="009D19B8" w:rsidP="009D19B8">
            <w:pPr>
              <w:spacing w:after="120"/>
              <w:ind w:left="37"/>
              <w:jc w:val="both"/>
              <w:rPr>
                <w:rFonts w:ascii="Cambria" w:hAnsi="Cambria"/>
                <w:sz w:val="23"/>
                <w:szCs w:val="23"/>
                <w:lang w:val="bg-BG"/>
              </w:rPr>
            </w:pPr>
            <w:r w:rsidRPr="003F4453">
              <w:rPr>
                <w:rFonts w:ascii="Cambria" w:hAnsi="Cambria"/>
                <w:sz w:val="23"/>
                <w:szCs w:val="23"/>
                <w:lang w:val="bg-BG"/>
              </w:rPr>
              <w:lastRenderedPageBreak/>
              <w:t xml:space="preserve">ще доведе до възстановяване на помощта по реда на чл. </w:t>
            </w:r>
            <w:r w:rsidR="00DD13C3" w:rsidRPr="003F4453">
              <w:rPr>
                <w:rFonts w:ascii="Cambria" w:hAnsi="Cambria"/>
                <w:sz w:val="23"/>
                <w:szCs w:val="23"/>
                <w:lang w:val="bg-BG"/>
              </w:rPr>
              <w:t>3.10</w:t>
            </w:r>
            <w:r w:rsidRPr="003F4453">
              <w:rPr>
                <w:rFonts w:ascii="Cambria" w:hAnsi="Cambria"/>
                <w:sz w:val="23"/>
                <w:szCs w:val="23"/>
                <w:lang w:val="bg-BG"/>
              </w:rPr>
              <w:t xml:space="preserve"> от настоящия договор.</w:t>
            </w:r>
          </w:p>
          <w:p w14:paraId="46799A9F" w14:textId="77777777" w:rsidR="009D19B8" w:rsidRPr="003F4453" w:rsidRDefault="009D19B8" w:rsidP="009D19B8">
            <w:pPr>
              <w:spacing w:after="120"/>
              <w:ind w:left="37"/>
              <w:jc w:val="both"/>
              <w:rPr>
                <w:rFonts w:ascii="Cambria" w:hAnsi="Cambria"/>
                <w:sz w:val="23"/>
                <w:szCs w:val="23"/>
                <w:lang w:val="bg-BG"/>
              </w:rPr>
            </w:pPr>
            <w:r w:rsidRPr="003F4453">
              <w:rPr>
                <w:rFonts w:ascii="Cambria" w:hAnsi="Cambria"/>
                <w:sz w:val="23"/>
                <w:szCs w:val="23"/>
                <w:lang w:val="bg-BG"/>
              </w:rPr>
              <w:t>3.</w:t>
            </w:r>
            <w:r w:rsidR="00DD13C3" w:rsidRPr="003F4453">
              <w:rPr>
                <w:rFonts w:ascii="Cambria" w:hAnsi="Cambria"/>
                <w:sz w:val="23"/>
                <w:szCs w:val="23"/>
                <w:lang w:val="bg-BG"/>
              </w:rPr>
              <w:t>1</w:t>
            </w:r>
            <w:r w:rsidRPr="003F4453">
              <w:rPr>
                <w:rFonts w:ascii="Cambria" w:hAnsi="Cambria"/>
                <w:sz w:val="23"/>
                <w:szCs w:val="23"/>
                <w:lang w:val="bg-BG"/>
              </w:rPr>
              <w:t>.</w:t>
            </w:r>
            <w:r w:rsidR="00DD13C3" w:rsidRPr="003F4453">
              <w:rPr>
                <w:rFonts w:ascii="Cambria" w:hAnsi="Cambria"/>
                <w:sz w:val="23"/>
                <w:szCs w:val="23"/>
                <w:lang w:val="bg-BG"/>
              </w:rPr>
              <w:t>4</w:t>
            </w:r>
            <w:r w:rsidRPr="003F4453">
              <w:rPr>
                <w:rFonts w:ascii="Cambria" w:hAnsi="Cambria"/>
                <w:sz w:val="23"/>
                <w:szCs w:val="23"/>
                <w:lang w:val="bg-BG"/>
              </w:rPr>
              <w:t xml:space="preserve">. В случаите на „регионална инвестиционна помощ“, когато при изпълнението на дейности по проекта се установи, че заявените разходи не отговарят на изискванията на чл. 14, пар. 6 </w:t>
            </w:r>
            <w:r w:rsidR="00095765" w:rsidRPr="003F4453">
              <w:rPr>
                <w:rStyle w:val="FootnoteReference"/>
                <w:rFonts w:ascii="Cambria" w:hAnsi="Cambria"/>
                <w:sz w:val="23"/>
                <w:szCs w:val="23"/>
                <w:lang w:val="bg-BG"/>
              </w:rPr>
              <w:footnoteReference w:id="1"/>
            </w:r>
            <w:r w:rsidRPr="003F4453">
              <w:rPr>
                <w:rFonts w:ascii="Cambria" w:hAnsi="Cambria"/>
                <w:sz w:val="23"/>
                <w:szCs w:val="23"/>
                <w:lang w:val="bg-BG"/>
              </w:rPr>
              <w:t>, 13</w:t>
            </w:r>
            <w:r w:rsidR="00095765" w:rsidRPr="003F4453">
              <w:rPr>
                <w:rStyle w:val="FootnoteReference"/>
                <w:rFonts w:ascii="Cambria" w:hAnsi="Cambria"/>
                <w:sz w:val="23"/>
                <w:szCs w:val="23"/>
                <w:lang w:val="bg-BG"/>
              </w:rPr>
              <w:footnoteReference w:id="2"/>
            </w:r>
            <w:r w:rsidRPr="003F4453">
              <w:rPr>
                <w:rFonts w:ascii="Cambria" w:hAnsi="Cambria"/>
                <w:sz w:val="23"/>
                <w:szCs w:val="23"/>
                <w:lang w:val="bg-BG"/>
              </w:rPr>
              <w:t xml:space="preserve">  и 14</w:t>
            </w:r>
            <w:r w:rsidR="00095765" w:rsidRPr="003F4453">
              <w:rPr>
                <w:rStyle w:val="FootnoteReference"/>
                <w:rFonts w:ascii="Cambria" w:hAnsi="Cambria"/>
                <w:sz w:val="23"/>
                <w:szCs w:val="23"/>
                <w:lang w:val="bg-BG"/>
              </w:rPr>
              <w:footnoteReference w:id="3"/>
            </w:r>
            <w:r w:rsidRPr="003F4453">
              <w:rPr>
                <w:rFonts w:ascii="Cambria" w:hAnsi="Cambria"/>
                <w:sz w:val="23"/>
                <w:szCs w:val="23"/>
                <w:lang w:val="bg-BG"/>
              </w:rPr>
              <w:t xml:space="preserve">  от Регламент (ЕС) № 651/2014 г. на Комисията, то посоченото ще доведе до възстановяване на помощта по реда на чл. 3.</w:t>
            </w:r>
            <w:r w:rsidR="00974D4B" w:rsidRPr="003F4453">
              <w:rPr>
                <w:rFonts w:ascii="Cambria" w:hAnsi="Cambria"/>
                <w:sz w:val="23"/>
                <w:szCs w:val="23"/>
                <w:lang w:val="bg-BG"/>
              </w:rPr>
              <w:t>8</w:t>
            </w:r>
            <w:r w:rsidRPr="003F4453">
              <w:rPr>
                <w:rFonts w:ascii="Cambria" w:hAnsi="Cambria"/>
                <w:sz w:val="23"/>
                <w:szCs w:val="23"/>
                <w:lang w:val="bg-BG"/>
              </w:rPr>
              <w:t xml:space="preserve"> от настоящия договор.</w:t>
            </w:r>
          </w:p>
          <w:p w14:paraId="422D8F1E" w14:textId="56C3FF16" w:rsidR="00161598" w:rsidRPr="003F4453" w:rsidRDefault="006978F0" w:rsidP="009D19B8">
            <w:pPr>
              <w:spacing w:after="120"/>
              <w:ind w:left="37"/>
              <w:jc w:val="both"/>
              <w:rPr>
                <w:rFonts w:ascii="Cambria" w:hAnsi="Cambria"/>
                <w:sz w:val="23"/>
                <w:szCs w:val="23"/>
                <w:lang w:val="bg-BG"/>
              </w:rPr>
            </w:pPr>
            <w:r w:rsidRPr="003F4453">
              <w:rPr>
                <w:rFonts w:ascii="Cambria" w:hAnsi="Cambria"/>
                <w:sz w:val="23"/>
                <w:szCs w:val="23"/>
                <w:lang w:val="bg-BG"/>
              </w:rPr>
              <w:t xml:space="preserve">3.1.4.1 Крайният получател </w:t>
            </w:r>
            <w:r w:rsidR="006D2471" w:rsidRPr="003F4453">
              <w:rPr>
                <w:rFonts w:ascii="Cambria" w:hAnsi="Cambria"/>
                <w:sz w:val="23"/>
                <w:szCs w:val="23"/>
                <w:lang w:val="bg-BG"/>
              </w:rPr>
              <w:t>с</w:t>
            </w:r>
            <w:r w:rsidRPr="003F4453">
              <w:rPr>
                <w:rFonts w:ascii="Cambria" w:hAnsi="Cambria"/>
                <w:sz w:val="23"/>
                <w:szCs w:val="23"/>
                <w:lang w:val="bg-BG"/>
              </w:rPr>
              <w:t xml:space="preserve">е задължава да осигури на заинтересовани потребители достъп до </w:t>
            </w:r>
            <w:r w:rsidR="00161598" w:rsidRPr="003F4453">
              <w:rPr>
                <w:rFonts w:ascii="Cambria" w:hAnsi="Cambria"/>
                <w:sz w:val="23"/>
                <w:szCs w:val="23"/>
                <w:lang w:val="bg-BG"/>
              </w:rPr>
              <w:t>научноизследователската (иновативна) инфраструктура</w:t>
            </w:r>
            <w:r w:rsidRPr="003F4453">
              <w:rPr>
                <w:rFonts w:ascii="Cambria" w:hAnsi="Cambria"/>
                <w:sz w:val="23"/>
                <w:szCs w:val="23"/>
                <w:lang w:val="bg-BG"/>
              </w:rPr>
              <w:t xml:space="preserve"> изградена по реда на чл. </w:t>
            </w:r>
            <w:r w:rsidR="00161598" w:rsidRPr="003F4453">
              <w:rPr>
                <w:rFonts w:ascii="Cambria" w:hAnsi="Cambria"/>
                <w:sz w:val="23"/>
                <w:szCs w:val="23"/>
                <w:lang w:val="bg-BG"/>
              </w:rPr>
              <w:t xml:space="preserve">13 и чл. </w:t>
            </w:r>
            <w:r w:rsidRPr="003F4453">
              <w:rPr>
                <w:rFonts w:ascii="Cambria" w:hAnsi="Cambria"/>
                <w:sz w:val="23"/>
                <w:szCs w:val="23"/>
                <w:lang w:val="bg-BG"/>
              </w:rPr>
              <w:t xml:space="preserve">14 от Регламент (EC) № 651/2014 </w:t>
            </w:r>
            <w:r w:rsidR="00161598" w:rsidRPr="003F4453">
              <w:rPr>
                <w:rFonts w:ascii="Cambria" w:hAnsi="Cambria"/>
                <w:sz w:val="23"/>
                <w:szCs w:val="23"/>
                <w:lang w:val="bg-BG"/>
              </w:rPr>
              <w:t>по прозрачен и недискриминационен</w:t>
            </w:r>
            <w:r w:rsidR="00571436" w:rsidRPr="003F4453">
              <w:rPr>
                <w:rFonts w:ascii="Cambria" w:hAnsi="Cambria"/>
                <w:sz w:val="23"/>
                <w:szCs w:val="23"/>
                <w:lang w:val="bg-BG"/>
              </w:rPr>
              <w:t xml:space="preserve"> начин</w:t>
            </w:r>
            <w:r w:rsidR="00161598" w:rsidRPr="003F4453">
              <w:rPr>
                <w:rFonts w:ascii="Cambria" w:hAnsi="Cambria"/>
                <w:sz w:val="23"/>
                <w:szCs w:val="23"/>
                <w:lang w:val="bg-BG"/>
              </w:rPr>
              <w:t>.</w:t>
            </w:r>
          </w:p>
          <w:p w14:paraId="68D84511" w14:textId="381DD246" w:rsidR="00D1079D" w:rsidRPr="003F4453" w:rsidRDefault="00D1079D" w:rsidP="00DD13C3">
            <w:pPr>
              <w:spacing w:after="120"/>
              <w:ind w:left="37"/>
              <w:jc w:val="both"/>
              <w:rPr>
                <w:rFonts w:ascii="Cambria" w:hAnsi="Cambria"/>
                <w:sz w:val="23"/>
                <w:szCs w:val="23"/>
                <w:lang w:val="bg-BG"/>
              </w:rPr>
            </w:pPr>
            <w:r w:rsidRPr="003F4453">
              <w:rPr>
                <w:rFonts w:ascii="Cambria" w:hAnsi="Cambria"/>
                <w:sz w:val="23"/>
                <w:szCs w:val="23"/>
                <w:lang w:val="bg-BG"/>
              </w:rPr>
              <w:t>3.</w:t>
            </w:r>
            <w:r w:rsidR="00DA0F72" w:rsidRPr="003F4453">
              <w:rPr>
                <w:rFonts w:ascii="Cambria" w:hAnsi="Cambria"/>
                <w:sz w:val="23"/>
                <w:szCs w:val="23"/>
                <w:lang w:val="bg-BG"/>
              </w:rPr>
              <w:t>1</w:t>
            </w:r>
            <w:r w:rsidRPr="003F4453">
              <w:rPr>
                <w:rFonts w:ascii="Cambria" w:hAnsi="Cambria"/>
                <w:sz w:val="23"/>
                <w:szCs w:val="23"/>
                <w:lang w:val="bg-BG"/>
              </w:rPr>
              <w:t>.</w:t>
            </w:r>
            <w:r w:rsidR="00DD13C3" w:rsidRPr="003F4453">
              <w:rPr>
                <w:rFonts w:ascii="Cambria" w:hAnsi="Cambria"/>
                <w:sz w:val="23"/>
                <w:szCs w:val="23"/>
                <w:lang w:val="bg-BG"/>
              </w:rPr>
              <w:t>5</w:t>
            </w:r>
            <w:r w:rsidR="00DA0F72" w:rsidRPr="003F4453">
              <w:rPr>
                <w:rFonts w:ascii="Cambria" w:hAnsi="Cambria"/>
                <w:sz w:val="23"/>
                <w:szCs w:val="23"/>
                <w:lang w:val="bg-BG"/>
              </w:rPr>
              <w:t xml:space="preserve">. </w:t>
            </w:r>
            <w:r w:rsidRPr="003F4453">
              <w:rPr>
                <w:rFonts w:ascii="Cambria" w:hAnsi="Cambria"/>
                <w:sz w:val="23"/>
                <w:szCs w:val="23"/>
                <w:lang w:val="bg-BG"/>
              </w:rPr>
              <w:t xml:space="preserve">Безвъзмездното финансиране по този договор за Дейност 4 –- изграждане на зарядни станции на слънчеви батерии за електромобили, е в съответствие с изискванията на </w:t>
            </w:r>
            <w:r w:rsidR="00571436" w:rsidRPr="003F4453">
              <w:rPr>
                <w:rFonts w:ascii="Cambria" w:hAnsi="Cambria"/>
                <w:sz w:val="23"/>
                <w:szCs w:val="23"/>
                <w:lang w:val="bg-BG"/>
              </w:rPr>
              <w:t>Регламент (ЕС) № 1407/2013 на Комисията от 18 декември 2013 г. относно прилагането на членове 107 и 108 от Договора за функциониране на Европейския съюз към помощта „de minimis“ (ОВ L 352/24.12.2013 г.) (наричан по-долу Регламент (ЕС) № 1407/2013 на Комисията“).</w:t>
            </w:r>
            <w:r w:rsidRPr="003F4453">
              <w:rPr>
                <w:rFonts w:ascii="Cambria" w:hAnsi="Cambria"/>
                <w:sz w:val="23"/>
                <w:szCs w:val="23"/>
                <w:lang w:val="bg-BG"/>
              </w:rPr>
              <w:t xml:space="preserve"> Крайният получател се задължава да изпълнява, по време и след приключване изпълнението на инвестицията, всички изисквания на приложимия режим държавна помощ, и носи пълната отговорност за тяхното неспазване.</w:t>
            </w:r>
            <w:r w:rsidR="003B276B" w:rsidRPr="003F4453">
              <w:rPr>
                <w:rFonts w:ascii="Cambria" w:hAnsi="Cambria"/>
                <w:sz w:val="23"/>
                <w:szCs w:val="23"/>
                <w:lang w:val="bg-BG"/>
              </w:rPr>
              <w:t xml:space="preserve"> Съгласно чл. 9, ал. 1 и ал. 4 от Закона за държавните помощи, администратор за предвижданата схема за </w:t>
            </w:r>
            <w:r w:rsidR="00571436" w:rsidRPr="003F4453">
              <w:rPr>
                <w:rFonts w:ascii="Cambria" w:hAnsi="Cambria"/>
                <w:sz w:val="23"/>
                <w:szCs w:val="23"/>
                <w:lang w:val="bg-BG"/>
              </w:rPr>
              <w:t>изграждане на зарядни станции на слънчеви батерии за електромобили</w:t>
            </w:r>
            <w:r w:rsidR="003B276B" w:rsidRPr="003F4453">
              <w:rPr>
                <w:rFonts w:ascii="Cambria" w:hAnsi="Cambria"/>
                <w:sz w:val="23"/>
                <w:szCs w:val="23"/>
                <w:lang w:val="bg-BG"/>
              </w:rPr>
              <w:t xml:space="preserve"> по Дейност 4 е Министерство на иновациите и растежа.</w:t>
            </w:r>
          </w:p>
          <w:p w14:paraId="4BDE8ED7" w14:textId="77777777" w:rsidR="00DF6E66" w:rsidRPr="003F4453" w:rsidRDefault="007F665C" w:rsidP="00BD14A8">
            <w:pPr>
              <w:spacing w:after="120"/>
              <w:ind w:left="37"/>
              <w:jc w:val="both"/>
              <w:rPr>
                <w:rFonts w:ascii="Cambria" w:hAnsi="Cambria"/>
                <w:sz w:val="23"/>
                <w:szCs w:val="23"/>
                <w:lang w:val="bg-BG"/>
              </w:rPr>
            </w:pPr>
            <w:r w:rsidRPr="003F4453">
              <w:rPr>
                <w:rFonts w:ascii="Cambria" w:hAnsi="Cambria"/>
                <w:sz w:val="23"/>
                <w:szCs w:val="23"/>
                <w:lang w:val="bg-BG"/>
              </w:rPr>
              <w:t>3.1.5.1</w:t>
            </w:r>
            <w:r w:rsidR="00763178" w:rsidRPr="003F4453">
              <w:rPr>
                <w:rFonts w:ascii="Cambria" w:hAnsi="Cambria"/>
                <w:sz w:val="23"/>
                <w:szCs w:val="23"/>
                <w:lang w:val="bg-BG"/>
              </w:rPr>
              <w:t xml:space="preserve"> </w:t>
            </w:r>
            <w:r w:rsidR="00D105E9" w:rsidRPr="003F4453">
              <w:rPr>
                <w:rFonts w:ascii="Cambria" w:hAnsi="Cambria"/>
                <w:sz w:val="23"/>
                <w:szCs w:val="23"/>
                <w:lang w:val="bg-BG"/>
              </w:rPr>
              <w:t>Когато крайният получател упражнява едновременно дейност в недопустимите сектори по Регламент (ЕС) № 1407/2013 на Комисията, посочени в Условията за кандидатстване и в допустимите сектори по настоящата процедура, безвъзмездното финансиране по тази процедура се предоставя само за дейностите в допустимите сектори</w:t>
            </w:r>
            <w:r w:rsidR="00E4248E" w:rsidRPr="003F4453">
              <w:rPr>
                <w:rFonts w:ascii="Cambria" w:hAnsi="Cambria"/>
                <w:sz w:val="23"/>
                <w:szCs w:val="23"/>
                <w:lang w:val="bg-BG"/>
              </w:rPr>
              <w:t>,</w:t>
            </w:r>
            <w:r w:rsidR="00D105E9" w:rsidRPr="003F4453">
              <w:rPr>
                <w:rFonts w:ascii="Cambria" w:hAnsi="Cambria"/>
                <w:sz w:val="23"/>
                <w:szCs w:val="23"/>
                <w:lang w:val="bg-BG"/>
              </w:rPr>
              <w:t xml:space="preserve"> като крайният получател следва да води отделна счетоводна отчетност по отношение на приходите, разходите, активите и пасивите, свързани с всяка дейност, която да гарантира отделяне на дейностите, така че дейностите в недопустимите сектори да не се ползват от безвъзмездното финансиране, предоставена по настоящата процедура. Неизпълнение на посоченото ще доведе до възстановяване на финансирането по реда на чл. 3.8 от настоящия договор.</w:t>
            </w:r>
          </w:p>
        </w:tc>
      </w:tr>
      <w:tr w:rsidR="00331976" w:rsidRPr="003F4453" w14:paraId="0D08577E" w14:textId="77777777" w:rsidTr="00812799">
        <w:tc>
          <w:tcPr>
            <w:tcW w:w="568" w:type="dxa"/>
            <w:shd w:val="clear" w:color="auto" w:fill="auto"/>
          </w:tcPr>
          <w:p w14:paraId="00D17C40" w14:textId="77777777" w:rsidR="00331976" w:rsidRPr="003F4453" w:rsidRDefault="00331976" w:rsidP="00812799">
            <w:pPr>
              <w:pStyle w:val="Text1"/>
              <w:numPr>
                <w:ilvl w:val="0"/>
                <w:numId w:val="18"/>
              </w:numPr>
              <w:spacing w:after="120"/>
              <w:rPr>
                <w:rFonts w:ascii="Cambria" w:hAnsi="Cambria"/>
                <w:bCs/>
                <w:sz w:val="23"/>
                <w:szCs w:val="23"/>
                <w:lang w:val="bg-BG"/>
              </w:rPr>
            </w:pPr>
          </w:p>
        </w:tc>
        <w:tc>
          <w:tcPr>
            <w:tcW w:w="8930" w:type="dxa"/>
            <w:shd w:val="clear" w:color="auto" w:fill="auto"/>
          </w:tcPr>
          <w:p w14:paraId="7F984F28" w14:textId="77777777" w:rsidR="007E4AEF" w:rsidRPr="003F4453" w:rsidRDefault="00EA5337" w:rsidP="007E4AEF">
            <w:pPr>
              <w:spacing w:after="120"/>
              <w:ind w:left="37" w:hanging="37"/>
              <w:jc w:val="both"/>
              <w:rPr>
                <w:rFonts w:ascii="Cambria" w:hAnsi="Cambria"/>
                <w:sz w:val="23"/>
                <w:szCs w:val="23"/>
                <w:lang w:val="bg-BG"/>
              </w:rPr>
            </w:pPr>
            <w:r w:rsidRPr="003F4453">
              <w:rPr>
                <w:rFonts w:ascii="Cambria" w:hAnsi="Cambria"/>
                <w:sz w:val="23"/>
                <w:szCs w:val="23"/>
                <w:lang w:val="bg-BG"/>
              </w:rPr>
              <w:t>В случай</w:t>
            </w:r>
            <w:r w:rsidR="007E4AEF" w:rsidRPr="003F4453">
              <w:rPr>
                <w:rFonts w:ascii="Cambria" w:hAnsi="Cambria"/>
                <w:sz w:val="23"/>
                <w:szCs w:val="23"/>
                <w:lang w:val="bg-BG"/>
              </w:rPr>
              <w:t xml:space="preserve">, </w:t>
            </w:r>
            <w:r w:rsidRPr="003F4453">
              <w:rPr>
                <w:rFonts w:ascii="Cambria" w:hAnsi="Cambria"/>
                <w:sz w:val="23"/>
                <w:szCs w:val="23"/>
                <w:lang w:val="bg-BG"/>
              </w:rPr>
              <w:t xml:space="preserve">че кандидатът избере Дейност 2, Дейност 3 или Дейност 4, т.е. в случаите, когато плащането на безвъзмездната помощ по чл. </w:t>
            </w:r>
            <w:r w:rsidR="0054093A" w:rsidRPr="003F4453">
              <w:rPr>
                <w:rFonts w:ascii="Cambria" w:hAnsi="Cambria"/>
                <w:sz w:val="23"/>
                <w:szCs w:val="23"/>
                <w:lang w:val="bg-BG"/>
              </w:rPr>
              <w:t>1</w:t>
            </w:r>
            <w:r w:rsidRPr="003F4453">
              <w:rPr>
                <w:rFonts w:ascii="Cambria" w:hAnsi="Cambria"/>
                <w:sz w:val="23"/>
                <w:szCs w:val="23"/>
                <w:lang w:val="bg-BG"/>
              </w:rPr>
              <w:t xml:space="preserve">.1. от настоящия договор </w:t>
            </w:r>
            <w:r w:rsidR="007E4AEF" w:rsidRPr="003F4453">
              <w:rPr>
                <w:rFonts w:ascii="Cambria" w:hAnsi="Cambria"/>
                <w:sz w:val="23"/>
                <w:szCs w:val="23"/>
                <w:lang w:val="bg-BG"/>
              </w:rPr>
              <w:t>се извършва на няколко вноски (траншове), помощта и допустимите разходи се сконтират към техния  размер към момента на предоставянето на помощта в съответствие с чл. 7, пар. 3 от Регламент (ЕС) № 651/2014 на Комисията</w:t>
            </w:r>
            <w:r w:rsidR="00075E0E" w:rsidRPr="003F4453">
              <w:t xml:space="preserve"> </w:t>
            </w:r>
            <w:r w:rsidR="00075E0E" w:rsidRPr="003F4453">
              <w:rPr>
                <w:rFonts w:ascii="Cambria" w:hAnsi="Cambria"/>
                <w:sz w:val="23"/>
                <w:szCs w:val="23"/>
                <w:lang w:val="bg-BG"/>
              </w:rPr>
              <w:t xml:space="preserve">и в съответствие с чл. 3, пар. 6 от Регламент (ЕС) № 1407/2013 на Комисията. </w:t>
            </w:r>
            <w:r w:rsidR="007E4AEF" w:rsidRPr="003F4453">
              <w:rPr>
                <w:rFonts w:ascii="Cambria" w:hAnsi="Cambria"/>
                <w:sz w:val="23"/>
                <w:szCs w:val="23"/>
                <w:lang w:val="bg-BG"/>
              </w:rPr>
              <w:t xml:space="preserve"> </w:t>
            </w:r>
          </w:p>
          <w:p w14:paraId="11219C4F" w14:textId="77777777" w:rsidR="007E4AEF" w:rsidRPr="003F4453" w:rsidRDefault="007E4AEF" w:rsidP="007E4AEF">
            <w:pPr>
              <w:spacing w:after="120"/>
              <w:ind w:left="37" w:hanging="37"/>
              <w:jc w:val="both"/>
              <w:rPr>
                <w:rFonts w:ascii="Cambria" w:hAnsi="Cambria"/>
                <w:sz w:val="23"/>
                <w:szCs w:val="23"/>
                <w:lang w:val="bg-BG"/>
              </w:rPr>
            </w:pPr>
            <w:r w:rsidRPr="003F4453">
              <w:rPr>
                <w:rFonts w:ascii="Cambria" w:hAnsi="Cambria"/>
                <w:sz w:val="23"/>
                <w:szCs w:val="23"/>
                <w:lang w:val="bg-BG"/>
              </w:rPr>
              <w:t xml:space="preserve">Сконтирането ще се извършва преди всяко плащане с оглед гарантиране, че предоставеното безвъзмездно финансиране е съобразено с праговете и </w:t>
            </w:r>
            <w:r w:rsidRPr="003F4453">
              <w:rPr>
                <w:rFonts w:ascii="Cambria" w:hAnsi="Cambria"/>
                <w:sz w:val="23"/>
                <w:szCs w:val="23"/>
                <w:lang w:val="bg-BG"/>
              </w:rPr>
              <w:lastRenderedPageBreak/>
              <w:t>интензитетите за съответния вид помощ, установени в Регламент (ЕС) № 651/2014 на Комисията</w:t>
            </w:r>
            <w:r w:rsidR="00075E0E" w:rsidRPr="003F4453">
              <w:rPr>
                <w:rFonts w:ascii="Cambria" w:hAnsi="Cambria"/>
                <w:sz w:val="23"/>
                <w:szCs w:val="23"/>
                <w:lang w:val="bg-BG"/>
              </w:rPr>
              <w:t>/ Регламент (ЕС) № 1407/2013 на Комисията.</w:t>
            </w:r>
          </w:p>
          <w:p w14:paraId="51763B92" w14:textId="77777777" w:rsidR="00405A5D" w:rsidRPr="003F4453" w:rsidRDefault="00AD392C" w:rsidP="00164CD6">
            <w:pPr>
              <w:tabs>
                <w:tab w:val="left" w:pos="326"/>
                <w:tab w:val="left" w:pos="506"/>
              </w:tabs>
              <w:spacing w:after="120"/>
              <w:ind w:left="37" w:hanging="37"/>
              <w:jc w:val="both"/>
              <w:rPr>
                <w:rFonts w:ascii="Cambria" w:hAnsi="Cambria"/>
                <w:sz w:val="23"/>
                <w:szCs w:val="23"/>
                <w:lang w:val="bg-BG"/>
              </w:rPr>
            </w:pPr>
            <w:r w:rsidRPr="003F4453">
              <w:rPr>
                <w:rFonts w:ascii="Cambria" w:hAnsi="Cambria"/>
                <w:sz w:val="23"/>
                <w:szCs w:val="23"/>
                <w:lang w:val="bg-BG"/>
              </w:rPr>
              <w:t>3</w:t>
            </w:r>
            <w:r w:rsidR="00405A5D" w:rsidRPr="003F4453">
              <w:rPr>
                <w:rFonts w:ascii="Cambria" w:hAnsi="Cambria"/>
                <w:sz w:val="23"/>
                <w:szCs w:val="23"/>
                <w:lang w:val="bg-BG"/>
              </w:rPr>
              <w:t>.</w:t>
            </w:r>
            <w:r w:rsidR="00DD13C3" w:rsidRPr="003F4453">
              <w:rPr>
                <w:rFonts w:ascii="Cambria" w:hAnsi="Cambria"/>
                <w:sz w:val="23"/>
                <w:szCs w:val="23"/>
                <w:lang w:val="bg-BG"/>
              </w:rPr>
              <w:t>3</w:t>
            </w:r>
            <w:r w:rsidR="00405A5D" w:rsidRPr="003F4453">
              <w:rPr>
                <w:rFonts w:ascii="Cambria" w:hAnsi="Cambria"/>
                <w:sz w:val="23"/>
                <w:szCs w:val="23"/>
                <w:lang w:val="bg-BG"/>
              </w:rPr>
              <w:t>.</w:t>
            </w:r>
            <w:r w:rsidRPr="003F4453">
              <w:rPr>
                <w:rFonts w:ascii="Cambria" w:hAnsi="Cambria"/>
                <w:sz w:val="23"/>
                <w:szCs w:val="23"/>
                <w:lang w:val="bg-BG"/>
              </w:rPr>
              <w:t xml:space="preserve"> </w:t>
            </w:r>
            <w:r w:rsidR="00405A5D" w:rsidRPr="003F4453">
              <w:rPr>
                <w:rFonts w:ascii="Cambria" w:hAnsi="Cambria"/>
                <w:sz w:val="23"/>
                <w:szCs w:val="23"/>
                <w:lang w:val="bg-BG"/>
              </w:rPr>
              <w:t xml:space="preserve">Когато крайният получател упражнява едновременно дейност в недопустимите сектори по Регламент (ЕС) № 651/2014 г. на Комисията </w:t>
            </w:r>
            <w:r w:rsidR="00075E0E" w:rsidRPr="003F4453">
              <w:rPr>
                <w:rFonts w:ascii="Cambria" w:hAnsi="Cambria"/>
                <w:sz w:val="23"/>
                <w:szCs w:val="23"/>
                <w:lang w:val="bg-BG"/>
              </w:rPr>
              <w:t>или на Регламент (ЕС) № 1407/2013</w:t>
            </w:r>
            <w:r w:rsidR="00405A5D" w:rsidRPr="003F4453">
              <w:rPr>
                <w:rFonts w:ascii="Cambria" w:hAnsi="Cambria"/>
                <w:sz w:val="23"/>
                <w:szCs w:val="23"/>
                <w:lang w:val="bg-BG"/>
              </w:rPr>
              <w:t>, посочени в Условията за кандидатстване</w:t>
            </w:r>
            <w:r w:rsidRPr="003F4453">
              <w:rPr>
                <w:rFonts w:ascii="Cambria" w:hAnsi="Cambria"/>
                <w:sz w:val="23"/>
                <w:szCs w:val="23"/>
                <w:lang w:val="bg-BG"/>
              </w:rPr>
              <w:t xml:space="preserve"> </w:t>
            </w:r>
            <w:r w:rsidR="00405A5D" w:rsidRPr="003F4453">
              <w:rPr>
                <w:rFonts w:ascii="Cambria" w:hAnsi="Cambria"/>
                <w:sz w:val="23"/>
                <w:szCs w:val="23"/>
                <w:lang w:val="bg-BG"/>
              </w:rPr>
              <w:t>и в допустимите сектори по настоящата процедура, безвъзмездното финансиране по тази процедура се предоставя само за дейностите в допустимите сектори</w:t>
            </w:r>
            <w:r w:rsidR="00541A43" w:rsidRPr="003F4453">
              <w:rPr>
                <w:rFonts w:ascii="Cambria" w:hAnsi="Cambria"/>
                <w:sz w:val="23"/>
                <w:szCs w:val="23"/>
                <w:lang w:val="bg-BG"/>
              </w:rPr>
              <w:t>,</w:t>
            </w:r>
            <w:r w:rsidR="00405A5D" w:rsidRPr="003F4453">
              <w:rPr>
                <w:rFonts w:ascii="Cambria" w:hAnsi="Cambria"/>
                <w:sz w:val="23"/>
                <w:szCs w:val="23"/>
                <w:lang w:val="bg-BG"/>
              </w:rPr>
              <w:t xml:space="preserve"> като крайният получател следва да води отделна счетоводна отчетност по отношение на приходите, разходите, активите и пасивите, свързани с всяка дейност, която да гарантира отделяне на дейностите, така че дейностите в недопустимите сектори да не се ползват от безвъзмездното финансиране, предоставена по настоящата процедура. Неизпълнение на посоченото ще доведе до възстановяване на финансирането по реда на чл. </w:t>
            </w:r>
            <w:r w:rsidR="00974D4B" w:rsidRPr="003F4453">
              <w:rPr>
                <w:rFonts w:ascii="Cambria" w:hAnsi="Cambria"/>
                <w:sz w:val="23"/>
                <w:szCs w:val="23"/>
                <w:lang w:val="bg-BG"/>
              </w:rPr>
              <w:t>3.8</w:t>
            </w:r>
            <w:r w:rsidR="00405A5D" w:rsidRPr="003F4453">
              <w:rPr>
                <w:rFonts w:ascii="Cambria" w:hAnsi="Cambria"/>
                <w:sz w:val="23"/>
                <w:szCs w:val="23"/>
                <w:lang w:val="bg-BG"/>
              </w:rPr>
              <w:t xml:space="preserve"> от настоящия договор.</w:t>
            </w:r>
          </w:p>
          <w:p w14:paraId="3FD824B5" w14:textId="77777777" w:rsidR="00405A5D" w:rsidRPr="003F4453" w:rsidRDefault="00405A5D" w:rsidP="00164CD6">
            <w:pPr>
              <w:tabs>
                <w:tab w:val="left" w:pos="605"/>
              </w:tabs>
              <w:spacing w:after="120"/>
              <w:ind w:left="37" w:hanging="37"/>
              <w:jc w:val="both"/>
              <w:rPr>
                <w:rFonts w:ascii="Cambria" w:hAnsi="Cambria"/>
                <w:sz w:val="23"/>
                <w:szCs w:val="23"/>
                <w:lang w:val="bg-BG"/>
              </w:rPr>
            </w:pPr>
            <w:r w:rsidRPr="003F4453">
              <w:rPr>
                <w:rFonts w:ascii="Cambria" w:hAnsi="Cambria"/>
                <w:sz w:val="23"/>
                <w:szCs w:val="23"/>
                <w:lang w:val="bg-BG"/>
              </w:rPr>
              <w:t>3.</w:t>
            </w:r>
            <w:r w:rsidR="00DD13C3" w:rsidRPr="003F4453">
              <w:rPr>
                <w:rFonts w:ascii="Cambria" w:hAnsi="Cambria"/>
                <w:sz w:val="23"/>
                <w:szCs w:val="23"/>
                <w:lang w:val="bg-BG"/>
              </w:rPr>
              <w:t>4</w:t>
            </w:r>
            <w:r w:rsidR="00F24174" w:rsidRPr="003F4453">
              <w:rPr>
                <w:rFonts w:ascii="Cambria" w:hAnsi="Cambria"/>
                <w:sz w:val="23"/>
                <w:szCs w:val="23"/>
                <w:lang w:val="bg-BG"/>
              </w:rPr>
              <w:t>.</w:t>
            </w:r>
            <w:r w:rsidRPr="003F4453">
              <w:rPr>
                <w:rFonts w:ascii="Cambria" w:hAnsi="Cambria"/>
                <w:sz w:val="23"/>
                <w:szCs w:val="23"/>
                <w:lang w:val="bg-BG"/>
              </w:rPr>
              <w:tab/>
              <w:t>Крайният получател при кандидатстване за друго публично финансиране следва да има предвид, че:</w:t>
            </w:r>
          </w:p>
          <w:p w14:paraId="62051755" w14:textId="77777777" w:rsidR="00405A5D" w:rsidRPr="003F4453" w:rsidRDefault="00405A5D" w:rsidP="00405A5D">
            <w:pPr>
              <w:spacing w:after="120"/>
              <w:ind w:left="37" w:hanging="37"/>
              <w:jc w:val="both"/>
              <w:rPr>
                <w:rFonts w:ascii="Cambria" w:hAnsi="Cambria"/>
                <w:sz w:val="23"/>
                <w:szCs w:val="23"/>
                <w:lang w:val="bg-BG"/>
              </w:rPr>
            </w:pPr>
            <w:r w:rsidRPr="003F4453">
              <w:rPr>
                <w:rFonts w:ascii="Cambria" w:hAnsi="Cambria"/>
                <w:sz w:val="23"/>
                <w:szCs w:val="23"/>
                <w:lang w:val="bg-BG"/>
              </w:rPr>
              <w:t xml:space="preserve">а) При кандидатстване за друго публично финансиране съгласно чл. 8, пар. 3 от Регламент (ЕС) № 651/2014 г. на Комисията помощите с установими допустими разходи, които са освободени от задължението за уведомяване по смисъла на същия регламент, могат да се натрупват с всякаква друга държавна помощ във връзка със същите допустими разходи, които се припокриват частично или напълно, само ако това натрупване не води до надхвърляне на най-високия интензитет на помощта или най-високия размер на помощта, приложими за тази помощ по силата на същия регламент. </w:t>
            </w:r>
          </w:p>
          <w:p w14:paraId="785D0113" w14:textId="77777777" w:rsidR="00E7095B" w:rsidRPr="003F4453" w:rsidRDefault="00E7095B" w:rsidP="00E7095B">
            <w:pPr>
              <w:spacing w:after="120"/>
              <w:ind w:left="37" w:hanging="37"/>
              <w:jc w:val="both"/>
              <w:rPr>
                <w:rFonts w:ascii="Cambria" w:hAnsi="Cambria"/>
                <w:sz w:val="23"/>
                <w:szCs w:val="23"/>
                <w:lang w:val="bg-BG"/>
              </w:rPr>
            </w:pPr>
            <w:r w:rsidRPr="003F4453">
              <w:rPr>
                <w:rFonts w:ascii="Cambria" w:hAnsi="Cambria"/>
                <w:sz w:val="23"/>
                <w:szCs w:val="23"/>
                <w:lang w:val="bg-BG"/>
              </w:rPr>
              <w:t>б) общият размер на безвъзмездната помощ, предоставена на едно и също предприятие за дейности, обявени в  режим „de minimis” съгласно Регламент (ЕС) № 1407/2013 на Комисията, не може да надхвърля левовата равностойност на 200 000 евро (391 166 лева) и съответно левовата равностойност на 100 000 евро в случай на едно и също предприятие, което осъществява автомобилни товарни превози за чужда сметка за период от три бюджетни години (две предходни плюс текущата година)</w:t>
            </w:r>
            <w:r w:rsidR="0026700E" w:rsidRPr="003F4453">
              <w:rPr>
                <w:rStyle w:val="FootnoteReference"/>
                <w:rFonts w:ascii="Cambria" w:hAnsi="Cambria"/>
                <w:sz w:val="23"/>
                <w:szCs w:val="23"/>
                <w:lang w:val="bg-BG"/>
              </w:rPr>
              <w:footnoteReference w:id="4"/>
            </w:r>
            <w:r w:rsidRPr="003F4453">
              <w:rPr>
                <w:rFonts w:ascii="Cambria" w:hAnsi="Cambria"/>
                <w:sz w:val="23"/>
                <w:szCs w:val="23"/>
                <w:lang w:val="bg-BG"/>
              </w:rPr>
              <w:t xml:space="preserve"> </w:t>
            </w:r>
            <w:r w:rsidR="0026700E" w:rsidRPr="003F4453">
              <w:rPr>
                <w:rStyle w:val="FootnoteReference"/>
                <w:rFonts w:ascii="Cambria" w:hAnsi="Cambria"/>
                <w:sz w:val="23"/>
                <w:szCs w:val="23"/>
                <w:lang w:val="bg-BG"/>
              </w:rPr>
              <w:footnoteReference w:id="5"/>
            </w:r>
            <w:r w:rsidRPr="003F4453">
              <w:rPr>
                <w:rFonts w:ascii="Cambria" w:hAnsi="Cambria"/>
                <w:sz w:val="23"/>
                <w:szCs w:val="23"/>
                <w:lang w:val="bg-BG"/>
              </w:rPr>
              <w:t>.</w:t>
            </w:r>
          </w:p>
          <w:p w14:paraId="22FF3702" w14:textId="77777777" w:rsidR="00E7095B" w:rsidRPr="003F4453" w:rsidRDefault="00E7095B" w:rsidP="00E7095B">
            <w:pPr>
              <w:spacing w:after="120"/>
              <w:ind w:left="37" w:hanging="37"/>
              <w:jc w:val="both"/>
              <w:rPr>
                <w:rFonts w:ascii="Cambria" w:hAnsi="Cambria"/>
                <w:sz w:val="23"/>
                <w:szCs w:val="23"/>
                <w:lang w:val="bg-BG"/>
              </w:rPr>
            </w:pPr>
            <w:r w:rsidRPr="003F4453">
              <w:rPr>
                <w:rFonts w:ascii="Cambria" w:hAnsi="Cambria"/>
                <w:sz w:val="23"/>
                <w:szCs w:val="23"/>
                <w:lang w:val="bg-BG"/>
              </w:rPr>
              <w:t>в) Помощ “de minimis” може да се кумулира с помощ de minimis, предоставяна съгласно други регламенти за помощ de minimis, до съответния таван, определен в буква б) от настоящия член.</w:t>
            </w:r>
          </w:p>
          <w:p w14:paraId="33EDFA01" w14:textId="77777777" w:rsidR="00405A5D" w:rsidRPr="003F4453" w:rsidRDefault="00E7095B" w:rsidP="00405A5D">
            <w:pPr>
              <w:spacing w:after="120"/>
              <w:ind w:left="37" w:hanging="37"/>
              <w:jc w:val="both"/>
              <w:rPr>
                <w:rFonts w:ascii="Cambria" w:hAnsi="Cambria"/>
                <w:sz w:val="23"/>
                <w:szCs w:val="23"/>
                <w:lang w:val="bg-BG"/>
              </w:rPr>
            </w:pPr>
            <w:r w:rsidRPr="003F4453">
              <w:rPr>
                <w:rFonts w:ascii="Cambria" w:hAnsi="Cambria"/>
                <w:sz w:val="23"/>
                <w:szCs w:val="23"/>
                <w:lang w:val="bg-BG"/>
              </w:rPr>
              <w:t>г</w:t>
            </w:r>
            <w:r w:rsidR="00405A5D" w:rsidRPr="003F4453">
              <w:rPr>
                <w:rFonts w:ascii="Cambria" w:hAnsi="Cambria"/>
                <w:sz w:val="23"/>
                <w:szCs w:val="23"/>
                <w:lang w:val="bg-BG"/>
              </w:rPr>
              <w:t xml:space="preserve">) Натрупването е допустимо при спазване на изискването за минимум 25% </w:t>
            </w:r>
            <w:r w:rsidR="0001041E" w:rsidRPr="003F4453">
              <w:rPr>
                <w:rFonts w:ascii="Cambria" w:hAnsi="Cambria"/>
                <w:sz w:val="23"/>
                <w:szCs w:val="23"/>
                <w:lang w:val="bg-BG"/>
              </w:rPr>
              <w:t xml:space="preserve">по Дейност 3 „Регионална инвестиционна помощ“ </w:t>
            </w:r>
            <w:r w:rsidR="00405A5D" w:rsidRPr="003F4453">
              <w:rPr>
                <w:rFonts w:ascii="Cambria" w:hAnsi="Cambria"/>
                <w:sz w:val="23"/>
                <w:szCs w:val="23"/>
                <w:lang w:val="bg-BG"/>
              </w:rPr>
              <w:t>собствени средства на кандидата или със средства от външни източници, които средства изключват всякаква публична подкрепа, от общите допустими разходи по предложението за изпълнение на инвестиция, независимо от приложимия режим на държавна/минимална помощ.</w:t>
            </w:r>
          </w:p>
          <w:p w14:paraId="4B9CCDA2" w14:textId="77777777" w:rsidR="00405A5D" w:rsidRPr="003F4453" w:rsidRDefault="00F24174" w:rsidP="00405A5D">
            <w:pPr>
              <w:spacing w:after="120"/>
              <w:ind w:left="37" w:hanging="37"/>
              <w:jc w:val="both"/>
              <w:rPr>
                <w:rFonts w:ascii="Cambria" w:hAnsi="Cambria"/>
                <w:sz w:val="23"/>
                <w:szCs w:val="23"/>
                <w:lang w:val="bg-BG"/>
              </w:rPr>
            </w:pPr>
            <w:r w:rsidRPr="003F4453">
              <w:rPr>
                <w:rFonts w:ascii="Cambria" w:hAnsi="Cambria"/>
                <w:sz w:val="23"/>
                <w:szCs w:val="23"/>
                <w:lang w:val="bg-BG"/>
              </w:rPr>
              <w:lastRenderedPageBreak/>
              <w:t>3.</w:t>
            </w:r>
            <w:r w:rsidR="00DD13C3" w:rsidRPr="003F4453">
              <w:rPr>
                <w:rFonts w:ascii="Cambria" w:hAnsi="Cambria"/>
                <w:sz w:val="23"/>
                <w:szCs w:val="23"/>
                <w:lang w:val="bg-BG"/>
              </w:rPr>
              <w:t>5</w:t>
            </w:r>
            <w:r w:rsidRPr="003F4453">
              <w:rPr>
                <w:rFonts w:ascii="Cambria" w:hAnsi="Cambria"/>
                <w:sz w:val="23"/>
                <w:szCs w:val="23"/>
                <w:lang w:val="bg-BG"/>
              </w:rPr>
              <w:t xml:space="preserve">. </w:t>
            </w:r>
            <w:r w:rsidR="00405A5D" w:rsidRPr="003F4453">
              <w:rPr>
                <w:rFonts w:ascii="Cambria" w:hAnsi="Cambria"/>
                <w:sz w:val="23"/>
                <w:szCs w:val="23"/>
                <w:lang w:val="bg-BG"/>
              </w:rPr>
              <w:t>В случай че</w:t>
            </w:r>
            <w:r w:rsidR="00E4248E" w:rsidRPr="003F4453">
              <w:rPr>
                <w:rFonts w:ascii="Cambria" w:hAnsi="Cambria"/>
                <w:sz w:val="23"/>
                <w:szCs w:val="23"/>
                <w:lang w:val="bg-BG"/>
              </w:rPr>
              <w:t>,</w:t>
            </w:r>
            <w:r w:rsidR="00405A5D" w:rsidRPr="003F4453">
              <w:rPr>
                <w:rFonts w:ascii="Cambria" w:hAnsi="Cambria"/>
                <w:sz w:val="23"/>
                <w:szCs w:val="23"/>
                <w:lang w:val="bg-BG"/>
              </w:rPr>
              <w:t xml:space="preserve"> за да получи финансиране</w:t>
            </w:r>
            <w:r w:rsidR="00E4248E" w:rsidRPr="003F4453">
              <w:rPr>
                <w:rFonts w:ascii="Cambria" w:hAnsi="Cambria"/>
                <w:sz w:val="23"/>
                <w:szCs w:val="23"/>
                <w:lang w:val="bg-BG"/>
              </w:rPr>
              <w:t>,</w:t>
            </w:r>
            <w:r w:rsidR="00405A5D" w:rsidRPr="003F4453">
              <w:rPr>
                <w:rFonts w:ascii="Cambria" w:hAnsi="Cambria"/>
                <w:sz w:val="23"/>
                <w:szCs w:val="23"/>
                <w:lang w:val="bg-BG"/>
              </w:rPr>
              <w:t xml:space="preserve"> </w:t>
            </w:r>
            <w:r w:rsidRPr="003F4453">
              <w:rPr>
                <w:rFonts w:ascii="Cambria" w:hAnsi="Cambria"/>
                <w:sz w:val="23"/>
                <w:szCs w:val="23"/>
                <w:lang w:val="bg-BG"/>
              </w:rPr>
              <w:t>кандидат</w:t>
            </w:r>
            <w:r w:rsidR="00E4248E" w:rsidRPr="003F4453">
              <w:rPr>
                <w:rFonts w:ascii="Cambria" w:hAnsi="Cambria"/>
                <w:sz w:val="23"/>
                <w:szCs w:val="23"/>
                <w:lang w:val="bg-BG"/>
              </w:rPr>
              <w:t>ът</w:t>
            </w:r>
            <w:r w:rsidR="00405A5D" w:rsidRPr="003F4453">
              <w:rPr>
                <w:rFonts w:ascii="Cambria" w:hAnsi="Cambria"/>
                <w:sz w:val="23"/>
                <w:szCs w:val="23"/>
                <w:lang w:val="bg-BG"/>
              </w:rPr>
              <w:t xml:space="preserve"> е декларирал, че дейностите не са започнати преди подаването на формуляра за кандидатстване от кандидата, независимо дали всички свързани плащания са извършени от него и след сключване на договора за финансиране се установи, че е декларирал невярно това обстоятелство, СНД прекратява едностранно сключения договор за финансиране и изисква възстановяване на средствата по договора, вкл. дължимата законна лихва.</w:t>
            </w:r>
          </w:p>
          <w:p w14:paraId="59898E73" w14:textId="77777777" w:rsidR="000F1C0A" w:rsidRPr="003F4453" w:rsidRDefault="000F1C0A" w:rsidP="00405A5D">
            <w:pPr>
              <w:spacing w:after="120"/>
              <w:ind w:left="37" w:hanging="37"/>
              <w:jc w:val="both"/>
              <w:rPr>
                <w:rFonts w:ascii="Cambria" w:hAnsi="Cambria"/>
                <w:sz w:val="23"/>
                <w:szCs w:val="23"/>
                <w:lang w:val="bg-BG"/>
              </w:rPr>
            </w:pPr>
          </w:p>
          <w:p w14:paraId="0D2AC060" w14:textId="764DF91C" w:rsidR="00405A5D" w:rsidRPr="003F4453" w:rsidRDefault="00405A5D" w:rsidP="00405A5D">
            <w:pPr>
              <w:spacing w:after="120"/>
              <w:ind w:left="37" w:hanging="37"/>
              <w:jc w:val="both"/>
              <w:rPr>
                <w:rFonts w:ascii="Cambria" w:hAnsi="Cambria"/>
                <w:sz w:val="23"/>
                <w:szCs w:val="23"/>
                <w:lang w:val="bg-BG"/>
              </w:rPr>
            </w:pPr>
            <w:r w:rsidRPr="003F4453">
              <w:rPr>
                <w:rFonts w:ascii="Cambria" w:hAnsi="Cambria"/>
                <w:sz w:val="23"/>
                <w:szCs w:val="23"/>
                <w:lang w:val="bg-BG"/>
              </w:rPr>
              <w:t>3.</w:t>
            </w:r>
            <w:r w:rsidR="00CE5CCB" w:rsidRPr="003F4453">
              <w:rPr>
                <w:rFonts w:ascii="Cambria" w:hAnsi="Cambria"/>
                <w:sz w:val="23"/>
                <w:szCs w:val="23"/>
                <w:lang w:val="bg-BG"/>
              </w:rPr>
              <w:t>6</w:t>
            </w:r>
            <w:r w:rsidRPr="003F4453">
              <w:rPr>
                <w:rFonts w:ascii="Cambria" w:hAnsi="Cambria"/>
                <w:sz w:val="23"/>
                <w:szCs w:val="23"/>
                <w:lang w:val="bg-BG"/>
              </w:rPr>
              <w:t>.</w:t>
            </w:r>
            <w:r w:rsidR="000F1C0A" w:rsidRPr="003F4453">
              <w:rPr>
                <w:rFonts w:ascii="Cambria" w:hAnsi="Cambria"/>
                <w:sz w:val="23"/>
                <w:szCs w:val="23"/>
                <w:lang w:val="bg-BG"/>
              </w:rPr>
              <w:t xml:space="preserve"> </w:t>
            </w:r>
            <w:r w:rsidRPr="003F4453">
              <w:rPr>
                <w:rFonts w:ascii="Cambria" w:hAnsi="Cambria"/>
                <w:sz w:val="23"/>
                <w:szCs w:val="23"/>
                <w:lang w:val="bg-BG"/>
              </w:rPr>
              <w:t>За вс</w:t>
            </w:r>
            <w:r w:rsidR="000F1C0A" w:rsidRPr="003F4453">
              <w:rPr>
                <w:rFonts w:ascii="Cambria" w:hAnsi="Cambria"/>
                <w:sz w:val="23"/>
                <w:szCs w:val="23"/>
                <w:lang w:val="bg-BG"/>
              </w:rPr>
              <w:t>я</w:t>
            </w:r>
            <w:r w:rsidRPr="003F4453">
              <w:rPr>
                <w:rFonts w:ascii="Cambria" w:hAnsi="Cambria"/>
                <w:sz w:val="23"/>
                <w:szCs w:val="23"/>
                <w:lang w:val="bg-BG"/>
              </w:rPr>
              <w:t>к</w:t>
            </w:r>
            <w:r w:rsidR="000F1C0A" w:rsidRPr="003F4453">
              <w:rPr>
                <w:rFonts w:ascii="Cambria" w:hAnsi="Cambria"/>
                <w:sz w:val="23"/>
                <w:szCs w:val="23"/>
                <w:lang w:val="bg-BG"/>
              </w:rPr>
              <w:t>а</w:t>
            </w:r>
            <w:r w:rsidRPr="003F4453">
              <w:rPr>
                <w:rFonts w:ascii="Cambria" w:hAnsi="Cambria"/>
                <w:sz w:val="23"/>
                <w:szCs w:val="23"/>
                <w:lang w:val="bg-BG"/>
              </w:rPr>
              <w:t xml:space="preserve"> от </w:t>
            </w:r>
            <w:r w:rsidR="000F1C0A" w:rsidRPr="003F4453">
              <w:rPr>
                <w:rFonts w:ascii="Cambria" w:hAnsi="Cambria"/>
                <w:sz w:val="23"/>
                <w:szCs w:val="23"/>
                <w:lang w:val="bg-BG"/>
              </w:rPr>
              <w:t>Дейностите</w:t>
            </w:r>
            <w:r w:rsidRPr="003F4453">
              <w:rPr>
                <w:rFonts w:ascii="Cambria" w:hAnsi="Cambria"/>
                <w:sz w:val="23"/>
                <w:szCs w:val="23"/>
                <w:lang w:val="bg-BG"/>
              </w:rPr>
              <w:t xml:space="preserve"> на проекта </w:t>
            </w:r>
            <w:r w:rsidR="000F1C0A" w:rsidRPr="003F4453">
              <w:rPr>
                <w:rFonts w:ascii="Cambria" w:hAnsi="Cambria"/>
                <w:sz w:val="23"/>
                <w:szCs w:val="23"/>
                <w:lang w:val="bg-BG"/>
              </w:rPr>
              <w:t>крайният получател</w:t>
            </w:r>
            <w:r w:rsidRPr="003F4453">
              <w:rPr>
                <w:rFonts w:ascii="Cambria" w:hAnsi="Cambria"/>
                <w:sz w:val="23"/>
                <w:szCs w:val="23"/>
                <w:lang w:val="bg-BG"/>
              </w:rPr>
              <w:t xml:space="preserve"> следва да се обособи </w:t>
            </w:r>
            <w:r w:rsidR="000F1C0A" w:rsidRPr="003F4453">
              <w:rPr>
                <w:rFonts w:ascii="Cambria" w:hAnsi="Cambria"/>
                <w:sz w:val="23"/>
                <w:szCs w:val="23"/>
                <w:lang w:val="bg-BG"/>
              </w:rPr>
              <w:t>отделна счетоводна аналитичност</w:t>
            </w:r>
            <w:r w:rsidRPr="003F4453">
              <w:rPr>
                <w:rFonts w:ascii="Cambria" w:hAnsi="Cambria"/>
                <w:sz w:val="23"/>
                <w:szCs w:val="23"/>
                <w:lang w:val="bg-BG"/>
              </w:rPr>
              <w:t>.</w:t>
            </w:r>
          </w:p>
          <w:p w14:paraId="3C22DA3F" w14:textId="77777777" w:rsidR="00405A5D" w:rsidRPr="003F4453" w:rsidRDefault="000F1C0A" w:rsidP="00405A5D">
            <w:pPr>
              <w:spacing w:after="120"/>
              <w:ind w:left="37" w:hanging="37"/>
              <w:jc w:val="both"/>
              <w:rPr>
                <w:rFonts w:ascii="Cambria" w:hAnsi="Cambria"/>
                <w:sz w:val="23"/>
                <w:szCs w:val="23"/>
                <w:lang w:val="bg-BG"/>
              </w:rPr>
            </w:pPr>
            <w:r w:rsidRPr="003F4453">
              <w:rPr>
                <w:rFonts w:ascii="Cambria" w:hAnsi="Cambria"/>
                <w:sz w:val="23"/>
                <w:szCs w:val="23"/>
                <w:lang w:val="bg-BG"/>
              </w:rPr>
              <w:t>3.</w:t>
            </w:r>
            <w:r w:rsidR="00CE5CCB" w:rsidRPr="003F4453">
              <w:rPr>
                <w:rFonts w:ascii="Cambria" w:hAnsi="Cambria"/>
                <w:sz w:val="23"/>
                <w:szCs w:val="23"/>
                <w:lang w:val="bg-BG"/>
              </w:rPr>
              <w:t>7</w:t>
            </w:r>
            <w:r w:rsidR="00111867" w:rsidRPr="003F4453">
              <w:rPr>
                <w:rFonts w:ascii="Cambria" w:hAnsi="Cambria"/>
                <w:sz w:val="23"/>
                <w:szCs w:val="23"/>
                <w:lang w:val="bg-BG"/>
              </w:rPr>
              <w:t xml:space="preserve">. </w:t>
            </w:r>
            <w:r w:rsidR="00405A5D" w:rsidRPr="003F4453">
              <w:rPr>
                <w:rFonts w:ascii="Cambria" w:hAnsi="Cambria"/>
                <w:sz w:val="23"/>
                <w:szCs w:val="23"/>
                <w:lang w:val="bg-BG"/>
              </w:rPr>
              <w:t>Срокът на съхранение на документация, съдържаща информацията и придружаващата документация, които са необходими, за да се установи спазването на всички условия, определени в Регламент (ЕС) № 651/2014 е за период от 10 години от датата на предоставяне на помощта ad hoc или от датата на предоставяне на последната помощ по схемата.</w:t>
            </w:r>
          </w:p>
          <w:p w14:paraId="201B85A5" w14:textId="77777777" w:rsidR="00191331" w:rsidRPr="003F4453" w:rsidRDefault="00191331" w:rsidP="00405A5D">
            <w:pPr>
              <w:spacing w:after="120"/>
              <w:ind w:left="37" w:hanging="37"/>
              <w:jc w:val="both"/>
              <w:rPr>
                <w:rFonts w:ascii="Cambria" w:hAnsi="Cambria"/>
                <w:sz w:val="23"/>
                <w:szCs w:val="23"/>
                <w:lang w:val="bg-BG"/>
              </w:rPr>
            </w:pPr>
          </w:p>
          <w:p w14:paraId="5AE2CDDA" w14:textId="77777777" w:rsidR="00405A5D" w:rsidRPr="003F4453" w:rsidRDefault="009D19B8" w:rsidP="00405A5D">
            <w:pPr>
              <w:spacing w:after="120"/>
              <w:ind w:left="37" w:hanging="37"/>
              <w:jc w:val="both"/>
              <w:rPr>
                <w:rFonts w:ascii="Cambria" w:hAnsi="Cambria"/>
                <w:sz w:val="23"/>
                <w:szCs w:val="23"/>
                <w:lang w:val="bg-BG"/>
              </w:rPr>
            </w:pPr>
            <w:r w:rsidRPr="003F4453">
              <w:rPr>
                <w:rFonts w:ascii="Cambria" w:hAnsi="Cambria"/>
                <w:sz w:val="23"/>
                <w:szCs w:val="23"/>
                <w:lang w:val="bg-BG"/>
              </w:rPr>
              <w:t>3.</w:t>
            </w:r>
            <w:r w:rsidR="00CE5CCB" w:rsidRPr="003F4453">
              <w:rPr>
                <w:rFonts w:ascii="Cambria" w:hAnsi="Cambria"/>
                <w:sz w:val="23"/>
                <w:szCs w:val="23"/>
                <w:lang w:val="bg-BG"/>
              </w:rPr>
              <w:t>8</w:t>
            </w:r>
            <w:r w:rsidR="00405A5D" w:rsidRPr="003F4453">
              <w:rPr>
                <w:rFonts w:ascii="Cambria" w:hAnsi="Cambria"/>
                <w:sz w:val="23"/>
                <w:szCs w:val="23"/>
                <w:lang w:val="bg-BG"/>
              </w:rPr>
              <w:t>. Възстановяване на държавна</w:t>
            </w:r>
            <w:r w:rsidR="0026700E" w:rsidRPr="003F4453">
              <w:rPr>
                <w:rFonts w:ascii="Cambria" w:hAnsi="Cambria"/>
                <w:sz w:val="23"/>
                <w:szCs w:val="23"/>
                <w:lang w:val="bg-BG"/>
              </w:rPr>
              <w:t>/минимална</w:t>
            </w:r>
            <w:r w:rsidR="00405A5D" w:rsidRPr="003F4453">
              <w:rPr>
                <w:rFonts w:ascii="Cambria" w:hAnsi="Cambria"/>
                <w:sz w:val="23"/>
                <w:szCs w:val="23"/>
                <w:lang w:val="bg-BG"/>
              </w:rPr>
              <w:t xml:space="preserve"> помощ:</w:t>
            </w:r>
          </w:p>
          <w:p w14:paraId="4A0005E7" w14:textId="77777777" w:rsidR="00405A5D" w:rsidRPr="003F4453" w:rsidRDefault="009D19B8" w:rsidP="00405A5D">
            <w:pPr>
              <w:spacing w:after="120"/>
              <w:ind w:left="37" w:hanging="37"/>
              <w:jc w:val="both"/>
              <w:rPr>
                <w:rFonts w:ascii="Cambria" w:hAnsi="Cambria"/>
                <w:sz w:val="23"/>
                <w:szCs w:val="23"/>
                <w:lang w:val="bg-BG"/>
              </w:rPr>
            </w:pPr>
            <w:r w:rsidRPr="003F4453">
              <w:rPr>
                <w:rFonts w:ascii="Cambria" w:hAnsi="Cambria"/>
                <w:sz w:val="23"/>
                <w:szCs w:val="23"/>
                <w:lang w:val="bg-BG"/>
              </w:rPr>
              <w:t>3.</w:t>
            </w:r>
            <w:r w:rsidR="00CE5CCB" w:rsidRPr="003F4453">
              <w:rPr>
                <w:rFonts w:ascii="Cambria" w:hAnsi="Cambria"/>
                <w:sz w:val="23"/>
                <w:szCs w:val="23"/>
                <w:lang w:val="bg-BG"/>
              </w:rPr>
              <w:t>8</w:t>
            </w:r>
            <w:r w:rsidR="00405A5D" w:rsidRPr="003F4453">
              <w:rPr>
                <w:rFonts w:ascii="Cambria" w:hAnsi="Cambria"/>
                <w:sz w:val="23"/>
                <w:szCs w:val="23"/>
                <w:lang w:val="bg-BG"/>
              </w:rPr>
              <w:t>.</w:t>
            </w:r>
            <w:r w:rsidR="00111867" w:rsidRPr="003F4453">
              <w:rPr>
                <w:rFonts w:ascii="Cambria" w:hAnsi="Cambria"/>
                <w:sz w:val="23"/>
                <w:szCs w:val="23"/>
                <w:lang w:val="bg-BG"/>
              </w:rPr>
              <w:t xml:space="preserve"> </w:t>
            </w:r>
            <w:r w:rsidR="00405A5D" w:rsidRPr="003F4453">
              <w:rPr>
                <w:rFonts w:ascii="Cambria" w:hAnsi="Cambria"/>
                <w:sz w:val="23"/>
                <w:szCs w:val="23"/>
                <w:lang w:val="bg-BG"/>
              </w:rPr>
              <w:t>1. Крайният получател</w:t>
            </w:r>
            <w:r w:rsidR="006B3E1E" w:rsidRPr="003F4453">
              <w:rPr>
                <w:rFonts w:ascii="Cambria" w:hAnsi="Cambria"/>
                <w:sz w:val="23"/>
                <w:szCs w:val="23"/>
                <w:lang w:val="bg-BG"/>
              </w:rPr>
              <w:t>/Партньора</w:t>
            </w:r>
            <w:r w:rsidR="00405A5D" w:rsidRPr="003F4453">
              <w:rPr>
                <w:rFonts w:ascii="Cambria" w:hAnsi="Cambria"/>
                <w:sz w:val="23"/>
                <w:szCs w:val="23"/>
                <w:lang w:val="bg-BG"/>
              </w:rPr>
              <w:t xml:space="preserve"> се задължава да изпълнява задълженията си и да оказва съдействие на съответните компетентните органи в случай на необходимост от възстановяването на неправомерно предоставена държавна помощ, което се извършва по реда на чл. 38 от Закона за държавните помощи, съгласно който решение на Европейската комисия за възстановяване на неправомерна и несъвместима или на неправилно използвана държавна помощ подлежи на принудително изпълнение по реда на Данъчно-осигурителния процесуален кодекс (ДОПК). Когато с решението на Европейската комисия за възстановяване на неправомерна и несъвместима или на неправилно използвана държавна помощ не са индивидуализирани получателите на помощ и размерът на сумата, която трябва да се възстанови, администраторът на помощ издава допълнително и акт за установяване на публично вземане по реда на чл. 166, ал. 2 и 3 от ДОПК. Не се разрешава предоставяне на нова държавна помощ на предприятие, което не е изпълнило решение на Европейската комисия за възстановяване на неправомерно предоставена държавна помощ и не е възстановило изцяло неправомерно получената държавна помощ.</w:t>
            </w:r>
          </w:p>
          <w:p w14:paraId="7DEF435C" w14:textId="77777777" w:rsidR="00405A5D" w:rsidRPr="003F4453" w:rsidRDefault="00CE5CCB" w:rsidP="00405A5D">
            <w:pPr>
              <w:spacing w:after="120"/>
              <w:ind w:left="37" w:hanging="37"/>
              <w:jc w:val="both"/>
              <w:rPr>
                <w:rFonts w:ascii="Cambria" w:hAnsi="Cambria"/>
                <w:sz w:val="23"/>
                <w:szCs w:val="23"/>
                <w:lang w:val="bg-BG"/>
              </w:rPr>
            </w:pPr>
            <w:r w:rsidRPr="003F4453">
              <w:rPr>
                <w:rFonts w:ascii="Cambria" w:hAnsi="Cambria"/>
                <w:sz w:val="23"/>
                <w:szCs w:val="23"/>
                <w:lang w:val="bg-BG"/>
              </w:rPr>
              <w:t>3</w:t>
            </w:r>
            <w:r w:rsidR="00405A5D" w:rsidRPr="003F4453">
              <w:rPr>
                <w:rFonts w:ascii="Cambria" w:hAnsi="Cambria"/>
                <w:sz w:val="23"/>
                <w:szCs w:val="23"/>
                <w:lang w:val="bg-BG"/>
              </w:rPr>
              <w:t>.</w:t>
            </w:r>
            <w:r w:rsidRPr="003F4453">
              <w:rPr>
                <w:rFonts w:ascii="Cambria" w:hAnsi="Cambria"/>
                <w:sz w:val="23"/>
                <w:szCs w:val="23"/>
                <w:lang w:val="bg-BG"/>
              </w:rPr>
              <w:t>8</w:t>
            </w:r>
            <w:r w:rsidR="00405A5D" w:rsidRPr="003F4453">
              <w:rPr>
                <w:rFonts w:ascii="Cambria" w:hAnsi="Cambria"/>
                <w:sz w:val="23"/>
                <w:szCs w:val="23"/>
                <w:lang w:val="bg-BG"/>
              </w:rPr>
              <w:t>.2. При нарушения от страна на крайния получател на изискванията на Регламент (ЕС) № 651/2014 на Комисията, крайният получател следва да възстанови изцяло предоставената държавна помощ със съответната законова лихва.</w:t>
            </w:r>
          </w:p>
          <w:p w14:paraId="5EF81575" w14:textId="77777777" w:rsidR="00405A5D" w:rsidRPr="003F4453" w:rsidRDefault="00CE5CCB" w:rsidP="00405A5D">
            <w:pPr>
              <w:spacing w:after="120"/>
              <w:ind w:left="37" w:hanging="37"/>
              <w:jc w:val="both"/>
              <w:rPr>
                <w:rFonts w:ascii="Cambria" w:hAnsi="Cambria"/>
                <w:sz w:val="23"/>
                <w:szCs w:val="23"/>
                <w:lang w:val="bg-BG"/>
              </w:rPr>
            </w:pPr>
            <w:r w:rsidRPr="003F4453">
              <w:rPr>
                <w:rFonts w:ascii="Cambria" w:hAnsi="Cambria"/>
                <w:sz w:val="23"/>
                <w:szCs w:val="23"/>
                <w:lang w:val="bg-BG"/>
              </w:rPr>
              <w:t>3</w:t>
            </w:r>
            <w:r w:rsidR="00405A5D" w:rsidRPr="003F4453">
              <w:rPr>
                <w:rFonts w:ascii="Cambria" w:hAnsi="Cambria"/>
                <w:sz w:val="23"/>
                <w:szCs w:val="23"/>
                <w:lang w:val="bg-BG"/>
              </w:rPr>
              <w:t>.</w:t>
            </w:r>
            <w:r w:rsidRPr="003F4453">
              <w:rPr>
                <w:rFonts w:ascii="Cambria" w:hAnsi="Cambria"/>
                <w:sz w:val="23"/>
                <w:szCs w:val="23"/>
                <w:lang w:val="bg-BG"/>
              </w:rPr>
              <w:t>8</w:t>
            </w:r>
            <w:r w:rsidR="00405A5D" w:rsidRPr="003F4453">
              <w:rPr>
                <w:rFonts w:ascii="Cambria" w:hAnsi="Cambria"/>
                <w:sz w:val="23"/>
                <w:szCs w:val="23"/>
                <w:lang w:val="bg-BG"/>
              </w:rPr>
              <w:t>.3. В случай на неправомерно предоставена минимална помощ, която представлява публично вземане, помощта се възстановява по реда на чл. 269, ал.1 от АПК.</w:t>
            </w:r>
          </w:p>
          <w:p w14:paraId="6E5C1F37" w14:textId="77777777" w:rsidR="00405A5D" w:rsidRPr="003F4453" w:rsidRDefault="00405A5D" w:rsidP="00405A5D">
            <w:pPr>
              <w:spacing w:after="120"/>
              <w:ind w:left="37" w:hanging="37"/>
              <w:jc w:val="both"/>
              <w:rPr>
                <w:rFonts w:ascii="Cambria" w:hAnsi="Cambria"/>
                <w:sz w:val="23"/>
                <w:szCs w:val="23"/>
                <w:lang w:val="bg-BG"/>
              </w:rPr>
            </w:pPr>
          </w:p>
          <w:p w14:paraId="5F266888" w14:textId="6CCD7D4D" w:rsidR="00405A5D" w:rsidRPr="003F4453" w:rsidRDefault="00CE5CCB" w:rsidP="00405A5D">
            <w:pPr>
              <w:spacing w:after="120"/>
              <w:ind w:left="37" w:hanging="37"/>
              <w:jc w:val="both"/>
              <w:rPr>
                <w:rFonts w:ascii="Cambria" w:hAnsi="Cambria"/>
                <w:sz w:val="23"/>
                <w:szCs w:val="23"/>
                <w:lang w:val="bg-BG"/>
              </w:rPr>
            </w:pPr>
            <w:r w:rsidRPr="003F4453">
              <w:rPr>
                <w:rFonts w:ascii="Cambria" w:hAnsi="Cambria"/>
                <w:sz w:val="23"/>
                <w:szCs w:val="23"/>
                <w:lang w:val="bg-BG"/>
              </w:rPr>
              <w:t>3.9</w:t>
            </w:r>
            <w:r w:rsidR="00405A5D" w:rsidRPr="003F4453">
              <w:rPr>
                <w:rFonts w:ascii="Cambria" w:hAnsi="Cambria"/>
                <w:sz w:val="23"/>
                <w:szCs w:val="23"/>
                <w:lang w:val="bg-BG"/>
              </w:rPr>
              <w:t>. Информация, че безвъзмездната финансова помощ има характер на допустима държавна помощ, с посочване на акта на Европейския съюз, съгласно който се предоставя или одобрява</w:t>
            </w:r>
            <w:r w:rsidR="00606568" w:rsidRPr="003F4453">
              <w:rPr>
                <w:rFonts w:ascii="Cambria" w:hAnsi="Cambria"/>
                <w:sz w:val="23"/>
                <w:szCs w:val="23"/>
                <w:lang w:val="bg-BG"/>
              </w:rPr>
              <w:t>.</w:t>
            </w:r>
          </w:p>
          <w:p w14:paraId="5F850471" w14:textId="77777777" w:rsidR="00331976" w:rsidRPr="003F4453" w:rsidRDefault="00331976" w:rsidP="00812799">
            <w:pPr>
              <w:pStyle w:val="Text1"/>
              <w:spacing w:after="120"/>
              <w:ind w:left="0"/>
              <w:jc w:val="both"/>
              <w:rPr>
                <w:rFonts w:ascii="Cambria" w:hAnsi="Cambria"/>
                <w:bCs/>
                <w:sz w:val="23"/>
                <w:szCs w:val="23"/>
                <w:lang w:val="bg-BG"/>
              </w:rPr>
            </w:pPr>
          </w:p>
        </w:tc>
      </w:tr>
    </w:tbl>
    <w:p w14:paraId="14113A98" w14:textId="77777777" w:rsidR="00C2718F" w:rsidRPr="003F4453" w:rsidRDefault="003703E8" w:rsidP="00FE349D">
      <w:pPr>
        <w:pStyle w:val="Text1"/>
        <w:spacing w:after="120"/>
        <w:ind w:left="567" w:hanging="567"/>
        <w:jc w:val="both"/>
        <w:rPr>
          <w:rFonts w:ascii="Cambria" w:hAnsi="Cambria"/>
          <w:b/>
          <w:sz w:val="23"/>
          <w:szCs w:val="23"/>
          <w:lang w:val="bg-BG"/>
        </w:rPr>
      </w:pPr>
      <w:r w:rsidRPr="003F4453">
        <w:rPr>
          <w:rFonts w:ascii="Cambria" w:hAnsi="Cambria"/>
          <w:b/>
          <w:sz w:val="23"/>
          <w:szCs w:val="23"/>
          <w:lang w:val="bg-BG"/>
        </w:rPr>
        <w:lastRenderedPageBreak/>
        <w:t xml:space="preserve">Член </w:t>
      </w:r>
      <w:r w:rsidR="005E6531" w:rsidRPr="003F4453">
        <w:rPr>
          <w:rFonts w:ascii="Cambria" w:hAnsi="Cambria"/>
          <w:b/>
          <w:sz w:val="23"/>
          <w:szCs w:val="23"/>
          <w:lang w:val="bg-BG"/>
        </w:rPr>
        <w:t>4</w:t>
      </w:r>
      <w:r w:rsidR="00533F0D" w:rsidRPr="003F4453">
        <w:rPr>
          <w:rFonts w:ascii="Cambria" w:hAnsi="Cambria"/>
          <w:b/>
          <w:sz w:val="23"/>
          <w:szCs w:val="23"/>
          <w:lang w:val="bg-BG"/>
        </w:rPr>
        <w:t>.</w:t>
      </w:r>
      <w:r w:rsidRPr="003F4453">
        <w:rPr>
          <w:rFonts w:ascii="Cambria" w:hAnsi="Cambria"/>
          <w:b/>
          <w:sz w:val="23"/>
          <w:szCs w:val="23"/>
          <w:lang w:val="bg-BG"/>
        </w:rPr>
        <w:t xml:space="preserve"> </w:t>
      </w:r>
      <w:r w:rsidR="00C36181" w:rsidRPr="003F4453">
        <w:rPr>
          <w:rFonts w:ascii="Cambria" w:hAnsi="Cambria"/>
          <w:b/>
          <w:sz w:val="23"/>
          <w:szCs w:val="23"/>
          <w:lang w:val="bg-BG"/>
        </w:rPr>
        <w:t xml:space="preserve">Изисквания към изпълнението на </w:t>
      </w:r>
      <w:r w:rsidR="00FC3608" w:rsidRPr="003F4453">
        <w:rPr>
          <w:rFonts w:ascii="Cambria" w:hAnsi="Cambria"/>
          <w:b/>
          <w:sz w:val="23"/>
          <w:szCs w:val="23"/>
          <w:lang w:val="bg-BG"/>
        </w:rPr>
        <w:t>инвестицията</w:t>
      </w:r>
      <w:r w:rsidRPr="003F4453">
        <w:rPr>
          <w:rFonts w:ascii="Cambria" w:hAnsi="Cambria"/>
          <w:b/>
          <w:sz w:val="23"/>
          <w:szCs w:val="23"/>
          <w:lang w:val="bg-BG"/>
        </w:rPr>
        <w:t xml:space="preserve"> </w:t>
      </w:r>
    </w:p>
    <w:tbl>
      <w:tblPr>
        <w:tblW w:w="0" w:type="auto"/>
        <w:tblInd w:w="-34" w:type="dxa"/>
        <w:tblLook w:val="04A0" w:firstRow="1" w:lastRow="0" w:firstColumn="1" w:lastColumn="0" w:noHBand="0" w:noVBand="1"/>
      </w:tblPr>
      <w:tblGrid>
        <w:gridCol w:w="562"/>
        <w:gridCol w:w="8826"/>
      </w:tblGrid>
      <w:tr w:rsidR="00C93FD2" w:rsidRPr="003F4453" w14:paraId="341868E8" w14:textId="77777777" w:rsidTr="00812799">
        <w:tc>
          <w:tcPr>
            <w:tcW w:w="568" w:type="dxa"/>
            <w:shd w:val="clear" w:color="auto" w:fill="auto"/>
          </w:tcPr>
          <w:p w14:paraId="74018712" w14:textId="77777777" w:rsidR="00C93FD2" w:rsidRPr="003F4453" w:rsidRDefault="00C93FD2" w:rsidP="00812799">
            <w:pPr>
              <w:pStyle w:val="Text1"/>
              <w:numPr>
                <w:ilvl w:val="0"/>
                <w:numId w:val="19"/>
              </w:numPr>
              <w:spacing w:after="120"/>
              <w:rPr>
                <w:rFonts w:ascii="Cambria" w:hAnsi="Cambria"/>
                <w:bCs/>
                <w:sz w:val="23"/>
                <w:szCs w:val="23"/>
                <w:lang w:val="bg-BG"/>
              </w:rPr>
            </w:pPr>
          </w:p>
        </w:tc>
        <w:tc>
          <w:tcPr>
            <w:tcW w:w="8930" w:type="dxa"/>
            <w:shd w:val="clear" w:color="auto" w:fill="auto"/>
          </w:tcPr>
          <w:p w14:paraId="79A7C408" w14:textId="6B1894C1" w:rsidR="00C93FD2" w:rsidRPr="003F4453" w:rsidRDefault="00C93FD2" w:rsidP="006B3E1E">
            <w:pPr>
              <w:pStyle w:val="Text1"/>
              <w:spacing w:after="120"/>
              <w:ind w:left="0"/>
              <w:jc w:val="both"/>
              <w:rPr>
                <w:rFonts w:ascii="Cambria" w:hAnsi="Cambria"/>
                <w:bCs/>
                <w:sz w:val="23"/>
                <w:szCs w:val="23"/>
                <w:lang w:val="bg-BG"/>
              </w:rPr>
            </w:pPr>
            <w:r w:rsidRPr="003F4453">
              <w:rPr>
                <w:rFonts w:ascii="Cambria" w:hAnsi="Cambria"/>
                <w:sz w:val="23"/>
                <w:szCs w:val="23"/>
                <w:lang w:val="bg-BG"/>
              </w:rPr>
              <w:t>Крайният получател</w:t>
            </w:r>
            <w:r w:rsidR="006B3E1E" w:rsidRPr="003F4453">
              <w:rPr>
                <w:rFonts w:ascii="Cambria" w:hAnsi="Cambria"/>
                <w:sz w:val="23"/>
                <w:szCs w:val="23"/>
                <w:lang w:val="bg-BG"/>
              </w:rPr>
              <w:t>/Партньора</w:t>
            </w:r>
            <w:r w:rsidRPr="003F4453">
              <w:rPr>
                <w:rFonts w:ascii="Cambria" w:hAnsi="Cambria"/>
                <w:sz w:val="23"/>
                <w:szCs w:val="23"/>
                <w:lang w:val="bg-BG"/>
              </w:rPr>
              <w:t xml:space="preserve"> изпълнява инвестицията съгласно описанието на одобрен</w:t>
            </w:r>
            <w:r w:rsidR="0085411A" w:rsidRPr="003F4453">
              <w:rPr>
                <w:rFonts w:ascii="Cambria" w:hAnsi="Cambria"/>
                <w:sz w:val="23"/>
                <w:szCs w:val="23"/>
                <w:lang w:val="bg-BG"/>
              </w:rPr>
              <w:t xml:space="preserve">ото предложение за </w:t>
            </w:r>
            <w:r w:rsidRPr="003F4453">
              <w:rPr>
                <w:rFonts w:ascii="Cambria" w:hAnsi="Cambria"/>
                <w:sz w:val="23"/>
                <w:szCs w:val="23"/>
                <w:lang w:val="bg-BG"/>
              </w:rPr>
              <w:t xml:space="preserve"> инвестиция (формуляр за кандидатстване ведно с приложенията към него), представляващо Приложение І към договора, заведено в </w:t>
            </w:r>
            <w:r w:rsidR="007C23E8" w:rsidRPr="003F4453">
              <w:rPr>
                <w:rFonts w:ascii="Cambria" w:hAnsi="Cambria"/>
                <w:sz w:val="23"/>
                <w:szCs w:val="23"/>
                <w:lang w:val="bg-BG"/>
              </w:rPr>
              <w:t xml:space="preserve">ИС на МВУ-ИСУН2020 </w:t>
            </w:r>
            <w:r w:rsidRPr="003F4453">
              <w:rPr>
                <w:rFonts w:ascii="Cambria" w:hAnsi="Cambria"/>
                <w:sz w:val="23"/>
                <w:szCs w:val="23"/>
                <w:lang w:val="bg-BG"/>
              </w:rPr>
              <w:t>под номер [</w:t>
            </w:r>
            <w:r w:rsidRPr="003F4453">
              <w:rPr>
                <w:rFonts w:ascii="Cambria" w:hAnsi="Cambria"/>
                <w:i/>
                <w:sz w:val="23"/>
                <w:szCs w:val="23"/>
                <w:lang w:val="bg-BG"/>
              </w:rPr>
              <w:t>номер от ИС на МВУ</w:t>
            </w:r>
            <w:r w:rsidRPr="003F4453">
              <w:rPr>
                <w:rFonts w:ascii="Cambria" w:hAnsi="Cambria"/>
                <w:sz w:val="23"/>
                <w:szCs w:val="23"/>
                <w:lang w:val="bg-BG"/>
              </w:rPr>
              <w:t>], условията за кандидатстване и условията за изпълнение по процедурата на подбор на предложения за изпълнение на инвестиции от крайни получатели и клаузите на настоящия договор.</w:t>
            </w:r>
          </w:p>
        </w:tc>
      </w:tr>
      <w:tr w:rsidR="00C93FD2" w:rsidRPr="003F4453" w14:paraId="74B70DE7" w14:textId="77777777" w:rsidTr="00812799">
        <w:tc>
          <w:tcPr>
            <w:tcW w:w="568" w:type="dxa"/>
            <w:shd w:val="clear" w:color="auto" w:fill="auto"/>
          </w:tcPr>
          <w:p w14:paraId="277D6BD1" w14:textId="77777777" w:rsidR="00C93FD2" w:rsidRPr="003F4453" w:rsidRDefault="00C93FD2" w:rsidP="00812799">
            <w:pPr>
              <w:pStyle w:val="Text1"/>
              <w:numPr>
                <w:ilvl w:val="0"/>
                <w:numId w:val="19"/>
              </w:numPr>
              <w:spacing w:after="120"/>
              <w:rPr>
                <w:rFonts w:ascii="Cambria" w:hAnsi="Cambria"/>
                <w:bCs/>
                <w:sz w:val="23"/>
                <w:szCs w:val="23"/>
                <w:lang w:val="bg-BG"/>
              </w:rPr>
            </w:pPr>
          </w:p>
        </w:tc>
        <w:tc>
          <w:tcPr>
            <w:tcW w:w="8930" w:type="dxa"/>
            <w:shd w:val="clear" w:color="auto" w:fill="auto"/>
          </w:tcPr>
          <w:p w14:paraId="119DFB1C" w14:textId="77777777" w:rsidR="00C93FD2" w:rsidRPr="003F4453" w:rsidRDefault="00C93FD2" w:rsidP="00BC66C9">
            <w:pPr>
              <w:pStyle w:val="Text1"/>
              <w:spacing w:after="120"/>
              <w:ind w:left="0"/>
              <w:jc w:val="both"/>
              <w:rPr>
                <w:rFonts w:ascii="Cambria" w:hAnsi="Cambria"/>
                <w:bCs/>
                <w:sz w:val="23"/>
                <w:szCs w:val="23"/>
                <w:lang w:val="bg-BG"/>
              </w:rPr>
            </w:pPr>
            <w:r w:rsidRPr="003F4453">
              <w:rPr>
                <w:rFonts w:ascii="Cambria" w:hAnsi="Cambria"/>
                <w:sz w:val="23"/>
                <w:szCs w:val="23"/>
                <w:lang w:val="bg-BG"/>
              </w:rPr>
              <w:t xml:space="preserve">За неразделна част от клаузите на настоящия договор се считат и изискванията и процедурите относно управлението, изпълнението, отчитането и разплащането на инвестициите, регламентирани в нормативните и общите административни актове, приемани в кръга на тяхната компетентност от органите, отговорни за управлението и изпълнението на одобрения План за възстановяване и устойчивост съгласно </w:t>
            </w:r>
            <w:r w:rsidRPr="003F4453">
              <w:rPr>
                <w:rFonts w:ascii="Cambria" w:hAnsi="Cambria"/>
                <w:i/>
                <w:iCs/>
                <w:sz w:val="23"/>
                <w:szCs w:val="23"/>
                <w:lang w:val="bg-BG"/>
              </w:rPr>
              <w:t>Постановление № 157 от 7 юли 2022 г. за определяне на органите и структурите, отговорни за изпълнението на Плана за възстановяване и устойчивост на република България, и на техните основни функции (ПМС № 157/2022)</w:t>
            </w:r>
            <w:r w:rsidRPr="003F4453">
              <w:rPr>
                <w:rFonts w:ascii="Cambria" w:hAnsi="Cambria"/>
                <w:sz w:val="23"/>
                <w:szCs w:val="23"/>
                <w:lang w:val="bg-BG"/>
              </w:rPr>
              <w:t xml:space="preserve">, Ръководството за изпълнение на инвестициите по чл. 31, ал. 1 от ПМС № 114/2022 г., в случай, че такова е издадено от СНД, както и </w:t>
            </w:r>
            <w:r w:rsidR="0049673A" w:rsidRPr="003F4453">
              <w:rPr>
                <w:rFonts w:ascii="Cambria" w:hAnsi="Cambria"/>
                <w:sz w:val="23"/>
                <w:szCs w:val="23"/>
                <w:lang w:val="bg-BG"/>
              </w:rPr>
              <w:t xml:space="preserve">в </w:t>
            </w:r>
            <w:r w:rsidRPr="003F4453">
              <w:rPr>
                <w:rFonts w:ascii="Cambria" w:hAnsi="Cambria"/>
                <w:sz w:val="23"/>
                <w:szCs w:val="23"/>
                <w:lang w:val="bg-BG"/>
              </w:rPr>
              <w:t xml:space="preserve">текущите </w:t>
            </w:r>
            <w:r w:rsidR="0049673A" w:rsidRPr="003F4453">
              <w:rPr>
                <w:rFonts w:ascii="Cambria" w:hAnsi="Cambria"/>
                <w:sz w:val="23"/>
                <w:szCs w:val="23"/>
                <w:lang w:val="bg-BG"/>
              </w:rPr>
              <w:t xml:space="preserve">оперативни </w:t>
            </w:r>
            <w:r w:rsidRPr="003F4453">
              <w:rPr>
                <w:rFonts w:ascii="Cambria" w:hAnsi="Cambria"/>
                <w:sz w:val="23"/>
                <w:szCs w:val="23"/>
                <w:lang w:val="bg-BG"/>
              </w:rPr>
              <w:t>указания на СНД, публикувани на официалната й интернет-страница.</w:t>
            </w:r>
          </w:p>
        </w:tc>
      </w:tr>
      <w:tr w:rsidR="00C93FD2" w:rsidRPr="003F4453" w14:paraId="49E02098" w14:textId="77777777" w:rsidTr="00812799">
        <w:tc>
          <w:tcPr>
            <w:tcW w:w="568" w:type="dxa"/>
            <w:shd w:val="clear" w:color="auto" w:fill="auto"/>
          </w:tcPr>
          <w:p w14:paraId="2D9D419E" w14:textId="77777777" w:rsidR="00C93FD2" w:rsidRPr="003F4453" w:rsidRDefault="00C93FD2" w:rsidP="00812799">
            <w:pPr>
              <w:pStyle w:val="Text1"/>
              <w:numPr>
                <w:ilvl w:val="0"/>
                <w:numId w:val="19"/>
              </w:numPr>
              <w:spacing w:after="120"/>
              <w:rPr>
                <w:rFonts w:ascii="Cambria" w:hAnsi="Cambria"/>
                <w:bCs/>
                <w:sz w:val="23"/>
                <w:szCs w:val="23"/>
                <w:lang w:val="bg-BG"/>
              </w:rPr>
            </w:pPr>
          </w:p>
        </w:tc>
        <w:tc>
          <w:tcPr>
            <w:tcW w:w="8930" w:type="dxa"/>
            <w:shd w:val="clear" w:color="auto" w:fill="auto"/>
          </w:tcPr>
          <w:p w14:paraId="04EB170E" w14:textId="77777777" w:rsidR="00C93FD2" w:rsidRPr="003F4453" w:rsidRDefault="00C93FD2" w:rsidP="00812799">
            <w:pPr>
              <w:pStyle w:val="Text1"/>
              <w:spacing w:after="120"/>
              <w:ind w:left="0"/>
              <w:jc w:val="both"/>
              <w:rPr>
                <w:rFonts w:ascii="Cambria" w:hAnsi="Cambria"/>
                <w:bCs/>
                <w:sz w:val="23"/>
                <w:szCs w:val="23"/>
                <w:lang w:val="bg-BG"/>
              </w:rPr>
            </w:pPr>
            <w:r w:rsidRPr="003F4453">
              <w:rPr>
                <w:rFonts w:ascii="Cambria" w:hAnsi="Cambria"/>
                <w:sz w:val="23"/>
                <w:szCs w:val="23"/>
                <w:lang w:val="bg-BG"/>
              </w:rPr>
              <w:t>Изпълнението на инвестицията се съобразява с всички приложими нормативни актове от националното законодателство и законодателството на ЕС.</w:t>
            </w:r>
          </w:p>
        </w:tc>
      </w:tr>
      <w:tr w:rsidR="00C93FD2" w:rsidRPr="003F4453" w14:paraId="0F6D5E8F" w14:textId="77777777" w:rsidTr="00812799">
        <w:tc>
          <w:tcPr>
            <w:tcW w:w="568" w:type="dxa"/>
            <w:shd w:val="clear" w:color="auto" w:fill="auto"/>
          </w:tcPr>
          <w:p w14:paraId="364F3D03" w14:textId="77777777" w:rsidR="00C93FD2" w:rsidRPr="003F4453" w:rsidRDefault="00C93FD2" w:rsidP="00812799">
            <w:pPr>
              <w:pStyle w:val="Text1"/>
              <w:numPr>
                <w:ilvl w:val="0"/>
                <w:numId w:val="19"/>
              </w:numPr>
              <w:spacing w:after="120"/>
              <w:rPr>
                <w:rFonts w:ascii="Cambria" w:hAnsi="Cambria"/>
                <w:bCs/>
                <w:sz w:val="23"/>
                <w:szCs w:val="23"/>
                <w:lang w:val="bg-BG"/>
              </w:rPr>
            </w:pPr>
          </w:p>
        </w:tc>
        <w:tc>
          <w:tcPr>
            <w:tcW w:w="8930" w:type="dxa"/>
            <w:shd w:val="clear" w:color="auto" w:fill="auto"/>
          </w:tcPr>
          <w:p w14:paraId="18E4751B" w14:textId="290F9B56" w:rsidR="00C93FD2" w:rsidRPr="003F4453" w:rsidRDefault="00C93FD2" w:rsidP="00606568">
            <w:pPr>
              <w:pStyle w:val="Text1"/>
              <w:spacing w:after="120"/>
              <w:ind w:left="0"/>
              <w:jc w:val="both"/>
              <w:rPr>
                <w:rFonts w:ascii="Cambria" w:hAnsi="Cambria"/>
                <w:bCs/>
                <w:sz w:val="23"/>
                <w:szCs w:val="23"/>
                <w:lang w:val="bg-BG"/>
              </w:rPr>
            </w:pPr>
            <w:r w:rsidRPr="003F4453">
              <w:rPr>
                <w:rFonts w:ascii="Cambria" w:hAnsi="Cambria"/>
                <w:sz w:val="23"/>
                <w:szCs w:val="23"/>
                <w:lang w:val="bg-BG"/>
              </w:rPr>
              <w:t>Крайният получател</w:t>
            </w:r>
            <w:r w:rsidR="00382B3C" w:rsidRPr="003F4453">
              <w:rPr>
                <w:szCs w:val="24"/>
                <w:lang w:eastAsia="fr-FR"/>
              </w:rPr>
              <w:t>/партньорът</w:t>
            </w:r>
            <w:r w:rsidR="00382B3C" w:rsidRPr="003F4453">
              <w:rPr>
                <w:szCs w:val="24"/>
                <w:lang w:val="bg-BG" w:eastAsia="fr-FR"/>
              </w:rPr>
              <w:t>/ите</w:t>
            </w:r>
            <w:r w:rsidR="00382B3C" w:rsidRPr="003F4453">
              <w:rPr>
                <w:rStyle w:val="FootnoteReference"/>
                <w:szCs w:val="24"/>
                <w:lang w:eastAsia="fr-FR"/>
              </w:rPr>
              <w:footnoteReference w:id="6"/>
            </w:r>
            <w:r w:rsidR="00D9010B" w:rsidRPr="003F4453">
              <w:rPr>
                <w:szCs w:val="24"/>
                <w:lang w:eastAsia="fr-FR"/>
              </w:rPr>
              <w:t xml:space="preserve"> </w:t>
            </w:r>
            <w:r w:rsidRPr="003F4453">
              <w:rPr>
                <w:rFonts w:ascii="Cambria" w:hAnsi="Cambria"/>
                <w:sz w:val="23"/>
                <w:szCs w:val="23"/>
                <w:lang w:val="bg-BG"/>
              </w:rPr>
              <w:t>е</w:t>
            </w:r>
            <w:r w:rsidR="00382B3C" w:rsidRPr="003F4453">
              <w:rPr>
                <w:rFonts w:ascii="Cambria" w:hAnsi="Cambria"/>
                <w:sz w:val="23"/>
                <w:szCs w:val="23"/>
                <w:lang w:val="bg-BG"/>
              </w:rPr>
              <w:t>/са</w:t>
            </w:r>
            <w:r w:rsidRPr="003F4453">
              <w:rPr>
                <w:rFonts w:ascii="Cambria" w:hAnsi="Cambria"/>
                <w:sz w:val="23"/>
                <w:szCs w:val="23"/>
                <w:lang w:val="bg-BG"/>
              </w:rPr>
              <w:t xml:space="preserve"> длъжен</w:t>
            </w:r>
            <w:r w:rsidR="00382B3C" w:rsidRPr="003F4453">
              <w:rPr>
                <w:rFonts w:ascii="Cambria" w:hAnsi="Cambria"/>
                <w:sz w:val="23"/>
                <w:szCs w:val="23"/>
                <w:lang w:val="bg-BG"/>
              </w:rPr>
              <w:t>/ни</w:t>
            </w:r>
            <w:r w:rsidRPr="003F4453">
              <w:rPr>
                <w:rFonts w:ascii="Cambria" w:hAnsi="Cambria"/>
                <w:sz w:val="23"/>
                <w:szCs w:val="23"/>
                <w:lang w:val="bg-BG"/>
              </w:rPr>
              <w:t xml:space="preserve"> да заплати</w:t>
            </w:r>
            <w:r w:rsidR="00382B3C" w:rsidRPr="003F4453">
              <w:rPr>
                <w:rFonts w:ascii="Cambria" w:hAnsi="Cambria"/>
                <w:sz w:val="23"/>
                <w:szCs w:val="23"/>
                <w:lang w:val="bg-BG"/>
              </w:rPr>
              <w:t>/ят</w:t>
            </w:r>
            <w:r w:rsidRPr="003F4453">
              <w:rPr>
                <w:rFonts w:ascii="Cambria" w:hAnsi="Cambria"/>
                <w:sz w:val="23"/>
                <w:szCs w:val="23"/>
                <w:lang w:val="bg-BG"/>
              </w:rPr>
              <w:t xml:space="preserve"> изцяло дължимия ДДС върху допустимите разходи за изпълнение на инвестицията и да администрира</w:t>
            </w:r>
            <w:r w:rsidR="00382B3C" w:rsidRPr="003F4453">
              <w:rPr>
                <w:rFonts w:ascii="Cambria" w:hAnsi="Cambria"/>
                <w:sz w:val="23"/>
                <w:szCs w:val="23"/>
                <w:lang w:val="bg-BG"/>
              </w:rPr>
              <w:t>т</w:t>
            </w:r>
            <w:r w:rsidRPr="003F4453">
              <w:rPr>
                <w:rFonts w:ascii="Cambria" w:hAnsi="Cambria"/>
                <w:sz w:val="23"/>
                <w:szCs w:val="23"/>
                <w:lang w:val="bg-BG"/>
              </w:rPr>
              <w:t xml:space="preserve"> ДДС като недопустим разход в съответствие с приложимите за това правила.</w:t>
            </w:r>
          </w:p>
        </w:tc>
      </w:tr>
    </w:tbl>
    <w:p w14:paraId="71D14DF1" w14:textId="77777777" w:rsidR="00433F75" w:rsidRPr="003F4453" w:rsidRDefault="00433F75" w:rsidP="00FE349D">
      <w:pPr>
        <w:spacing w:after="120"/>
        <w:ind w:left="567" w:hanging="567"/>
        <w:jc w:val="both"/>
        <w:rPr>
          <w:rFonts w:ascii="Cambria" w:hAnsi="Cambria"/>
          <w:b/>
          <w:sz w:val="23"/>
          <w:szCs w:val="23"/>
          <w:lang w:val="bg-BG"/>
        </w:rPr>
      </w:pPr>
    </w:p>
    <w:p w14:paraId="05A80706" w14:textId="77777777" w:rsidR="00C2718F" w:rsidRPr="003F4453" w:rsidRDefault="00ED25FF" w:rsidP="00FE349D">
      <w:pPr>
        <w:spacing w:after="120"/>
        <w:ind w:left="567" w:hanging="567"/>
        <w:jc w:val="both"/>
        <w:rPr>
          <w:rFonts w:ascii="Cambria" w:hAnsi="Cambria"/>
          <w:sz w:val="23"/>
          <w:szCs w:val="23"/>
          <w:lang w:val="bg-BG"/>
        </w:rPr>
      </w:pPr>
      <w:r w:rsidRPr="003F4453">
        <w:rPr>
          <w:rFonts w:ascii="Cambria" w:hAnsi="Cambria"/>
          <w:b/>
          <w:sz w:val="23"/>
          <w:szCs w:val="23"/>
          <w:lang w:val="bg-BG"/>
        </w:rPr>
        <w:t xml:space="preserve">Член </w:t>
      </w:r>
      <w:r w:rsidR="009A44BD" w:rsidRPr="003F4453">
        <w:rPr>
          <w:rFonts w:ascii="Cambria" w:hAnsi="Cambria"/>
          <w:b/>
          <w:sz w:val="23"/>
          <w:szCs w:val="23"/>
          <w:lang w:val="bg-BG"/>
        </w:rPr>
        <w:t>5</w:t>
      </w:r>
      <w:r w:rsidRPr="003F4453">
        <w:rPr>
          <w:rFonts w:ascii="Cambria" w:hAnsi="Cambria"/>
          <w:b/>
          <w:sz w:val="23"/>
          <w:szCs w:val="23"/>
          <w:lang w:val="bg-BG"/>
        </w:rPr>
        <w:t xml:space="preserve">. Индикатори, чието неизпълнение </w:t>
      </w:r>
      <w:r w:rsidR="009A44BD" w:rsidRPr="003F4453">
        <w:rPr>
          <w:rFonts w:ascii="Cambria" w:hAnsi="Cambria"/>
          <w:b/>
          <w:sz w:val="23"/>
          <w:szCs w:val="23"/>
          <w:lang w:val="bg-BG"/>
        </w:rPr>
        <w:t xml:space="preserve">се счита за </w:t>
      </w:r>
      <w:r w:rsidR="008A1CC9" w:rsidRPr="003F4453">
        <w:rPr>
          <w:rFonts w:ascii="Cambria" w:hAnsi="Cambria"/>
          <w:b/>
          <w:sz w:val="23"/>
          <w:szCs w:val="23"/>
          <w:lang w:val="bg-BG"/>
        </w:rPr>
        <w:t xml:space="preserve">пълно или частично </w:t>
      </w:r>
      <w:r w:rsidR="009A44BD" w:rsidRPr="003F4453">
        <w:rPr>
          <w:rFonts w:ascii="Cambria" w:hAnsi="Cambria"/>
          <w:b/>
          <w:sz w:val="23"/>
          <w:szCs w:val="23"/>
          <w:lang w:val="bg-BG"/>
        </w:rPr>
        <w:t>неизпълнение на инвестицията</w:t>
      </w:r>
      <w:r w:rsidRPr="003F4453">
        <w:rPr>
          <w:rFonts w:ascii="Cambria" w:hAnsi="Cambria"/>
          <w:b/>
          <w:sz w:val="23"/>
          <w:szCs w:val="23"/>
          <w:lang w:val="bg-BG"/>
        </w:rPr>
        <w:t xml:space="preserve"> </w:t>
      </w:r>
    </w:p>
    <w:tbl>
      <w:tblPr>
        <w:tblW w:w="0" w:type="auto"/>
        <w:tblInd w:w="-34" w:type="dxa"/>
        <w:tblLook w:val="04A0" w:firstRow="1" w:lastRow="0" w:firstColumn="1" w:lastColumn="0" w:noHBand="0" w:noVBand="1"/>
      </w:tblPr>
      <w:tblGrid>
        <w:gridCol w:w="563"/>
        <w:gridCol w:w="8825"/>
      </w:tblGrid>
      <w:tr w:rsidR="00C93FD2" w:rsidRPr="003F4453" w14:paraId="4AFC14AE" w14:textId="77777777" w:rsidTr="009121EB">
        <w:tc>
          <w:tcPr>
            <w:tcW w:w="563" w:type="dxa"/>
            <w:shd w:val="clear" w:color="auto" w:fill="auto"/>
          </w:tcPr>
          <w:p w14:paraId="1A221705" w14:textId="77777777" w:rsidR="00C93FD2" w:rsidRPr="003F4453" w:rsidRDefault="00C93FD2" w:rsidP="00812799">
            <w:pPr>
              <w:pStyle w:val="Text1"/>
              <w:numPr>
                <w:ilvl w:val="0"/>
                <w:numId w:val="20"/>
              </w:numPr>
              <w:spacing w:after="120"/>
              <w:rPr>
                <w:rFonts w:ascii="Cambria" w:hAnsi="Cambria"/>
                <w:bCs/>
                <w:sz w:val="23"/>
                <w:szCs w:val="23"/>
                <w:lang w:val="bg-BG"/>
              </w:rPr>
            </w:pPr>
          </w:p>
        </w:tc>
        <w:tc>
          <w:tcPr>
            <w:tcW w:w="8825" w:type="dxa"/>
            <w:shd w:val="clear" w:color="auto" w:fill="auto"/>
          </w:tcPr>
          <w:p w14:paraId="28D9EA3E" w14:textId="77777777" w:rsidR="00C93FD2" w:rsidRPr="003F4453" w:rsidRDefault="00C93FD2" w:rsidP="00793994">
            <w:pPr>
              <w:pStyle w:val="Text1"/>
              <w:spacing w:after="120"/>
              <w:ind w:left="0"/>
              <w:jc w:val="both"/>
              <w:rPr>
                <w:rFonts w:ascii="Cambria" w:hAnsi="Cambria"/>
                <w:bCs/>
                <w:sz w:val="23"/>
                <w:szCs w:val="23"/>
                <w:lang w:val="bg-BG"/>
              </w:rPr>
            </w:pPr>
            <w:r w:rsidRPr="003F4453">
              <w:rPr>
                <w:rFonts w:ascii="Cambria" w:hAnsi="Cambria"/>
                <w:bCs/>
                <w:sz w:val="23"/>
                <w:szCs w:val="23"/>
                <w:lang w:val="bg-BG"/>
              </w:rPr>
              <w:t xml:space="preserve">Неизпълнението или неотчитането по предвидения ред от крайния получател на прогнозната стойност на </w:t>
            </w:r>
            <w:r w:rsidR="00DA3291" w:rsidRPr="003F4453">
              <w:rPr>
                <w:rFonts w:ascii="Cambria" w:hAnsi="Cambria"/>
                <w:bCs/>
                <w:sz w:val="23"/>
                <w:szCs w:val="23"/>
                <w:lang w:val="bg-BG"/>
              </w:rPr>
              <w:t>индикатор</w:t>
            </w:r>
            <w:r w:rsidRPr="003F4453">
              <w:rPr>
                <w:rFonts w:ascii="Cambria" w:hAnsi="Cambria"/>
                <w:bCs/>
                <w:sz w:val="23"/>
                <w:szCs w:val="23"/>
                <w:lang w:val="bg-BG"/>
              </w:rPr>
              <w:t xml:space="preserve"> </w:t>
            </w:r>
            <w:r w:rsidR="00DA3291" w:rsidRPr="003F4453">
              <w:rPr>
                <w:rFonts w:ascii="Cambria" w:hAnsi="Cambria"/>
                <w:bCs/>
                <w:sz w:val="23"/>
                <w:szCs w:val="23"/>
                <w:lang w:val="bg-BG"/>
              </w:rPr>
              <w:t>„</w:t>
            </w:r>
            <w:r w:rsidR="00946977" w:rsidRPr="003F4453">
              <w:rPr>
                <w:rFonts w:ascii="Cambria" w:hAnsi="Cambria"/>
                <w:bCs/>
                <w:sz w:val="23"/>
                <w:szCs w:val="23"/>
                <w:lang w:val="bg-BG"/>
              </w:rPr>
              <w:t>Привлечени нови инвеститори, които да изградят производствени предприятия в индустриалните зони и паркове</w:t>
            </w:r>
            <w:r w:rsidR="00DA3291" w:rsidRPr="003F4453">
              <w:rPr>
                <w:rFonts w:ascii="Cambria" w:hAnsi="Cambria"/>
                <w:bCs/>
                <w:sz w:val="23"/>
                <w:szCs w:val="23"/>
                <w:lang w:val="bg-BG"/>
              </w:rPr>
              <w:t>“</w:t>
            </w:r>
            <w:r w:rsidRPr="003F4453">
              <w:rPr>
                <w:rFonts w:ascii="Cambria" w:hAnsi="Cambria"/>
                <w:bCs/>
                <w:sz w:val="23"/>
                <w:szCs w:val="23"/>
                <w:lang w:val="bg-BG"/>
              </w:rPr>
              <w:t>, посочена в т.</w:t>
            </w:r>
            <w:r w:rsidR="00E45009" w:rsidRPr="003F4453">
              <w:rPr>
                <w:rFonts w:ascii="Cambria" w:hAnsi="Cambria"/>
                <w:bCs/>
                <w:sz w:val="23"/>
                <w:szCs w:val="23"/>
                <w:lang w:val="en-US"/>
              </w:rPr>
              <w:t xml:space="preserve"> 5</w:t>
            </w:r>
            <w:r w:rsidR="00D843F4" w:rsidRPr="003F4453">
              <w:rPr>
                <w:rFonts w:ascii="Cambria" w:hAnsi="Cambria"/>
                <w:bCs/>
                <w:sz w:val="23"/>
                <w:szCs w:val="23"/>
                <w:lang w:val="bg-BG"/>
              </w:rPr>
              <w:t xml:space="preserve">  </w:t>
            </w:r>
            <w:r w:rsidR="00DA3291" w:rsidRPr="003F4453">
              <w:rPr>
                <w:rFonts w:ascii="Cambria" w:hAnsi="Cambria"/>
                <w:bCs/>
                <w:sz w:val="23"/>
                <w:szCs w:val="23"/>
                <w:lang w:val="bg-BG"/>
              </w:rPr>
              <w:t>“Индикатори“</w:t>
            </w:r>
            <w:r w:rsidRPr="003F4453">
              <w:rPr>
                <w:rFonts w:ascii="Cambria" w:hAnsi="Cambria"/>
                <w:bCs/>
                <w:sz w:val="23"/>
                <w:szCs w:val="23"/>
                <w:lang w:val="bg-BG"/>
              </w:rPr>
              <w:t xml:space="preserve"> на Приложение І, дава право на Ръководителят на СНД да изиска от крайния получател</w:t>
            </w:r>
            <w:r w:rsidR="006B3E1E" w:rsidRPr="003F4453">
              <w:rPr>
                <w:rFonts w:ascii="Cambria" w:hAnsi="Cambria"/>
                <w:bCs/>
                <w:sz w:val="23"/>
                <w:szCs w:val="23"/>
                <w:lang w:val="bg-BG"/>
              </w:rPr>
              <w:t>/партньора</w:t>
            </w:r>
            <w:r w:rsidRPr="003F4453">
              <w:rPr>
                <w:rFonts w:ascii="Cambria" w:hAnsi="Cambria"/>
                <w:bCs/>
                <w:sz w:val="23"/>
                <w:szCs w:val="23"/>
                <w:lang w:val="bg-BG"/>
              </w:rPr>
              <w:t xml:space="preserve"> цялостно или частично възстановяване на полученото безвъзмездно финансиране</w:t>
            </w:r>
            <w:r w:rsidR="00555714" w:rsidRPr="003F4453">
              <w:rPr>
                <w:rFonts w:ascii="Cambria" w:hAnsi="Cambria"/>
                <w:bCs/>
                <w:sz w:val="23"/>
                <w:szCs w:val="23"/>
                <w:lang w:val="bg-BG"/>
              </w:rPr>
              <w:t xml:space="preserve"> пропорционално,</w:t>
            </w:r>
            <w:r w:rsidRPr="003F4453">
              <w:rPr>
                <w:rFonts w:ascii="Cambria" w:hAnsi="Cambria"/>
                <w:bCs/>
                <w:sz w:val="23"/>
                <w:szCs w:val="23"/>
                <w:lang w:val="bg-BG"/>
              </w:rPr>
              <w:t xml:space="preserve"> съобразно степента на неизпълнение на индикатора и причините за това по реда и условията на чл. 1</w:t>
            </w:r>
            <w:r w:rsidR="00793994" w:rsidRPr="003F4453">
              <w:rPr>
                <w:rFonts w:ascii="Cambria" w:hAnsi="Cambria"/>
                <w:bCs/>
                <w:sz w:val="23"/>
                <w:szCs w:val="23"/>
                <w:lang w:val="bg-BG"/>
              </w:rPr>
              <w:t>3</w:t>
            </w:r>
            <w:r w:rsidRPr="003F4453">
              <w:rPr>
                <w:rFonts w:ascii="Cambria" w:hAnsi="Cambria"/>
                <w:bCs/>
                <w:sz w:val="23"/>
                <w:szCs w:val="23"/>
                <w:lang w:val="bg-BG"/>
              </w:rPr>
              <w:t xml:space="preserve"> от Общите условия на договора – Приложение ІІ</w:t>
            </w:r>
            <w:r w:rsidR="00932CAA" w:rsidRPr="003F4453">
              <w:rPr>
                <w:rFonts w:ascii="Cambria" w:hAnsi="Cambria"/>
                <w:bCs/>
                <w:sz w:val="23"/>
                <w:szCs w:val="23"/>
                <w:lang w:val="bg-BG"/>
              </w:rPr>
              <w:t xml:space="preserve"> към датата на подаване на ФТО</w:t>
            </w:r>
            <w:r w:rsidRPr="003F4453">
              <w:rPr>
                <w:rFonts w:ascii="Cambria" w:hAnsi="Cambria"/>
                <w:bCs/>
                <w:sz w:val="23"/>
                <w:szCs w:val="23"/>
                <w:lang w:val="bg-BG"/>
              </w:rPr>
              <w:t>.</w:t>
            </w:r>
            <w:r w:rsidR="008C5F81" w:rsidRPr="003F4453">
              <w:rPr>
                <w:rFonts w:ascii="Cambria" w:hAnsi="Cambria"/>
                <w:bCs/>
                <w:sz w:val="23"/>
                <w:szCs w:val="23"/>
                <w:lang w:val="bg-BG"/>
              </w:rPr>
              <w:t xml:space="preserve"> </w:t>
            </w:r>
          </w:p>
        </w:tc>
      </w:tr>
      <w:tr w:rsidR="009121EB" w:rsidRPr="003F4453" w14:paraId="3B5FB390" w14:textId="77777777" w:rsidTr="009121EB">
        <w:tc>
          <w:tcPr>
            <w:tcW w:w="563" w:type="dxa"/>
            <w:shd w:val="clear" w:color="auto" w:fill="auto"/>
          </w:tcPr>
          <w:p w14:paraId="43B22DFA" w14:textId="77777777" w:rsidR="009121EB" w:rsidRPr="003F4453" w:rsidRDefault="009121EB" w:rsidP="00731DDE">
            <w:pPr>
              <w:pStyle w:val="Text1"/>
              <w:numPr>
                <w:ilvl w:val="0"/>
                <w:numId w:val="20"/>
              </w:numPr>
              <w:spacing w:after="120"/>
              <w:rPr>
                <w:rFonts w:ascii="Cambria" w:hAnsi="Cambria"/>
                <w:bCs/>
                <w:sz w:val="23"/>
                <w:szCs w:val="23"/>
                <w:lang w:val="bg-BG"/>
              </w:rPr>
            </w:pPr>
          </w:p>
        </w:tc>
        <w:tc>
          <w:tcPr>
            <w:tcW w:w="8825" w:type="dxa"/>
            <w:shd w:val="clear" w:color="auto" w:fill="auto"/>
          </w:tcPr>
          <w:p w14:paraId="259AB6B3" w14:textId="56CCA64C" w:rsidR="005962A9" w:rsidRPr="003F4453" w:rsidRDefault="00555714" w:rsidP="00555714">
            <w:pPr>
              <w:pStyle w:val="Text1"/>
              <w:spacing w:after="120"/>
              <w:ind w:left="0"/>
              <w:jc w:val="both"/>
              <w:rPr>
                <w:rFonts w:ascii="Cambria" w:hAnsi="Cambria"/>
                <w:bCs/>
                <w:sz w:val="23"/>
                <w:szCs w:val="23"/>
                <w:lang w:val="bg-BG"/>
              </w:rPr>
            </w:pPr>
            <w:r w:rsidRPr="003F4453">
              <w:rPr>
                <w:rFonts w:ascii="Cambria" w:hAnsi="Cambria"/>
                <w:bCs/>
                <w:sz w:val="23"/>
                <w:szCs w:val="23"/>
                <w:lang w:val="bg-BG"/>
              </w:rPr>
              <w:t xml:space="preserve">За отчитане на индикатор „Създадени нови работни места в индустриалните паркове/зони“, крайния получател се ангажира да осигури декларации от привлечените в индустриалния парк инвеститори за съгласието им НСИ да предостави на СНД данни от годишните отчети за дейността за „Отчет за заетите лица, средствата за работна заплата и други разходи за труд“ за годините от 2022 г. – 2026 г. </w:t>
            </w:r>
            <w:r w:rsidR="009121EB" w:rsidRPr="003F4453">
              <w:rPr>
                <w:rFonts w:ascii="Cambria" w:hAnsi="Cambria"/>
                <w:bCs/>
                <w:sz w:val="23"/>
                <w:szCs w:val="23"/>
                <w:lang w:val="bg-BG"/>
              </w:rPr>
              <w:t xml:space="preserve">Неизпълнението или неотчитането по </w:t>
            </w:r>
            <w:r w:rsidRPr="003F4453">
              <w:rPr>
                <w:rFonts w:ascii="Cambria" w:hAnsi="Cambria"/>
                <w:bCs/>
                <w:sz w:val="23"/>
                <w:szCs w:val="23"/>
                <w:lang w:val="bg-BG"/>
              </w:rPr>
              <w:t xml:space="preserve">посочения </w:t>
            </w:r>
            <w:r w:rsidR="009121EB" w:rsidRPr="003F4453">
              <w:rPr>
                <w:rFonts w:ascii="Cambria" w:hAnsi="Cambria"/>
                <w:bCs/>
                <w:sz w:val="23"/>
                <w:szCs w:val="23"/>
                <w:lang w:val="bg-BG"/>
              </w:rPr>
              <w:t xml:space="preserve">ред от крайния получател на прогнозната стойност на индикатор „Създадени нови работни места в индустриалните паркове/зони“, посочена в т.  </w:t>
            </w:r>
            <w:r w:rsidR="00E45009" w:rsidRPr="003F4453">
              <w:rPr>
                <w:rFonts w:ascii="Cambria" w:hAnsi="Cambria"/>
                <w:bCs/>
                <w:sz w:val="23"/>
                <w:szCs w:val="23"/>
                <w:lang w:val="en-US"/>
              </w:rPr>
              <w:t xml:space="preserve">5 </w:t>
            </w:r>
            <w:r w:rsidR="009121EB" w:rsidRPr="003F4453">
              <w:rPr>
                <w:rFonts w:ascii="Cambria" w:hAnsi="Cambria"/>
                <w:bCs/>
                <w:sz w:val="23"/>
                <w:szCs w:val="23"/>
                <w:lang w:val="bg-BG"/>
              </w:rPr>
              <w:t xml:space="preserve">“Индикатори“ на Приложение І, </w:t>
            </w:r>
            <w:r w:rsidR="009121EB" w:rsidRPr="003F4453">
              <w:rPr>
                <w:rFonts w:ascii="Cambria" w:hAnsi="Cambria"/>
                <w:bCs/>
                <w:sz w:val="23"/>
                <w:szCs w:val="23"/>
                <w:lang w:val="bg-BG"/>
              </w:rPr>
              <w:lastRenderedPageBreak/>
              <w:t>дава право на Ръководителят на СНД да изиска от крайния получател</w:t>
            </w:r>
            <w:r w:rsidR="006B3E1E" w:rsidRPr="003F4453">
              <w:rPr>
                <w:rFonts w:ascii="Cambria" w:hAnsi="Cambria"/>
                <w:bCs/>
                <w:sz w:val="23"/>
                <w:szCs w:val="23"/>
                <w:lang w:val="bg-BG"/>
              </w:rPr>
              <w:t>/партньора</w:t>
            </w:r>
            <w:r w:rsidR="009121EB" w:rsidRPr="003F4453">
              <w:rPr>
                <w:rFonts w:ascii="Cambria" w:hAnsi="Cambria"/>
                <w:bCs/>
                <w:sz w:val="23"/>
                <w:szCs w:val="23"/>
                <w:lang w:val="bg-BG"/>
              </w:rPr>
              <w:t xml:space="preserve"> цялостно или частично</w:t>
            </w:r>
            <w:r w:rsidRPr="003F4453">
              <w:rPr>
                <w:rFonts w:ascii="Cambria" w:hAnsi="Cambria"/>
                <w:bCs/>
                <w:sz w:val="23"/>
                <w:szCs w:val="23"/>
                <w:lang w:val="bg-BG"/>
              </w:rPr>
              <w:t xml:space="preserve"> </w:t>
            </w:r>
            <w:r w:rsidR="009121EB" w:rsidRPr="003F4453">
              <w:rPr>
                <w:rFonts w:ascii="Cambria" w:hAnsi="Cambria"/>
                <w:bCs/>
                <w:sz w:val="23"/>
                <w:szCs w:val="23"/>
                <w:lang w:val="bg-BG"/>
              </w:rPr>
              <w:t xml:space="preserve">възстановяване на полученото безвъзмездно финансиране </w:t>
            </w:r>
            <w:r w:rsidRPr="003F4453">
              <w:rPr>
                <w:rFonts w:ascii="Cambria" w:hAnsi="Cambria"/>
                <w:bCs/>
                <w:sz w:val="23"/>
                <w:szCs w:val="23"/>
                <w:lang w:val="bg-BG"/>
              </w:rPr>
              <w:t xml:space="preserve">пропорционално, </w:t>
            </w:r>
            <w:r w:rsidR="009121EB" w:rsidRPr="003F4453">
              <w:rPr>
                <w:rFonts w:ascii="Cambria" w:hAnsi="Cambria"/>
                <w:bCs/>
                <w:sz w:val="23"/>
                <w:szCs w:val="23"/>
                <w:lang w:val="bg-BG"/>
              </w:rPr>
              <w:t>съобразно степента на неизпълнение на индикатора и причините за това по реда и условията на чл.1</w:t>
            </w:r>
            <w:r w:rsidR="00793994" w:rsidRPr="003F4453">
              <w:rPr>
                <w:rFonts w:ascii="Cambria" w:hAnsi="Cambria"/>
                <w:bCs/>
                <w:sz w:val="23"/>
                <w:szCs w:val="23"/>
                <w:lang w:val="bg-BG"/>
              </w:rPr>
              <w:t>3</w:t>
            </w:r>
            <w:r w:rsidR="009121EB" w:rsidRPr="003F4453">
              <w:rPr>
                <w:rFonts w:ascii="Cambria" w:hAnsi="Cambria"/>
                <w:bCs/>
                <w:sz w:val="23"/>
                <w:szCs w:val="23"/>
                <w:lang w:val="bg-BG"/>
              </w:rPr>
              <w:t xml:space="preserve"> от Общите условия на договора – Приложение ІІ към датата на подаване на ФТО. </w:t>
            </w:r>
          </w:p>
        </w:tc>
      </w:tr>
      <w:tr w:rsidR="005962A9" w:rsidRPr="003F4453" w14:paraId="70CE32E0" w14:textId="77777777" w:rsidTr="009121EB">
        <w:tc>
          <w:tcPr>
            <w:tcW w:w="563" w:type="dxa"/>
            <w:shd w:val="clear" w:color="auto" w:fill="auto"/>
          </w:tcPr>
          <w:p w14:paraId="6178808A" w14:textId="77777777" w:rsidR="005962A9" w:rsidRPr="003F4453" w:rsidRDefault="005962A9" w:rsidP="00731DDE">
            <w:pPr>
              <w:pStyle w:val="Text1"/>
              <w:numPr>
                <w:ilvl w:val="0"/>
                <w:numId w:val="20"/>
              </w:numPr>
              <w:spacing w:after="120"/>
              <w:rPr>
                <w:rFonts w:ascii="Cambria" w:hAnsi="Cambria"/>
                <w:bCs/>
                <w:sz w:val="23"/>
                <w:szCs w:val="23"/>
                <w:lang w:val="bg-BG"/>
              </w:rPr>
            </w:pPr>
          </w:p>
        </w:tc>
        <w:tc>
          <w:tcPr>
            <w:tcW w:w="8825" w:type="dxa"/>
            <w:shd w:val="clear" w:color="auto" w:fill="auto"/>
          </w:tcPr>
          <w:p w14:paraId="66E8172E" w14:textId="77777777" w:rsidR="005962A9" w:rsidRPr="003F4453" w:rsidRDefault="00382B3C" w:rsidP="00382B3C">
            <w:pPr>
              <w:pStyle w:val="Text1"/>
              <w:spacing w:after="120"/>
              <w:ind w:left="0"/>
              <w:jc w:val="both"/>
              <w:rPr>
                <w:rFonts w:ascii="Cambria" w:hAnsi="Cambria"/>
                <w:bCs/>
                <w:sz w:val="23"/>
                <w:szCs w:val="23"/>
                <w:lang w:val="bg-BG"/>
              </w:rPr>
            </w:pPr>
            <w:r w:rsidRPr="003F4453">
              <w:rPr>
                <w:szCs w:val="24"/>
                <w:lang w:val="bg-BG" w:eastAsia="fr-FR"/>
              </w:rPr>
              <w:t xml:space="preserve">Крайният получател/партньорът/ите </w:t>
            </w:r>
            <w:r w:rsidRPr="003F4453">
              <w:rPr>
                <w:szCs w:val="24"/>
                <w:lang w:val="en-US" w:eastAsia="fr-FR"/>
              </w:rPr>
              <w:t>(</w:t>
            </w:r>
            <w:r w:rsidRPr="003F4453">
              <w:rPr>
                <w:szCs w:val="24"/>
                <w:lang w:eastAsia="fr-FR"/>
              </w:rPr>
              <w:t>ако е приложимо)</w:t>
            </w:r>
            <w:r w:rsidRPr="003F4453">
              <w:rPr>
                <w:rStyle w:val="FootnoteReference"/>
                <w:szCs w:val="24"/>
                <w:lang w:eastAsia="fr-FR"/>
              </w:rPr>
              <w:footnoteReference w:id="7"/>
            </w:r>
            <w:r w:rsidRPr="003F4453">
              <w:rPr>
                <w:rFonts w:ascii="Cambria" w:hAnsi="Cambria"/>
                <w:sz w:val="23"/>
                <w:szCs w:val="23"/>
                <w:lang w:val="bg-BG"/>
              </w:rPr>
              <w:t xml:space="preserve"> </w:t>
            </w:r>
            <w:r w:rsidRPr="003F4453">
              <w:rPr>
                <w:szCs w:val="24"/>
                <w:lang w:val="bg-BG" w:eastAsia="fr-FR"/>
              </w:rPr>
              <w:t>е/са запознат/и, че в края на изпълнението на инвестицията подлежи/ат на контрол, който да удостовери спазването на изискванията на Техническите насоки за прилагането на принципа за „ненанасяне на значителни вреди</w:t>
            </w:r>
            <w:r w:rsidRPr="003F4453">
              <w:rPr>
                <w:szCs w:val="24"/>
                <w:lang w:val="en-US" w:eastAsia="fr-FR"/>
              </w:rPr>
              <w:t>”</w:t>
            </w:r>
            <w:r w:rsidRPr="003F4453">
              <w:rPr>
                <w:szCs w:val="24"/>
                <w:lang w:val="bg-BG" w:eastAsia="fr-FR"/>
              </w:rPr>
              <w:t xml:space="preserve"> съгласно Регламента за Механизма за възстановяване и устойчивост (2021/C 58/01). </w:t>
            </w:r>
            <w:r w:rsidR="005962A9" w:rsidRPr="003F4453">
              <w:rPr>
                <w:rFonts w:ascii="Cambria" w:hAnsi="Cambria"/>
                <w:bCs/>
                <w:sz w:val="23"/>
                <w:szCs w:val="23"/>
                <w:lang w:val="bg-BG"/>
              </w:rPr>
              <w:t xml:space="preserve">Неизпълнението или неотчитането по предвидения ред от крайния получател на </w:t>
            </w:r>
            <w:r w:rsidRPr="003F4453">
              <w:rPr>
                <w:rFonts w:ascii="Cambria" w:hAnsi="Cambria"/>
                <w:bCs/>
                <w:sz w:val="23"/>
                <w:szCs w:val="23"/>
                <w:lang w:val="bg-BG"/>
              </w:rPr>
              <w:t xml:space="preserve">Техническите насоки за прилагането на принципа за „ненанасяне на значителни вреди” и изискването </w:t>
            </w:r>
            <w:r w:rsidR="005962A9" w:rsidRPr="003F4453">
              <w:rPr>
                <w:rFonts w:ascii="Cambria" w:hAnsi="Cambria"/>
                <w:bCs/>
                <w:sz w:val="23"/>
                <w:szCs w:val="23"/>
                <w:lang w:val="bg-BG"/>
              </w:rPr>
              <w:t>най-малко 70 % (в тегло) от неопасните отпадъци от строителните и разрушителните работи на дадения обект (с изключение на естествено срещаните материали, определени в категория 17 05 04 от Европейския списък на отпадъците, установен с Решение 2000/532/ЕО на Комисията) да бъдат подготвени за повторна употреба, рециклиране и друго съществено оползотворяване, в т.ч. насипни дейности, при които се използват отпадъци вместо други материали, в съответствие с йерархията на отпадъците и Протокола на ЕС за управление на отпадъците от</w:t>
            </w:r>
            <w:r w:rsidR="00461B9F" w:rsidRPr="003F4453">
              <w:rPr>
                <w:rFonts w:ascii="Cambria" w:hAnsi="Cambria"/>
                <w:bCs/>
                <w:sz w:val="23"/>
                <w:szCs w:val="23"/>
                <w:lang w:val="bg-BG"/>
              </w:rPr>
              <w:t xml:space="preserve"> строителство и разрушаване</w:t>
            </w:r>
            <w:r w:rsidR="005962A9" w:rsidRPr="003F4453">
              <w:rPr>
                <w:rFonts w:ascii="Cambria" w:hAnsi="Cambria"/>
                <w:bCs/>
                <w:sz w:val="23"/>
                <w:szCs w:val="23"/>
                <w:lang w:val="bg-BG"/>
              </w:rPr>
              <w:t xml:space="preserve">, включен в одобреното ПИИ, предоставените средства за съответния обект, за който не е постигнато изискването, подлежат на възстановяване от </w:t>
            </w:r>
            <w:r w:rsidR="00461B9F" w:rsidRPr="003F4453">
              <w:rPr>
                <w:rFonts w:ascii="Cambria" w:hAnsi="Cambria"/>
                <w:bCs/>
                <w:sz w:val="23"/>
                <w:szCs w:val="23"/>
                <w:lang w:val="bg-BG"/>
              </w:rPr>
              <w:t>крайния получател</w:t>
            </w:r>
            <w:r w:rsidR="005962A9" w:rsidRPr="003F4453">
              <w:rPr>
                <w:rFonts w:ascii="Cambria" w:hAnsi="Cambria"/>
                <w:bCs/>
                <w:sz w:val="23"/>
                <w:szCs w:val="23"/>
                <w:lang w:val="bg-BG"/>
              </w:rPr>
              <w:t>.</w:t>
            </w:r>
          </w:p>
        </w:tc>
      </w:tr>
      <w:tr w:rsidR="00461B9F" w:rsidRPr="003F4453" w14:paraId="1422C7E4" w14:textId="77777777" w:rsidTr="009121EB">
        <w:tc>
          <w:tcPr>
            <w:tcW w:w="563" w:type="dxa"/>
            <w:shd w:val="clear" w:color="auto" w:fill="auto"/>
          </w:tcPr>
          <w:p w14:paraId="31829C2F" w14:textId="77777777" w:rsidR="00461B9F" w:rsidRPr="003F4453" w:rsidRDefault="00461B9F" w:rsidP="00731DDE">
            <w:pPr>
              <w:pStyle w:val="Text1"/>
              <w:numPr>
                <w:ilvl w:val="0"/>
                <w:numId w:val="20"/>
              </w:numPr>
              <w:spacing w:after="120"/>
              <w:rPr>
                <w:rFonts w:ascii="Cambria" w:hAnsi="Cambria"/>
                <w:bCs/>
                <w:sz w:val="23"/>
                <w:szCs w:val="23"/>
                <w:lang w:val="bg-BG"/>
              </w:rPr>
            </w:pPr>
          </w:p>
        </w:tc>
        <w:tc>
          <w:tcPr>
            <w:tcW w:w="8825" w:type="dxa"/>
            <w:shd w:val="clear" w:color="auto" w:fill="auto"/>
          </w:tcPr>
          <w:p w14:paraId="7AAE849F" w14:textId="77777777" w:rsidR="00461B9F" w:rsidRPr="003F4453" w:rsidRDefault="00461B9F" w:rsidP="00E96318">
            <w:pPr>
              <w:pStyle w:val="Text1"/>
              <w:spacing w:after="120"/>
              <w:ind w:left="0"/>
              <w:jc w:val="both"/>
              <w:rPr>
                <w:rFonts w:ascii="Cambria" w:hAnsi="Cambria"/>
                <w:bCs/>
                <w:sz w:val="23"/>
                <w:szCs w:val="23"/>
                <w:lang w:val="bg-BG"/>
              </w:rPr>
            </w:pPr>
            <w:r w:rsidRPr="003F4453">
              <w:rPr>
                <w:rFonts w:ascii="Cambria" w:hAnsi="Cambria"/>
                <w:bCs/>
                <w:sz w:val="23"/>
                <w:szCs w:val="23"/>
                <w:lang w:val="bg-BG"/>
              </w:rPr>
              <w:t>Неизпълнението от кандидата новобразувано предприятие на предвидените в неговия Бизнес план (Приложение 8), включен в одобреното ПИИ, нетни приходи от продажби през 2025 финансова година</w:t>
            </w:r>
            <w:r w:rsidR="00946977" w:rsidRPr="003F4453">
              <w:rPr>
                <w:rFonts w:ascii="Cambria" w:hAnsi="Cambria"/>
                <w:bCs/>
                <w:sz w:val="23"/>
                <w:szCs w:val="23"/>
                <w:lang w:val="bg-BG"/>
              </w:rPr>
              <w:t xml:space="preserve"> (по данни от  НСИ, Мониторстат: Отчет за приходите и разходите за 2025 г.),</w:t>
            </w:r>
            <w:r w:rsidRPr="003F4453">
              <w:rPr>
                <w:rFonts w:ascii="Cambria" w:hAnsi="Cambria"/>
                <w:bCs/>
                <w:sz w:val="23"/>
                <w:szCs w:val="23"/>
                <w:lang w:val="bg-BG"/>
              </w:rPr>
              <w:t xml:space="preserve"> за съответната категория предприятие, предоставените средства, подлежат на възстановяване от крайния получател.</w:t>
            </w:r>
          </w:p>
        </w:tc>
      </w:tr>
    </w:tbl>
    <w:p w14:paraId="155B40AF" w14:textId="77777777" w:rsidR="00C93FD2" w:rsidRPr="003F4453" w:rsidRDefault="00C93FD2" w:rsidP="00FE349D">
      <w:pPr>
        <w:spacing w:after="120"/>
        <w:ind w:left="567" w:hanging="567"/>
        <w:jc w:val="both"/>
        <w:rPr>
          <w:rFonts w:ascii="Cambria" w:hAnsi="Cambria"/>
          <w:bCs/>
          <w:sz w:val="23"/>
          <w:szCs w:val="23"/>
          <w:lang w:val="bg-BG"/>
        </w:rPr>
      </w:pPr>
    </w:p>
    <w:p w14:paraId="68CD3EA8" w14:textId="77777777" w:rsidR="00C2718F" w:rsidRPr="003F4453" w:rsidRDefault="003703E8" w:rsidP="00FE349D">
      <w:pPr>
        <w:spacing w:after="120"/>
        <w:jc w:val="both"/>
        <w:rPr>
          <w:rFonts w:ascii="Cambria" w:hAnsi="Cambria"/>
          <w:b/>
          <w:sz w:val="23"/>
          <w:szCs w:val="23"/>
          <w:lang w:val="bg-BG"/>
        </w:rPr>
      </w:pPr>
      <w:r w:rsidRPr="003F4453">
        <w:rPr>
          <w:rFonts w:ascii="Cambria" w:hAnsi="Cambria"/>
          <w:b/>
          <w:sz w:val="23"/>
          <w:szCs w:val="23"/>
          <w:lang w:val="bg-BG"/>
        </w:rPr>
        <w:t xml:space="preserve">Член </w:t>
      </w:r>
      <w:r w:rsidR="009A44BD" w:rsidRPr="003F4453">
        <w:rPr>
          <w:rFonts w:ascii="Cambria" w:hAnsi="Cambria"/>
          <w:b/>
          <w:sz w:val="23"/>
          <w:szCs w:val="23"/>
          <w:lang w:val="bg-BG"/>
        </w:rPr>
        <w:t>6</w:t>
      </w:r>
      <w:r w:rsidR="005E6531" w:rsidRPr="003F4453">
        <w:rPr>
          <w:rFonts w:ascii="Cambria" w:hAnsi="Cambria"/>
          <w:b/>
          <w:sz w:val="23"/>
          <w:szCs w:val="23"/>
          <w:lang w:val="bg-BG"/>
        </w:rPr>
        <w:t>.</w:t>
      </w:r>
      <w:r w:rsidRPr="003F4453">
        <w:rPr>
          <w:rFonts w:ascii="Cambria" w:hAnsi="Cambria"/>
          <w:b/>
          <w:sz w:val="23"/>
          <w:szCs w:val="23"/>
          <w:lang w:val="bg-BG"/>
        </w:rPr>
        <w:t xml:space="preserve"> </w:t>
      </w:r>
      <w:r w:rsidR="00DF6243" w:rsidRPr="003F4453">
        <w:rPr>
          <w:rFonts w:ascii="Cambria" w:hAnsi="Cambria"/>
          <w:b/>
          <w:sz w:val="23"/>
          <w:szCs w:val="23"/>
          <w:lang w:val="bg-BG"/>
        </w:rPr>
        <w:t>У</w:t>
      </w:r>
      <w:r w:rsidRPr="003F4453">
        <w:rPr>
          <w:rFonts w:ascii="Cambria" w:hAnsi="Cambria"/>
          <w:b/>
          <w:sz w:val="23"/>
          <w:szCs w:val="23"/>
          <w:lang w:val="bg-BG"/>
        </w:rPr>
        <w:t xml:space="preserve">словия за плащане </w:t>
      </w:r>
    </w:p>
    <w:tbl>
      <w:tblPr>
        <w:tblW w:w="0" w:type="auto"/>
        <w:tblInd w:w="-34" w:type="dxa"/>
        <w:tblLook w:val="04A0" w:firstRow="1" w:lastRow="0" w:firstColumn="1" w:lastColumn="0" w:noHBand="0" w:noVBand="1"/>
      </w:tblPr>
      <w:tblGrid>
        <w:gridCol w:w="562"/>
        <w:gridCol w:w="8826"/>
      </w:tblGrid>
      <w:tr w:rsidR="008C5F81" w:rsidRPr="003F4453" w14:paraId="7225E480" w14:textId="77777777" w:rsidTr="00812799">
        <w:tc>
          <w:tcPr>
            <w:tcW w:w="568" w:type="dxa"/>
            <w:shd w:val="clear" w:color="auto" w:fill="auto"/>
          </w:tcPr>
          <w:p w14:paraId="24E99F01" w14:textId="77777777" w:rsidR="008C5F81" w:rsidRPr="003F4453" w:rsidRDefault="008C5F81" w:rsidP="00812799">
            <w:pPr>
              <w:numPr>
                <w:ilvl w:val="0"/>
                <w:numId w:val="21"/>
              </w:numPr>
              <w:spacing w:after="120"/>
              <w:jc w:val="both"/>
              <w:rPr>
                <w:rFonts w:ascii="Cambria" w:hAnsi="Cambria"/>
                <w:bCs/>
                <w:sz w:val="23"/>
                <w:szCs w:val="23"/>
                <w:lang w:val="bg-BG"/>
              </w:rPr>
            </w:pPr>
          </w:p>
        </w:tc>
        <w:tc>
          <w:tcPr>
            <w:tcW w:w="8930" w:type="dxa"/>
            <w:shd w:val="clear" w:color="auto" w:fill="auto"/>
          </w:tcPr>
          <w:p w14:paraId="3185B963" w14:textId="77777777" w:rsidR="008C5F81" w:rsidRPr="003F4453" w:rsidRDefault="008C5F81" w:rsidP="00812799">
            <w:pPr>
              <w:spacing w:after="120"/>
              <w:jc w:val="both"/>
              <w:rPr>
                <w:rFonts w:ascii="Cambria" w:hAnsi="Cambria"/>
                <w:bCs/>
                <w:sz w:val="23"/>
                <w:szCs w:val="23"/>
                <w:lang w:val="bg-BG"/>
              </w:rPr>
            </w:pPr>
            <w:r w:rsidRPr="003F4453">
              <w:rPr>
                <w:rFonts w:ascii="Cambria" w:hAnsi="Cambria"/>
                <w:sz w:val="23"/>
                <w:szCs w:val="23"/>
                <w:lang w:val="bg-BG"/>
              </w:rPr>
              <w:t>Исканията за плащане, с изключение на авансовото плащане, се подкрепят с представяне на финансово-технически отчети (ФТО) в съответствие с членове 10.1 и 10.2 на Приложение II.</w:t>
            </w:r>
          </w:p>
        </w:tc>
      </w:tr>
      <w:tr w:rsidR="008C5F81" w:rsidRPr="003F4453" w14:paraId="233FEAC1" w14:textId="77777777" w:rsidTr="00812799">
        <w:tc>
          <w:tcPr>
            <w:tcW w:w="568" w:type="dxa"/>
            <w:shd w:val="clear" w:color="auto" w:fill="auto"/>
          </w:tcPr>
          <w:p w14:paraId="32BC0507" w14:textId="77777777" w:rsidR="008C5F81" w:rsidRPr="003F4453" w:rsidRDefault="008C5F81" w:rsidP="00812799">
            <w:pPr>
              <w:numPr>
                <w:ilvl w:val="0"/>
                <w:numId w:val="21"/>
              </w:numPr>
              <w:spacing w:after="120"/>
              <w:jc w:val="both"/>
              <w:rPr>
                <w:rFonts w:ascii="Cambria" w:hAnsi="Cambria"/>
                <w:bCs/>
                <w:sz w:val="23"/>
                <w:szCs w:val="23"/>
                <w:lang w:val="bg-BG"/>
              </w:rPr>
            </w:pPr>
          </w:p>
        </w:tc>
        <w:tc>
          <w:tcPr>
            <w:tcW w:w="8930" w:type="dxa"/>
            <w:shd w:val="clear" w:color="auto" w:fill="auto"/>
          </w:tcPr>
          <w:p w14:paraId="7219A133" w14:textId="77777777" w:rsidR="008C5F81" w:rsidRPr="003F4453" w:rsidRDefault="008C5F81" w:rsidP="00812799">
            <w:pPr>
              <w:pStyle w:val="Text1"/>
              <w:spacing w:after="120"/>
              <w:ind w:left="0"/>
              <w:jc w:val="both"/>
              <w:rPr>
                <w:rFonts w:ascii="Cambria" w:hAnsi="Cambria"/>
                <w:sz w:val="23"/>
                <w:szCs w:val="23"/>
                <w:lang w:val="bg-BG"/>
              </w:rPr>
            </w:pPr>
            <w:r w:rsidRPr="003F4453">
              <w:rPr>
                <w:rFonts w:ascii="Cambria" w:hAnsi="Cambria"/>
                <w:sz w:val="23"/>
                <w:szCs w:val="23"/>
                <w:lang w:val="bg-BG"/>
              </w:rPr>
              <w:t>Плащанията по договора ще бъдат извършени по следният начин (по избор на крайния получател):</w:t>
            </w:r>
          </w:p>
          <w:p w14:paraId="0E81822C" w14:textId="77777777" w:rsidR="00685FA8" w:rsidRPr="003F4453" w:rsidRDefault="00685FA8" w:rsidP="00812799">
            <w:pPr>
              <w:spacing w:after="120"/>
              <w:ind w:left="567" w:hanging="567"/>
              <w:jc w:val="both"/>
              <w:rPr>
                <w:rFonts w:ascii="Cambria" w:hAnsi="Cambria"/>
                <w:b/>
                <w:bCs/>
                <w:sz w:val="23"/>
                <w:szCs w:val="23"/>
                <w:lang w:val="bg-BG"/>
              </w:rPr>
            </w:pPr>
          </w:p>
          <w:p w14:paraId="5C4A228D" w14:textId="01C8C6DB" w:rsidR="008C5F81" w:rsidRPr="003F4453" w:rsidRDefault="008C5F81" w:rsidP="00812799">
            <w:pPr>
              <w:spacing w:after="120"/>
              <w:ind w:left="567" w:hanging="567"/>
              <w:jc w:val="both"/>
              <w:rPr>
                <w:rFonts w:ascii="Cambria" w:hAnsi="Cambria"/>
                <w:sz w:val="23"/>
                <w:szCs w:val="23"/>
                <w:lang w:val="bg-BG"/>
              </w:rPr>
            </w:pPr>
            <w:r w:rsidRPr="003F4453">
              <w:rPr>
                <w:rFonts w:ascii="Cambria" w:hAnsi="Cambria"/>
                <w:b/>
                <w:bCs/>
                <w:sz w:val="23"/>
                <w:szCs w:val="23"/>
                <w:lang w:val="bg-BG"/>
              </w:rPr>
              <w:t>Вариант 1 (авансово и окончателно плащане)</w:t>
            </w:r>
            <w:r w:rsidRPr="003F4453">
              <w:rPr>
                <w:rFonts w:ascii="Cambria" w:hAnsi="Cambria"/>
                <w:sz w:val="23"/>
                <w:szCs w:val="23"/>
                <w:u w:val="single"/>
                <w:lang w:val="bg-BG"/>
              </w:rPr>
              <w:t>:</w:t>
            </w:r>
            <w:r w:rsidRPr="003F4453">
              <w:rPr>
                <w:rFonts w:ascii="Cambria" w:hAnsi="Cambria"/>
                <w:sz w:val="23"/>
                <w:szCs w:val="23"/>
                <w:lang w:val="bg-BG"/>
              </w:rPr>
              <w:t xml:space="preserve">  </w:t>
            </w:r>
          </w:p>
          <w:p w14:paraId="231C7356" w14:textId="4096EE4E" w:rsidR="008C5F81" w:rsidRPr="003F4453" w:rsidRDefault="008C5F81" w:rsidP="00812799">
            <w:pPr>
              <w:spacing w:after="120"/>
              <w:jc w:val="both"/>
              <w:rPr>
                <w:rFonts w:ascii="Cambria" w:hAnsi="Cambria"/>
                <w:sz w:val="23"/>
                <w:szCs w:val="23"/>
                <w:lang w:val="bg-BG"/>
              </w:rPr>
            </w:pPr>
            <w:r w:rsidRPr="003F4453">
              <w:rPr>
                <w:rFonts w:ascii="Cambria" w:hAnsi="Cambria"/>
                <w:sz w:val="23"/>
                <w:szCs w:val="23"/>
                <w:u w:val="single"/>
                <w:lang w:val="bg-BG"/>
              </w:rPr>
              <w:t>Авансово плащане</w:t>
            </w:r>
            <w:r w:rsidRPr="003F4453">
              <w:rPr>
                <w:rFonts w:ascii="Cambria" w:hAnsi="Cambria"/>
                <w:sz w:val="23"/>
                <w:szCs w:val="23"/>
                <w:lang w:val="bg-BG"/>
              </w:rPr>
              <w:t xml:space="preserve"> в размер на не повече от </w:t>
            </w:r>
            <w:r w:rsidR="00D843F4" w:rsidRPr="003F4453">
              <w:rPr>
                <w:rFonts w:ascii="Cambria" w:hAnsi="Cambria"/>
                <w:sz w:val="23"/>
                <w:szCs w:val="23"/>
                <w:lang w:val="bg-BG"/>
              </w:rPr>
              <w:t>40%</w:t>
            </w:r>
            <w:r w:rsidRPr="003F4453">
              <w:rPr>
                <w:rFonts w:ascii="Cambria" w:hAnsi="Cambria"/>
                <w:sz w:val="23"/>
                <w:szCs w:val="23"/>
                <w:lang w:val="bg-BG"/>
              </w:rPr>
              <w:t xml:space="preserve"> от сумата по чл. 1.1 </w:t>
            </w:r>
            <w:r w:rsidR="000A784A" w:rsidRPr="003F4453">
              <w:rPr>
                <w:rFonts w:ascii="Cambria" w:hAnsi="Cambria"/>
                <w:sz w:val="23"/>
                <w:szCs w:val="23"/>
                <w:lang w:val="bg-BG"/>
              </w:rPr>
              <w:t>при</w:t>
            </w:r>
            <w:r w:rsidRPr="003F4453">
              <w:rPr>
                <w:rFonts w:ascii="Cambria" w:hAnsi="Cambria"/>
                <w:sz w:val="23"/>
                <w:szCs w:val="23"/>
                <w:lang w:val="bg-BG"/>
              </w:rPr>
              <w:t xml:space="preserve"> представяне чрез </w:t>
            </w:r>
            <w:r w:rsidR="007C23E8" w:rsidRPr="003F4453">
              <w:rPr>
                <w:rFonts w:ascii="Cambria" w:hAnsi="Cambria"/>
                <w:sz w:val="23"/>
                <w:szCs w:val="23"/>
                <w:lang w:val="bg-BG"/>
              </w:rPr>
              <w:t xml:space="preserve">ИС на МВУ-ИСУН2020 </w:t>
            </w:r>
            <w:r w:rsidRPr="003F4453">
              <w:rPr>
                <w:rFonts w:ascii="Cambria" w:hAnsi="Cambria"/>
                <w:sz w:val="23"/>
                <w:szCs w:val="23"/>
                <w:lang w:val="bg-BG"/>
              </w:rPr>
              <w:t>на:</w:t>
            </w:r>
          </w:p>
          <w:p w14:paraId="1581643D" w14:textId="77777777" w:rsidR="008C5F81" w:rsidRPr="003F4453" w:rsidRDefault="008C5F81" w:rsidP="00D843F4">
            <w:pPr>
              <w:numPr>
                <w:ilvl w:val="0"/>
                <w:numId w:val="7"/>
              </w:numPr>
              <w:spacing w:after="120"/>
              <w:jc w:val="both"/>
              <w:rPr>
                <w:rFonts w:ascii="Cambria" w:hAnsi="Cambria"/>
                <w:sz w:val="23"/>
                <w:szCs w:val="23"/>
                <w:lang w:val="bg-BG"/>
              </w:rPr>
            </w:pPr>
            <w:r w:rsidRPr="003F4453">
              <w:rPr>
                <w:rFonts w:ascii="Cambria" w:hAnsi="Cambria"/>
                <w:sz w:val="23"/>
                <w:szCs w:val="23"/>
                <w:lang w:val="bg-BG"/>
              </w:rPr>
              <w:t>искане за</w:t>
            </w:r>
            <w:r w:rsidR="00D843F4" w:rsidRPr="003F4453">
              <w:rPr>
                <w:rFonts w:ascii="Cambria" w:hAnsi="Cambria"/>
                <w:sz w:val="23"/>
                <w:szCs w:val="23"/>
                <w:lang w:val="bg-BG"/>
              </w:rPr>
              <w:t xml:space="preserve"> авансово</w:t>
            </w:r>
            <w:r w:rsidRPr="003F4453">
              <w:rPr>
                <w:rFonts w:ascii="Cambria" w:hAnsi="Cambria"/>
                <w:sz w:val="23"/>
                <w:szCs w:val="23"/>
                <w:lang w:val="bg-BG"/>
              </w:rPr>
              <w:t xml:space="preserve"> плащане;</w:t>
            </w:r>
          </w:p>
          <w:p w14:paraId="673AEBE4" w14:textId="77777777" w:rsidR="00CD61A1" w:rsidRPr="003F4453" w:rsidRDefault="00CD61A1" w:rsidP="00CD61A1">
            <w:pPr>
              <w:numPr>
                <w:ilvl w:val="0"/>
                <w:numId w:val="7"/>
              </w:numPr>
              <w:spacing w:after="120"/>
              <w:jc w:val="both"/>
              <w:rPr>
                <w:rFonts w:ascii="Cambria" w:hAnsi="Cambria"/>
                <w:sz w:val="23"/>
                <w:szCs w:val="23"/>
                <w:lang w:val="bg-BG"/>
              </w:rPr>
            </w:pPr>
            <w:r w:rsidRPr="003F4453">
              <w:rPr>
                <w:rFonts w:ascii="Cambria" w:hAnsi="Cambria"/>
                <w:sz w:val="23"/>
                <w:szCs w:val="23"/>
                <w:lang w:val="bg-BG"/>
              </w:rPr>
              <w:t>банкова гаранция по образец за стойността на аванса; банковата гаранция се освобождава при условията, предвидени в нея;</w:t>
            </w:r>
          </w:p>
          <w:p w14:paraId="38CDF6D5" w14:textId="6EB516C9" w:rsidR="00D843F4" w:rsidRPr="003F4453" w:rsidRDefault="00D843F4" w:rsidP="00D843F4">
            <w:pPr>
              <w:numPr>
                <w:ilvl w:val="0"/>
                <w:numId w:val="7"/>
              </w:numPr>
              <w:spacing w:after="200" w:line="276" w:lineRule="auto"/>
              <w:jc w:val="both"/>
              <w:rPr>
                <w:szCs w:val="24"/>
              </w:rPr>
            </w:pPr>
            <w:r w:rsidRPr="003F4453">
              <w:rPr>
                <w:szCs w:val="24"/>
              </w:rPr>
              <w:t>декларация за банкова сметка;</w:t>
            </w:r>
          </w:p>
          <w:p w14:paraId="508311D5" w14:textId="77777777" w:rsidR="008C5F81" w:rsidRPr="003F4453" w:rsidRDefault="008C5F81" w:rsidP="00D843F4">
            <w:pPr>
              <w:numPr>
                <w:ilvl w:val="0"/>
                <w:numId w:val="7"/>
              </w:numPr>
              <w:spacing w:after="120"/>
              <w:jc w:val="both"/>
              <w:rPr>
                <w:rFonts w:ascii="Cambria" w:hAnsi="Cambria"/>
                <w:sz w:val="23"/>
                <w:szCs w:val="23"/>
                <w:lang w:val="bg-BG"/>
              </w:rPr>
            </w:pPr>
            <w:r w:rsidRPr="003F4453">
              <w:rPr>
                <w:rFonts w:ascii="Cambria" w:hAnsi="Cambria"/>
                <w:sz w:val="23"/>
                <w:szCs w:val="23"/>
                <w:lang w:val="bg-BG"/>
              </w:rPr>
              <w:lastRenderedPageBreak/>
              <w:t xml:space="preserve">финансова идентификационна форма </w:t>
            </w:r>
          </w:p>
          <w:p w14:paraId="5637B48A" w14:textId="4915AE55" w:rsidR="000A784A" w:rsidRPr="003F4453" w:rsidRDefault="000A784A" w:rsidP="00812799">
            <w:pPr>
              <w:spacing w:after="120"/>
              <w:jc w:val="both"/>
              <w:rPr>
                <w:rFonts w:ascii="Cambria" w:hAnsi="Cambria"/>
                <w:sz w:val="23"/>
                <w:szCs w:val="23"/>
                <w:lang w:val="bg-BG"/>
              </w:rPr>
            </w:pPr>
            <w:r w:rsidRPr="003F4453">
              <w:rPr>
                <w:rFonts w:ascii="Cambria" w:hAnsi="Cambria"/>
                <w:sz w:val="23"/>
                <w:szCs w:val="23"/>
                <w:lang w:val="bg-BG"/>
              </w:rPr>
              <w:t>След представяне на посочените документи, в срок от 10 (десет) работни дни се превежда размерът на авансовото плащане по посочената банкова сметка.</w:t>
            </w:r>
          </w:p>
          <w:p w14:paraId="4F500B05" w14:textId="5E135D64" w:rsidR="008C5F81" w:rsidRPr="003F4453" w:rsidRDefault="008C5F81" w:rsidP="00812799">
            <w:pPr>
              <w:spacing w:after="120"/>
              <w:jc w:val="both"/>
              <w:rPr>
                <w:rFonts w:ascii="Cambria" w:hAnsi="Cambria"/>
                <w:sz w:val="23"/>
                <w:szCs w:val="23"/>
                <w:lang w:val="bg-BG"/>
              </w:rPr>
            </w:pPr>
            <w:r w:rsidRPr="003F4453">
              <w:rPr>
                <w:rFonts w:ascii="Cambria" w:hAnsi="Cambria"/>
                <w:sz w:val="23"/>
                <w:szCs w:val="23"/>
                <w:lang w:val="bg-BG"/>
              </w:rPr>
              <w:t xml:space="preserve">Авансовото плащане се използва </w:t>
            </w:r>
            <w:r w:rsidR="000A784A" w:rsidRPr="003F4453">
              <w:rPr>
                <w:szCs w:val="24"/>
                <w:lang w:val="bg-BG" w:eastAsia="fr-FR"/>
              </w:rPr>
              <w:t>за разходите, които следва да бъдат платени от КП/партньора</w:t>
            </w:r>
            <w:r w:rsidR="000A784A" w:rsidRPr="003F4453">
              <w:rPr>
                <w:szCs w:val="24"/>
                <w:lang w:val="en-US" w:eastAsia="fr-FR"/>
              </w:rPr>
              <w:t xml:space="preserve"> (</w:t>
            </w:r>
            <w:r w:rsidR="000A784A" w:rsidRPr="003F4453">
              <w:rPr>
                <w:szCs w:val="24"/>
                <w:lang w:val="bg-BG" w:eastAsia="fr-FR"/>
              </w:rPr>
              <w:t>ако е приложимо)</w:t>
            </w:r>
            <w:r w:rsidR="000A784A" w:rsidRPr="003F4453">
              <w:rPr>
                <w:szCs w:val="24"/>
                <w:vertAlign w:val="superscript"/>
                <w:lang w:val="bg-BG" w:eastAsia="fr-FR"/>
              </w:rPr>
              <w:footnoteReference w:id="8"/>
            </w:r>
            <w:r w:rsidR="00CC7ED0" w:rsidRPr="003F4453">
              <w:rPr>
                <w:rFonts w:ascii="Cambria" w:hAnsi="Cambria"/>
                <w:sz w:val="23"/>
                <w:szCs w:val="23"/>
                <w:lang w:val="bg-BG"/>
              </w:rPr>
              <w:t xml:space="preserve"> </w:t>
            </w:r>
            <w:r w:rsidRPr="003F4453">
              <w:rPr>
                <w:rFonts w:ascii="Cambria" w:hAnsi="Cambria"/>
                <w:sz w:val="23"/>
                <w:szCs w:val="23"/>
                <w:lang w:val="bg-BG"/>
              </w:rPr>
              <w:t>за плащания на допустими разходи по изпълнението на инвестицията</w:t>
            </w:r>
            <w:r w:rsidR="000136E9" w:rsidRPr="003F4453">
              <w:t xml:space="preserve"> </w:t>
            </w:r>
            <w:r w:rsidR="000136E9" w:rsidRPr="003F4453">
              <w:rPr>
                <w:rFonts w:ascii="Cambria" w:hAnsi="Cambria"/>
                <w:sz w:val="23"/>
                <w:szCs w:val="23"/>
                <w:lang w:val="bg-BG"/>
              </w:rPr>
              <w:t>и следва да бъдат подкрепени с фактури или счетоводни документи с равностойна доказателствена стойност</w:t>
            </w:r>
            <w:r w:rsidRPr="003F4453">
              <w:rPr>
                <w:rFonts w:ascii="Cambria" w:hAnsi="Cambria"/>
                <w:sz w:val="23"/>
                <w:szCs w:val="23"/>
                <w:lang w:val="bg-BG"/>
              </w:rPr>
              <w:t>.</w:t>
            </w:r>
            <w:r w:rsidR="000A784A" w:rsidRPr="003F4453">
              <w:rPr>
                <w:rFonts w:ascii="Cambria" w:hAnsi="Cambria"/>
                <w:sz w:val="23"/>
                <w:szCs w:val="23"/>
                <w:lang w:val="bg-BG"/>
              </w:rPr>
              <w:t xml:space="preserve"> </w:t>
            </w:r>
          </w:p>
          <w:p w14:paraId="7E75D81B" w14:textId="77777777" w:rsidR="00CD61A1" w:rsidRPr="003F4453" w:rsidRDefault="00CD61A1" w:rsidP="00CD61A1">
            <w:pPr>
              <w:spacing w:after="120"/>
              <w:jc w:val="both"/>
              <w:rPr>
                <w:rFonts w:ascii="Cambria" w:hAnsi="Cambria"/>
                <w:sz w:val="23"/>
                <w:szCs w:val="23"/>
                <w:lang w:val="bg-BG"/>
              </w:rPr>
            </w:pPr>
            <w:r w:rsidRPr="003F4453">
              <w:rPr>
                <w:rFonts w:ascii="Cambria" w:hAnsi="Cambria"/>
                <w:sz w:val="23"/>
                <w:szCs w:val="23"/>
                <w:lang w:val="bg-BG"/>
              </w:rPr>
              <w:t>Крайните получатели следва да представят обезпечения в пълен размер по авансови плащания със средствата от Механизма.</w:t>
            </w:r>
          </w:p>
          <w:p w14:paraId="09F07C99" w14:textId="43CB0197" w:rsidR="00CD61A1" w:rsidRPr="003F4453" w:rsidRDefault="00CD61A1" w:rsidP="00CD61A1">
            <w:pPr>
              <w:spacing w:after="120"/>
              <w:jc w:val="both"/>
              <w:rPr>
                <w:rFonts w:ascii="Cambria" w:hAnsi="Cambria"/>
                <w:sz w:val="23"/>
                <w:szCs w:val="23"/>
                <w:lang w:val="bg-BG"/>
              </w:rPr>
            </w:pPr>
            <w:r w:rsidRPr="003F4453">
              <w:rPr>
                <w:rFonts w:ascii="Cambria" w:hAnsi="Cambria"/>
                <w:sz w:val="23"/>
                <w:szCs w:val="23"/>
                <w:lang w:val="bg-BG"/>
              </w:rPr>
              <w:t>Срокът на валидност на обезпечението за авансово плащане не може да бъде по-кратък от срока за извършване на финалното плащане по инвестицията, определен в договора.</w:t>
            </w:r>
            <w:r w:rsidR="001003EC" w:rsidRPr="003F4453">
              <w:rPr>
                <w:rFonts w:ascii="Cambria" w:hAnsi="Cambria"/>
                <w:sz w:val="23"/>
                <w:szCs w:val="23"/>
                <w:lang w:val="bg-BG"/>
              </w:rPr>
              <w:t xml:space="preserve"> В случай на удължаване на срока за извършване на окончателното плащане по проекта, срокът на валидност на обезпечението на авансовото плащане следва да бъде удължен така, че да отговаря на изискването в предходното изречение</w:t>
            </w:r>
            <w:r w:rsidR="009C50DD" w:rsidRPr="003F4453">
              <w:rPr>
                <w:rFonts w:ascii="Cambria" w:hAnsi="Cambria"/>
                <w:sz w:val="23"/>
                <w:szCs w:val="23"/>
                <w:lang w:val="bg-BG"/>
              </w:rPr>
              <w:t>.</w:t>
            </w:r>
          </w:p>
          <w:p w14:paraId="1ABFB7D7" w14:textId="19FF2343" w:rsidR="00CD61A1" w:rsidRPr="003F4453" w:rsidRDefault="00CD61A1" w:rsidP="00CD61A1">
            <w:pPr>
              <w:spacing w:after="120"/>
              <w:jc w:val="both"/>
              <w:rPr>
                <w:rFonts w:ascii="Cambria" w:hAnsi="Cambria"/>
                <w:sz w:val="23"/>
                <w:szCs w:val="23"/>
                <w:lang w:val="bg-BG"/>
              </w:rPr>
            </w:pPr>
            <w:r w:rsidRPr="003F4453">
              <w:rPr>
                <w:rFonts w:ascii="Cambria" w:hAnsi="Cambria"/>
                <w:sz w:val="23"/>
                <w:szCs w:val="23"/>
                <w:lang w:val="bg-BG"/>
              </w:rPr>
              <w:t>При обезпечение с гаранция, издадена от банка или финансова институция, тя трябва да бъде безусловна и неотменима в полза на администрацията, в рамките, на която е структурата за наблюдение и докладване.</w:t>
            </w:r>
          </w:p>
          <w:p w14:paraId="09D10E07" w14:textId="4C1A9618" w:rsidR="002865A4" w:rsidRPr="003F4453" w:rsidRDefault="002865A4" w:rsidP="002865A4">
            <w:pPr>
              <w:spacing w:before="80" w:after="80"/>
              <w:jc w:val="both"/>
              <w:rPr>
                <w:szCs w:val="24"/>
                <w:lang w:val="bg-BG" w:eastAsia="fr-FR"/>
              </w:rPr>
            </w:pPr>
            <w:r w:rsidRPr="003F4453">
              <w:rPr>
                <w:szCs w:val="24"/>
                <w:lang w:val="bg-BG" w:eastAsia="fr-FR"/>
              </w:rPr>
              <w:t xml:space="preserve">Окончателното плащане се извършва след одобрението на </w:t>
            </w:r>
            <w:r w:rsidR="00FF758C" w:rsidRPr="003F4453">
              <w:rPr>
                <w:szCs w:val="24"/>
                <w:lang w:val="bg-BG" w:eastAsia="fr-FR"/>
              </w:rPr>
              <w:t xml:space="preserve">окончателен финансово-технически отчет (ФТО) </w:t>
            </w:r>
            <w:r w:rsidRPr="003F4453">
              <w:rPr>
                <w:szCs w:val="24"/>
                <w:lang w:val="bg-BG" w:eastAsia="fr-FR"/>
              </w:rPr>
              <w:t xml:space="preserve">и е в размер на разликата между общата стойност на безвъзмездното финансиране, изчислена като се приложи процентът съгласно условията на  чл. </w:t>
            </w:r>
            <w:r w:rsidR="00FF758C" w:rsidRPr="003F4453">
              <w:rPr>
                <w:szCs w:val="24"/>
                <w:lang w:val="bg-BG" w:eastAsia="fr-FR"/>
              </w:rPr>
              <w:t>1</w:t>
            </w:r>
            <w:r w:rsidRPr="003F4453">
              <w:rPr>
                <w:szCs w:val="24"/>
                <w:lang w:val="bg-BG" w:eastAsia="fr-FR"/>
              </w:rPr>
              <w:t xml:space="preserve">.1 от Договора, към одобрените разходи за отчетния период като </w:t>
            </w:r>
            <w:r w:rsidR="001003EC" w:rsidRPr="003F4453">
              <w:rPr>
                <w:szCs w:val="24"/>
                <w:lang w:val="bg-BG" w:eastAsia="fr-FR"/>
              </w:rPr>
              <w:t>след приспадане на сумата по полученото авансово плащане, натрупаната лихва върху него и други печалби, пряко генерирани при изпълнението на инвестицията съгласно чл. 12.2 от Приложение ІІ, ако е приложимо.</w:t>
            </w:r>
            <w:r w:rsidRPr="003F4453">
              <w:rPr>
                <w:szCs w:val="24"/>
                <w:lang w:val="bg-BG" w:eastAsia="fr-FR"/>
              </w:rPr>
              <w:t xml:space="preserve"> </w:t>
            </w:r>
          </w:p>
          <w:p w14:paraId="6E7139C1" w14:textId="77777777" w:rsidR="00BE17E1" w:rsidRPr="003F4453" w:rsidRDefault="00BE17E1" w:rsidP="002865A4">
            <w:pPr>
              <w:spacing w:before="80" w:after="80"/>
              <w:jc w:val="both"/>
              <w:rPr>
                <w:szCs w:val="24"/>
                <w:lang w:val="bg-BG" w:eastAsia="fr-FR"/>
              </w:rPr>
            </w:pPr>
          </w:p>
          <w:p w14:paraId="3413CAEE" w14:textId="513EB9F8" w:rsidR="002865A4" w:rsidRPr="003F4453" w:rsidRDefault="002865A4" w:rsidP="002865A4">
            <w:pPr>
              <w:spacing w:before="80" w:after="80"/>
              <w:jc w:val="both"/>
              <w:rPr>
                <w:szCs w:val="24"/>
                <w:lang w:val="bg-BG" w:eastAsia="fr-FR"/>
              </w:rPr>
            </w:pPr>
            <w:r w:rsidRPr="003F4453">
              <w:rPr>
                <w:szCs w:val="24"/>
                <w:lang w:val="bg-BG" w:eastAsia="fr-FR"/>
              </w:rPr>
              <w:t>Окончателно плащане се</w:t>
            </w:r>
            <w:r w:rsidR="00FF758C" w:rsidRPr="003F4453">
              <w:rPr>
                <w:szCs w:val="24"/>
                <w:lang w:val="bg-BG" w:eastAsia="fr-FR"/>
              </w:rPr>
              <w:t xml:space="preserve"> извършва при представяне в ИС н</w:t>
            </w:r>
            <w:r w:rsidRPr="003F4453">
              <w:rPr>
                <w:szCs w:val="24"/>
                <w:lang w:val="bg-BG" w:eastAsia="fr-FR"/>
              </w:rPr>
              <w:t xml:space="preserve">а </w:t>
            </w:r>
            <w:r w:rsidR="00FF758C" w:rsidRPr="003F4453">
              <w:rPr>
                <w:szCs w:val="24"/>
                <w:lang w:val="bg-BG" w:eastAsia="fr-FR"/>
              </w:rPr>
              <w:t>МВУ-ИСУН2020</w:t>
            </w:r>
            <w:r w:rsidRPr="003F4453">
              <w:rPr>
                <w:szCs w:val="24"/>
                <w:lang w:val="bg-BG" w:eastAsia="fr-FR"/>
              </w:rPr>
              <w:t xml:space="preserve"> на пакет отчетни документи (ПОД), съдържащ: </w:t>
            </w:r>
          </w:p>
          <w:p w14:paraId="5CE7DCF5" w14:textId="7AB7064B" w:rsidR="002865A4" w:rsidRPr="003F4453" w:rsidRDefault="002865A4" w:rsidP="002865A4">
            <w:pPr>
              <w:numPr>
                <w:ilvl w:val="0"/>
                <w:numId w:val="7"/>
              </w:numPr>
              <w:spacing w:after="120"/>
              <w:jc w:val="both"/>
              <w:rPr>
                <w:rFonts w:ascii="Cambria" w:hAnsi="Cambria"/>
                <w:sz w:val="23"/>
                <w:szCs w:val="23"/>
                <w:lang w:val="bg-BG"/>
              </w:rPr>
            </w:pPr>
            <w:r w:rsidRPr="003F4453">
              <w:rPr>
                <w:rFonts w:ascii="Cambria" w:hAnsi="Cambria"/>
                <w:sz w:val="23"/>
                <w:szCs w:val="23"/>
                <w:lang w:val="bg-BG"/>
              </w:rPr>
              <w:t xml:space="preserve">искане за </w:t>
            </w:r>
            <w:r w:rsidR="0071533D" w:rsidRPr="003F4453">
              <w:rPr>
                <w:rFonts w:ascii="Cambria" w:hAnsi="Cambria"/>
                <w:sz w:val="23"/>
                <w:szCs w:val="23"/>
                <w:lang w:val="bg-BG"/>
              </w:rPr>
              <w:t xml:space="preserve">окончателно </w:t>
            </w:r>
            <w:r w:rsidRPr="003F4453">
              <w:rPr>
                <w:rFonts w:ascii="Cambria" w:hAnsi="Cambria"/>
                <w:sz w:val="23"/>
                <w:szCs w:val="23"/>
                <w:lang w:val="bg-BG"/>
              </w:rPr>
              <w:t>плащане;</w:t>
            </w:r>
          </w:p>
          <w:p w14:paraId="0BF379D1" w14:textId="4AAE3D8B" w:rsidR="002865A4" w:rsidRPr="003F4453" w:rsidRDefault="002865A4" w:rsidP="003C02AF">
            <w:pPr>
              <w:numPr>
                <w:ilvl w:val="0"/>
                <w:numId w:val="7"/>
              </w:numPr>
              <w:spacing w:after="120"/>
              <w:jc w:val="both"/>
              <w:rPr>
                <w:rFonts w:ascii="Cambria" w:hAnsi="Cambria"/>
                <w:sz w:val="23"/>
                <w:szCs w:val="23"/>
                <w:lang w:val="bg-BG"/>
              </w:rPr>
            </w:pPr>
            <w:r w:rsidRPr="003F4453">
              <w:rPr>
                <w:rFonts w:ascii="Cambria" w:hAnsi="Cambria"/>
                <w:sz w:val="23"/>
                <w:szCs w:val="23"/>
                <w:lang w:val="bg-BG"/>
              </w:rPr>
              <w:t xml:space="preserve">окончателен </w:t>
            </w:r>
            <w:r w:rsidR="003C02AF" w:rsidRPr="003F4453">
              <w:rPr>
                <w:rFonts w:ascii="Cambria" w:hAnsi="Cambria"/>
                <w:sz w:val="23"/>
                <w:szCs w:val="23"/>
                <w:lang w:val="bg-BG"/>
              </w:rPr>
              <w:t>Финансово-технически отчет (ФТО)</w:t>
            </w:r>
            <w:r w:rsidRPr="003F4453">
              <w:rPr>
                <w:rFonts w:ascii="Cambria" w:hAnsi="Cambria"/>
                <w:sz w:val="23"/>
                <w:szCs w:val="23"/>
                <w:lang w:val="bg-BG"/>
              </w:rPr>
              <w:t>;</w:t>
            </w:r>
          </w:p>
          <w:p w14:paraId="1D5C213E" w14:textId="77777777" w:rsidR="002865A4" w:rsidRPr="003F4453" w:rsidRDefault="002865A4" w:rsidP="002865A4">
            <w:pPr>
              <w:numPr>
                <w:ilvl w:val="0"/>
                <w:numId w:val="7"/>
              </w:numPr>
              <w:spacing w:after="120"/>
              <w:jc w:val="both"/>
              <w:rPr>
                <w:rFonts w:ascii="Cambria" w:hAnsi="Cambria"/>
                <w:sz w:val="23"/>
                <w:szCs w:val="23"/>
                <w:lang w:val="bg-BG"/>
              </w:rPr>
            </w:pPr>
            <w:r w:rsidRPr="003F4453">
              <w:rPr>
                <w:rFonts w:ascii="Cambria" w:hAnsi="Cambria"/>
                <w:sz w:val="23"/>
                <w:szCs w:val="23"/>
                <w:lang w:val="bg-BG"/>
              </w:rPr>
              <w:t>счетоводна справка от крайния получател, подкрепена със съответните доказателства, относно генерираните при изпълнението на инвестицията печалби, ако е приложимо;</w:t>
            </w:r>
          </w:p>
          <w:p w14:paraId="727413B9" w14:textId="77777777" w:rsidR="002865A4" w:rsidRPr="003F4453" w:rsidRDefault="002865A4" w:rsidP="002865A4">
            <w:pPr>
              <w:numPr>
                <w:ilvl w:val="0"/>
                <w:numId w:val="7"/>
              </w:numPr>
              <w:spacing w:after="120"/>
              <w:jc w:val="both"/>
              <w:rPr>
                <w:rFonts w:ascii="Cambria" w:hAnsi="Cambria"/>
                <w:sz w:val="23"/>
                <w:szCs w:val="23"/>
                <w:lang w:val="bg-BG"/>
              </w:rPr>
            </w:pPr>
            <w:r w:rsidRPr="003F4453">
              <w:rPr>
                <w:rFonts w:ascii="Cambria" w:hAnsi="Cambria"/>
                <w:sz w:val="23"/>
                <w:szCs w:val="23"/>
                <w:lang w:val="bg-BG"/>
              </w:rPr>
              <w:t>удостоверение от обслужващата банка и/или банкови извлечения за периода от постъпване на авансово плащане до неговото пълно разходване с цел удостоверяване на наличие/неналичие на начислена лихва във връзка с авансовото плащане;</w:t>
            </w:r>
          </w:p>
          <w:p w14:paraId="6A2595FE" w14:textId="77777777" w:rsidR="002865A4" w:rsidRPr="003F4453" w:rsidRDefault="002865A4" w:rsidP="002865A4">
            <w:pPr>
              <w:numPr>
                <w:ilvl w:val="0"/>
                <w:numId w:val="7"/>
              </w:numPr>
              <w:spacing w:after="120"/>
              <w:jc w:val="both"/>
              <w:rPr>
                <w:rFonts w:ascii="Cambria" w:hAnsi="Cambria"/>
                <w:sz w:val="23"/>
                <w:szCs w:val="23"/>
                <w:lang w:val="bg-BG"/>
              </w:rPr>
            </w:pPr>
            <w:r w:rsidRPr="003F4453">
              <w:rPr>
                <w:rFonts w:ascii="Cambria" w:hAnsi="Cambria"/>
                <w:sz w:val="23"/>
                <w:szCs w:val="23"/>
                <w:lang w:val="bg-BG"/>
              </w:rPr>
              <w:t>финансова идентификационна форма;</w:t>
            </w:r>
          </w:p>
          <w:p w14:paraId="3EF81FCB" w14:textId="4AB4E06E" w:rsidR="002865A4" w:rsidRPr="003F4453" w:rsidRDefault="002865A4" w:rsidP="002865A4">
            <w:pPr>
              <w:numPr>
                <w:ilvl w:val="0"/>
                <w:numId w:val="7"/>
              </w:numPr>
              <w:spacing w:after="120"/>
              <w:jc w:val="both"/>
              <w:rPr>
                <w:rFonts w:ascii="Cambria" w:hAnsi="Cambria"/>
                <w:sz w:val="23"/>
                <w:szCs w:val="23"/>
                <w:lang w:val="bg-BG"/>
              </w:rPr>
            </w:pPr>
            <w:r w:rsidRPr="003F4453">
              <w:rPr>
                <w:rFonts w:ascii="Cambria" w:hAnsi="Cambria"/>
                <w:sz w:val="23"/>
                <w:szCs w:val="23"/>
                <w:lang w:val="bg-BG"/>
              </w:rPr>
              <w:t xml:space="preserve">декларация </w:t>
            </w:r>
            <w:r w:rsidR="00067B70" w:rsidRPr="003F4453">
              <w:rPr>
                <w:rFonts w:ascii="Cambria" w:hAnsi="Cambria"/>
                <w:sz w:val="23"/>
                <w:szCs w:val="23"/>
                <w:lang w:val="bg-BG"/>
              </w:rPr>
              <w:t xml:space="preserve">по образец на СНД </w:t>
            </w:r>
            <w:r w:rsidRPr="003F4453">
              <w:rPr>
                <w:rFonts w:ascii="Cambria" w:hAnsi="Cambria"/>
                <w:sz w:val="23"/>
                <w:szCs w:val="23"/>
                <w:lang w:val="bg-BG"/>
              </w:rPr>
              <w:t xml:space="preserve">за спазване на принципите и основните изисквания към изпълнението на МВУ съгласно Регламент (ЕС) 2021/241 (принципа за „непричиняване на значителна вреда“ съгл. чл. 5, пар. 2, забрана за двойно финансиране съгласно чл. 9, изречение 2, забраната за </w:t>
            </w:r>
            <w:r w:rsidRPr="003F4453">
              <w:rPr>
                <w:rFonts w:ascii="Cambria" w:hAnsi="Cambria"/>
                <w:sz w:val="23"/>
                <w:szCs w:val="23"/>
                <w:lang w:val="bg-BG"/>
              </w:rPr>
              <w:lastRenderedPageBreak/>
              <w:t>измама, корупция и конфликт на интереси съгласно чл. 22 от посочения регламент).</w:t>
            </w:r>
          </w:p>
          <w:p w14:paraId="74E4E0A6" w14:textId="14B97EFE" w:rsidR="002865A4" w:rsidRPr="003F4453" w:rsidRDefault="00FF758C" w:rsidP="002865A4">
            <w:pPr>
              <w:spacing w:before="80" w:after="80"/>
              <w:jc w:val="both"/>
              <w:rPr>
                <w:szCs w:val="24"/>
                <w:lang w:val="bg-BG" w:eastAsia="fr-FR"/>
              </w:rPr>
            </w:pPr>
            <w:r w:rsidRPr="003F4453">
              <w:rPr>
                <w:szCs w:val="24"/>
                <w:lang w:val="bg-BG" w:eastAsia="fr-FR"/>
              </w:rPr>
              <w:t xml:space="preserve">Окончателно плащане се извършва в срок </w:t>
            </w:r>
            <w:r w:rsidR="009C50DD" w:rsidRPr="003F4453">
              <w:rPr>
                <w:szCs w:val="24"/>
                <w:lang w:val="bg-BG" w:eastAsia="fr-FR"/>
              </w:rPr>
              <w:t xml:space="preserve">до </w:t>
            </w:r>
            <w:r w:rsidRPr="003F4453">
              <w:rPr>
                <w:szCs w:val="24"/>
                <w:lang w:val="bg-BG" w:eastAsia="fr-FR"/>
              </w:rPr>
              <w:t>90 (деветдесет) календарни дни от датата на постъпване на искането за плащане в СНД.</w:t>
            </w:r>
          </w:p>
          <w:p w14:paraId="765CE2A0" w14:textId="77777777" w:rsidR="002865A4" w:rsidRPr="003F4453" w:rsidRDefault="002865A4" w:rsidP="002865A4">
            <w:pPr>
              <w:spacing w:before="80" w:after="80"/>
              <w:jc w:val="both"/>
              <w:rPr>
                <w:szCs w:val="24"/>
                <w:lang w:val="bg-BG" w:eastAsia="fr-FR"/>
              </w:rPr>
            </w:pPr>
            <w:r w:rsidRPr="003F4453">
              <w:rPr>
                <w:szCs w:val="24"/>
                <w:lang w:val="bg-BG" w:eastAsia="fr-FR"/>
              </w:rPr>
              <w:t>КП е отговорен за</w:t>
            </w:r>
            <w:r w:rsidRPr="003F4453">
              <w:rPr>
                <w:rFonts w:ascii="Calibri" w:eastAsia="Calibri" w:hAnsi="Calibri"/>
                <w:sz w:val="22"/>
                <w:szCs w:val="22"/>
                <w:lang w:val="bg-BG"/>
              </w:rPr>
              <w:t xml:space="preserve"> </w:t>
            </w:r>
            <w:r w:rsidRPr="003F4453">
              <w:rPr>
                <w:szCs w:val="24"/>
                <w:lang w:val="bg-BG" w:eastAsia="fr-FR"/>
              </w:rPr>
              <w:t>представяне на ФТО в срок при спазване на условията на действащите нормативни актове към момента на изпълнение на Договора. В случай на изменение на нормативните актове, измененията се прилагат между страните от датата на издаването им.</w:t>
            </w:r>
          </w:p>
          <w:p w14:paraId="098FA47E" w14:textId="77777777" w:rsidR="009C6092" w:rsidRPr="003F4453" w:rsidRDefault="009C6092" w:rsidP="00812799">
            <w:pPr>
              <w:spacing w:after="120"/>
              <w:jc w:val="both"/>
              <w:rPr>
                <w:rFonts w:ascii="Cambria" w:hAnsi="Cambria"/>
                <w:b/>
                <w:bCs/>
                <w:sz w:val="23"/>
                <w:szCs w:val="23"/>
                <w:lang w:val="bg-BG"/>
              </w:rPr>
            </w:pPr>
          </w:p>
          <w:p w14:paraId="3E434ABB" w14:textId="5A765B0B" w:rsidR="008C5F81" w:rsidRPr="003F4453" w:rsidRDefault="008C5F81" w:rsidP="00812799">
            <w:pPr>
              <w:spacing w:after="120"/>
              <w:jc w:val="both"/>
              <w:rPr>
                <w:rFonts w:ascii="Cambria" w:hAnsi="Cambria"/>
                <w:b/>
                <w:bCs/>
                <w:sz w:val="23"/>
                <w:szCs w:val="23"/>
                <w:lang w:val="bg-BG"/>
              </w:rPr>
            </w:pPr>
            <w:r w:rsidRPr="003F4453">
              <w:rPr>
                <w:rFonts w:ascii="Cambria" w:hAnsi="Cambria"/>
                <w:b/>
                <w:bCs/>
                <w:sz w:val="23"/>
                <w:szCs w:val="23"/>
                <w:lang w:val="bg-BG"/>
              </w:rPr>
              <w:t>Вариант 2 (авансово плащане, междинни плащания и окончателно плащане)</w:t>
            </w:r>
          </w:p>
          <w:p w14:paraId="740FABA3" w14:textId="77777777" w:rsidR="00685FA8" w:rsidRPr="003F4453" w:rsidRDefault="00685FA8" w:rsidP="00685FA8">
            <w:pPr>
              <w:spacing w:after="120"/>
              <w:jc w:val="both"/>
              <w:rPr>
                <w:rFonts w:ascii="Cambria" w:hAnsi="Cambria"/>
                <w:sz w:val="23"/>
                <w:szCs w:val="23"/>
                <w:lang w:val="bg-BG"/>
              </w:rPr>
            </w:pPr>
            <w:r w:rsidRPr="003F4453">
              <w:rPr>
                <w:rFonts w:ascii="Cambria" w:hAnsi="Cambria"/>
                <w:sz w:val="23"/>
                <w:szCs w:val="23"/>
                <w:u w:val="single"/>
                <w:lang w:val="bg-BG"/>
              </w:rPr>
              <w:t>Авансово плащане</w:t>
            </w:r>
            <w:r w:rsidRPr="003F4453">
              <w:rPr>
                <w:rFonts w:ascii="Cambria" w:hAnsi="Cambria"/>
                <w:sz w:val="23"/>
                <w:szCs w:val="23"/>
                <w:lang w:val="bg-BG"/>
              </w:rPr>
              <w:t xml:space="preserve"> в размер на не повече от 40% от сумата по чл. 1.1 при представяне чрез ИС на МВУ-ИСУН2020 на:</w:t>
            </w:r>
          </w:p>
          <w:p w14:paraId="18387112" w14:textId="77777777" w:rsidR="00685FA8" w:rsidRPr="003F4453" w:rsidRDefault="00685FA8" w:rsidP="00685FA8">
            <w:pPr>
              <w:numPr>
                <w:ilvl w:val="0"/>
                <w:numId w:val="7"/>
              </w:numPr>
              <w:spacing w:after="120"/>
              <w:jc w:val="both"/>
              <w:rPr>
                <w:rFonts w:ascii="Cambria" w:hAnsi="Cambria"/>
                <w:sz w:val="23"/>
                <w:szCs w:val="23"/>
                <w:lang w:val="bg-BG"/>
              </w:rPr>
            </w:pPr>
            <w:r w:rsidRPr="003F4453">
              <w:rPr>
                <w:rFonts w:ascii="Cambria" w:hAnsi="Cambria"/>
                <w:sz w:val="23"/>
                <w:szCs w:val="23"/>
                <w:lang w:val="bg-BG"/>
              </w:rPr>
              <w:t>искане за авансово плащане;</w:t>
            </w:r>
          </w:p>
          <w:p w14:paraId="485685E6" w14:textId="77777777" w:rsidR="00685FA8" w:rsidRPr="003F4453" w:rsidRDefault="00685FA8" w:rsidP="00685FA8">
            <w:pPr>
              <w:numPr>
                <w:ilvl w:val="0"/>
                <w:numId w:val="7"/>
              </w:numPr>
              <w:spacing w:after="120"/>
              <w:jc w:val="both"/>
              <w:rPr>
                <w:rFonts w:ascii="Cambria" w:hAnsi="Cambria"/>
                <w:sz w:val="23"/>
                <w:szCs w:val="23"/>
                <w:lang w:val="bg-BG"/>
              </w:rPr>
            </w:pPr>
            <w:r w:rsidRPr="003F4453">
              <w:rPr>
                <w:rFonts w:ascii="Cambria" w:hAnsi="Cambria"/>
                <w:sz w:val="23"/>
                <w:szCs w:val="23"/>
                <w:lang w:val="bg-BG"/>
              </w:rPr>
              <w:t>банкова гаранция по образец за стойността на аванса; банковата гаранция се освобождава при условията, предвидени в нея;</w:t>
            </w:r>
          </w:p>
          <w:p w14:paraId="3A5B9189" w14:textId="77777777" w:rsidR="00685FA8" w:rsidRPr="003F4453" w:rsidRDefault="00685FA8" w:rsidP="00685FA8">
            <w:pPr>
              <w:numPr>
                <w:ilvl w:val="0"/>
                <w:numId w:val="7"/>
              </w:numPr>
              <w:spacing w:after="200" w:line="276" w:lineRule="auto"/>
              <w:jc w:val="both"/>
              <w:rPr>
                <w:szCs w:val="24"/>
              </w:rPr>
            </w:pPr>
            <w:r w:rsidRPr="003F4453">
              <w:rPr>
                <w:szCs w:val="24"/>
              </w:rPr>
              <w:t>декларация за банкова сметка;</w:t>
            </w:r>
          </w:p>
          <w:p w14:paraId="65EB0B76" w14:textId="77777777" w:rsidR="00685FA8" w:rsidRPr="003F4453" w:rsidRDefault="00685FA8" w:rsidP="00685FA8">
            <w:pPr>
              <w:numPr>
                <w:ilvl w:val="0"/>
                <w:numId w:val="7"/>
              </w:numPr>
              <w:spacing w:after="120"/>
              <w:jc w:val="both"/>
              <w:rPr>
                <w:rFonts w:ascii="Cambria" w:hAnsi="Cambria"/>
                <w:sz w:val="23"/>
                <w:szCs w:val="23"/>
                <w:lang w:val="bg-BG"/>
              </w:rPr>
            </w:pPr>
            <w:r w:rsidRPr="003F4453">
              <w:rPr>
                <w:rFonts w:ascii="Cambria" w:hAnsi="Cambria"/>
                <w:sz w:val="23"/>
                <w:szCs w:val="23"/>
                <w:lang w:val="bg-BG"/>
              </w:rPr>
              <w:t xml:space="preserve">финансова идентификационна форма </w:t>
            </w:r>
          </w:p>
          <w:p w14:paraId="5BF4DA0E" w14:textId="77777777" w:rsidR="00B82410" w:rsidRPr="003F4453" w:rsidRDefault="00B82410" w:rsidP="00685FA8">
            <w:pPr>
              <w:spacing w:after="120"/>
              <w:jc w:val="both"/>
              <w:rPr>
                <w:rFonts w:ascii="Cambria" w:hAnsi="Cambria"/>
                <w:sz w:val="23"/>
                <w:szCs w:val="23"/>
                <w:lang w:val="bg-BG"/>
              </w:rPr>
            </w:pPr>
          </w:p>
          <w:p w14:paraId="05238DC8" w14:textId="20B507B1" w:rsidR="00685FA8" w:rsidRPr="003F4453" w:rsidRDefault="00685FA8" w:rsidP="00685FA8">
            <w:pPr>
              <w:spacing w:after="120"/>
              <w:jc w:val="both"/>
              <w:rPr>
                <w:rFonts w:ascii="Cambria" w:hAnsi="Cambria"/>
                <w:sz w:val="23"/>
                <w:szCs w:val="23"/>
                <w:lang w:val="bg-BG"/>
              </w:rPr>
            </w:pPr>
            <w:r w:rsidRPr="003F4453">
              <w:rPr>
                <w:rFonts w:ascii="Cambria" w:hAnsi="Cambria"/>
                <w:sz w:val="23"/>
                <w:szCs w:val="23"/>
                <w:lang w:val="bg-BG"/>
              </w:rPr>
              <w:t>След представяне на посочените документи, в срок от 10 (десет) работни дни се превежда размерът на авансовото плащане по посочената банкова сметка.</w:t>
            </w:r>
          </w:p>
          <w:p w14:paraId="4002D1F3" w14:textId="77777777" w:rsidR="00685FA8" w:rsidRPr="003F4453" w:rsidRDefault="00685FA8" w:rsidP="00685FA8">
            <w:pPr>
              <w:spacing w:after="120"/>
              <w:jc w:val="both"/>
              <w:rPr>
                <w:rFonts w:ascii="Cambria" w:hAnsi="Cambria"/>
                <w:sz w:val="23"/>
                <w:szCs w:val="23"/>
                <w:lang w:val="bg-BG"/>
              </w:rPr>
            </w:pPr>
            <w:r w:rsidRPr="003F4453">
              <w:rPr>
                <w:rFonts w:ascii="Cambria" w:hAnsi="Cambria"/>
                <w:sz w:val="23"/>
                <w:szCs w:val="23"/>
                <w:lang w:val="bg-BG"/>
              </w:rPr>
              <w:t xml:space="preserve">Авансовото плащане се използва </w:t>
            </w:r>
            <w:r w:rsidRPr="003F4453">
              <w:rPr>
                <w:szCs w:val="24"/>
                <w:lang w:val="bg-BG" w:eastAsia="fr-FR"/>
              </w:rPr>
              <w:t>за разходите, които следва да бъдат платени от КП/партньора</w:t>
            </w:r>
            <w:r w:rsidRPr="003F4453">
              <w:rPr>
                <w:szCs w:val="24"/>
                <w:lang w:val="en-US" w:eastAsia="fr-FR"/>
              </w:rPr>
              <w:t xml:space="preserve"> (</w:t>
            </w:r>
            <w:r w:rsidRPr="003F4453">
              <w:rPr>
                <w:szCs w:val="24"/>
                <w:lang w:val="bg-BG" w:eastAsia="fr-FR"/>
              </w:rPr>
              <w:t>ако е приложимо)</w:t>
            </w:r>
            <w:r w:rsidRPr="003F4453">
              <w:rPr>
                <w:szCs w:val="24"/>
                <w:vertAlign w:val="superscript"/>
                <w:lang w:val="bg-BG" w:eastAsia="fr-FR"/>
              </w:rPr>
              <w:footnoteReference w:id="9"/>
            </w:r>
            <w:r w:rsidRPr="003F4453">
              <w:rPr>
                <w:rFonts w:ascii="Cambria" w:hAnsi="Cambria"/>
                <w:sz w:val="23"/>
                <w:szCs w:val="23"/>
                <w:lang w:val="bg-BG"/>
              </w:rPr>
              <w:t xml:space="preserve"> за плащания на допустими разходи по изпълнението на инвестицията</w:t>
            </w:r>
            <w:r w:rsidRPr="003F4453">
              <w:t xml:space="preserve"> </w:t>
            </w:r>
            <w:r w:rsidRPr="003F4453">
              <w:rPr>
                <w:rFonts w:ascii="Cambria" w:hAnsi="Cambria"/>
                <w:sz w:val="23"/>
                <w:szCs w:val="23"/>
                <w:lang w:val="bg-BG"/>
              </w:rPr>
              <w:t xml:space="preserve">и следва да бъдат подкрепени с фактури или счетоводни документи с равностойна доказателствена стойност. </w:t>
            </w:r>
          </w:p>
          <w:p w14:paraId="473D3C21" w14:textId="77777777" w:rsidR="00685FA8" w:rsidRPr="003F4453" w:rsidRDefault="00685FA8" w:rsidP="00685FA8">
            <w:pPr>
              <w:spacing w:after="120"/>
              <w:jc w:val="both"/>
              <w:rPr>
                <w:rFonts w:ascii="Cambria" w:hAnsi="Cambria"/>
                <w:sz w:val="23"/>
                <w:szCs w:val="23"/>
                <w:lang w:val="bg-BG"/>
              </w:rPr>
            </w:pPr>
            <w:r w:rsidRPr="003F4453">
              <w:rPr>
                <w:rFonts w:ascii="Cambria" w:hAnsi="Cambria"/>
                <w:sz w:val="23"/>
                <w:szCs w:val="23"/>
                <w:lang w:val="bg-BG"/>
              </w:rPr>
              <w:t>Крайните получатели следва да представят обезпечения в пълен размер по авансови плащания със средствата от Механизма.</w:t>
            </w:r>
          </w:p>
          <w:p w14:paraId="1338AA90" w14:textId="77777777" w:rsidR="00685FA8" w:rsidRPr="003F4453" w:rsidRDefault="00685FA8" w:rsidP="00685FA8">
            <w:pPr>
              <w:spacing w:after="120"/>
              <w:jc w:val="both"/>
              <w:rPr>
                <w:rFonts w:ascii="Cambria" w:hAnsi="Cambria"/>
                <w:sz w:val="23"/>
                <w:szCs w:val="23"/>
                <w:lang w:val="bg-BG"/>
              </w:rPr>
            </w:pPr>
            <w:r w:rsidRPr="003F4453">
              <w:rPr>
                <w:rFonts w:ascii="Cambria" w:hAnsi="Cambria"/>
                <w:sz w:val="23"/>
                <w:szCs w:val="23"/>
                <w:lang w:val="bg-BG"/>
              </w:rPr>
              <w:t>Срокът на валидност на обезпечението за авансово плащане не може да бъде по-кратък от срока за извършване на финалното плащане по инвестицията, определен в договора. В случай на удължаване на срока за извършване на окончателното плащане по проекта, срокът на валидност на обезпечението на авансовото плащане следва да бъде удължен така, че да отговаря на изискването в предходното изречение.</w:t>
            </w:r>
          </w:p>
          <w:p w14:paraId="7FF4115A" w14:textId="77777777" w:rsidR="00685FA8" w:rsidRPr="003F4453" w:rsidRDefault="00685FA8" w:rsidP="00685FA8">
            <w:pPr>
              <w:spacing w:after="120"/>
              <w:jc w:val="both"/>
              <w:rPr>
                <w:rFonts w:ascii="Cambria" w:hAnsi="Cambria"/>
                <w:sz w:val="23"/>
                <w:szCs w:val="23"/>
                <w:lang w:val="bg-BG"/>
              </w:rPr>
            </w:pPr>
            <w:r w:rsidRPr="003F4453">
              <w:rPr>
                <w:rFonts w:ascii="Cambria" w:hAnsi="Cambria"/>
                <w:sz w:val="23"/>
                <w:szCs w:val="23"/>
                <w:lang w:val="bg-BG"/>
              </w:rPr>
              <w:t>При обезпечение с гаранция, издадена от банка или финансова институция, тя трябва да бъде безусловна и неотменима в полза на администрацията, в рамките, на която е структурата за наблюдение и докладване.</w:t>
            </w:r>
          </w:p>
          <w:p w14:paraId="3BEF0E5D" w14:textId="4B79A07B" w:rsidR="00B82410" w:rsidRPr="003F4453" w:rsidRDefault="008C5F81" w:rsidP="00812799">
            <w:pPr>
              <w:spacing w:after="120"/>
              <w:jc w:val="both"/>
              <w:rPr>
                <w:rFonts w:ascii="Cambria" w:hAnsi="Cambria"/>
                <w:sz w:val="23"/>
                <w:szCs w:val="23"/>
                <w:lang w:val="bg-BG"/>
              </w:rPr>
            </w:pPr>
            <w:r w:rsidRPr="003F4453">
              <w:rPr>
                <w:rFonts w:ascii="Cambria" w:hAnsi="Cambria"/>
                <w:sz w:val="23"/>
                <w:szCs w:val="23"/>
                <w:u w:val="single"/>
                <w:lang w:val="bg-BG"/>
              </w:rPr>
              <w:t>Междинни плащания</w:t>
            </w:r>
            <w:r w:rsidRPr="003F4453">
              <w:rPr>
                <w:rFonts w:ascii="Cambria" w:hAnsi="Cambria"/>
                <w:sz w:val="23"/>
                <w:szCs w:val="23"/>
                <w:lang w:val="bg-BG"/>
              </w:rPr>
              <w:t xml:space="preserve"> (едно или повече) </w:t>
            </w:r>
            <w:r w:rsidR="00D04318" w:rsidRPr="003F4453">
              <w:rPr>
                <w:rFonts w:ascii="Cambria" w:hAnsi="Cambria"/>
                <w:sz w:val="23"/>
                <w:szCs w:val="23"/>
                <w:lang w:val="bg-BG"/>
              </w:rPr>
              <w:t xml:space="preserve">се извършват след одобрението на междинния </w:t>
            </w:r>
            <w:r w:rsidR="00D50901" w:rsidRPr="003F4453">
              <w:rPr>
                <w:rFonts w:ascii="Cambria" w:hAnsi="Cambria"/>
                <w:sz w:val="23"/>
                <w:szCs w:val="23"/>
                <w:lang w:val="bg-BG"/>
              </w:rPr>
              <w:t>ФТО и е</w:t>
            </w:r>
            <w:r w:rsidR="00D04318" w:rsidRPr="003F4453">
              <w:rPr>
                <w:rFonts w:ascii="Cambria" w:hAnsi="Cambria"/>
                <w:sz w:val="23"/>
                <w:szCs w:val="23"/>
                <w:lang w:val="bg-BG"/>
              </w:rPr>
              <w:t xml:space="preserve"> </w:t>
            </w:r>
            <w:r w:rsidRPr="003F4453">
              <w:rPr>
                <w:rFonts w:ascii="Cambria" w:hAnsi="Cambria"/>
                <w:sz w:val="23"/>
                <w:szCs w:val="23"/>
                <w:lang w:val="bg-BG"/>
              </w:rPr>
              <w:t>в размер</w:t>
            </w:r>
            <w:r w:rsidR="00D50901" w:rsidRPr="003F4453">
              <w:rPr>
                <w:rFonts w:ascii="Cambria" w:hAnsi="Cambria"/>
                <w:sz w:val="23"/>
                <w:szCs w:val="23"/>
                <w:lang w:val="bg-BG"/>
              </w:rPr>
              <w:t xml:space="preserve"> на стойността на безвъзмездното финансиране, изчислена като се приложи процентът съгласно условията на чл. 1.1. от Договора към верифицираните разходи за периода като се приспадне сумата по отпуснатото авансово плащане и </w:t>
            </w:r>
            <w:r w:rsidR="00B82410" w:rsidRPr="003F4453">
              <w:rPr>
                <w:rFonts w:ascii="Cambria" w:hAnsi="Cambria"/>
                <w:sz w:val="23"/>
                <w:szCs w:val="23"/>
                <w:lang w:val="bg-BG"/>
              </w:rPr>
              <w:t xml:space="preserve">натрупаната лихва върху него и други печалби, </w:t>
            </w:r>
            <w:r w:rsidR="00B82410" w:rsidRPr="003F4453">
              <w:rPr>
                <w:rFonts w:ascii="Cambria" w:hAnsi="Cambria"/>
                <w:sz w:val="23"/>
                <w:szCs w:val="23"/>
                <w:lang w:val="bg-BG"/>
              </w:rPr>
              <w:lastRenderedPageBreak/>
              <w:t>пряко генерирани при изпълнението на инвестицията съгласно чл. 12.2 от Приложение ІІ, ако е приложимо.</w:t>
            </w:r>
            <w:r w:rsidR="00D50901" w:rsidRPr="003F4453">
              <w:rPr>
                <w:rFonts w:ascii="Cambria" w:hAnsi="Cambria"/>
                <w:sz w:val="23"/>
                <w:szCs w:val="23"/>
                <w:lang w:val="bg-BG"/>
              </w:rPr>
              <w:t xml:space="preserve"> </w:t>
            </w:r>
          </w:p>
          <w:p w14:paraId="136D7374" w14:textId="3E0AB5D9" w:rsidR="008C5F81" w:rsidRPr="003F4453" w:rsidRDefault="008C5F81" w:rsidP="00812799">
            <w:pPr>
              <w:spacing w:after="120"/>
              <w:jc w:val="both"/>
              <w:rPr>
                <w:rFonts w:ascii="Cambria" w:hAnsi="Cambria"/>
                <w:sz w:val="23"/>
                <w:szCs w:val="23"/>
                <w:lang w:val="bg-BG"/>
              </w:rPr>
            </w:pPr>
            <w:r w:rsidRPr="003F4453">
              <w:rPr>
                <w:rFonts w:ascii="Cambria" w:hAnsi="Cambria"/>
                <w:sz w:val="23"/>
                <w:szCs w:val="23"/>
                <w:lang w:val="bg-BG"/>
              </w:rPr>
              <w:t xml:space="preserve">Междинното плащане се извършва при представяне чрез </w:t>
            </w:r>
            <w:r w:rsidR="007C23E8" w:rsidRPr="003F4453">
              <w:rPr>
                <w:rFonts w:ascii="Cambria" w:hAnsi="Cambria"/>
                <w:sz w:val="23"/>
                <w:szCs w:val="23"/>
                <w:lang w:val="bg-BG"/>
              </w:rPr>
              <w:t xml:space="preserve">ИС на МВУ-ИСУН2020 </w:t>
            </w:r>
            <w:r w:rsidRPr="003F4453">
              <w:rPr>
                <w:rFonts w:ascii="Cambria" w:hAnsi="Cambria"/>
                <w:sz w:val="23"/>
                <w:szCs w:val="23"/>
                <w:lang w:val="bg-BG"/>
              </w:rPr>
              <w:t>на:</w:t>
            </w:r>
          </w:p>
          <w:p w14:paraId="68F2D20D" w14:textId="75873252" w:rsidR="008C5F81" w:rsidRPr="003F4453" w:rsidRDefault="008C5F81" w:rsidP="00D843F4">
            <w:pPr>
              <w:numPr>
                <w:ilvl w:val="0"/>
                <w:numId w:val="7"/>
              </w:numPr>
              <w:spacing w:after="120"/>
              <w:jc w:val="both"/>
              <w:rPr>
                <w:rFonts w:ascii="Cambria" w:hAnsi="Cambria"/>
                <w:sz w:val="23"/>
                <w:szCs w:val="23"/>
                <w:lang w:val="bg-BG"/>
              </w:rPr>
            </w:pPr>
            <w:r w:rsidRPr="003F4453">
              <w:rPr>
                <w:rFonts w:ascii="Cambria" w:hAnsi="Cambria"/>
                <w:sz w:val="23"/>
                <w:szCs w:val="23"/>
                <w:lang w:val="bg-BG"/>
              </w:rPr>
              <w:t xml:space="preserve">искане за </w:t>
            </w:r>
            <w:r w:rsidR="004E4DEB" w:rsidRPr="003F4453">
              <w:rPr>
                <w:rFonts w:ascii="Cambria" w:hAnsi="Cambria"/>
                <w:sz w:val="23"/>
                <w:szCs w:val="23"/>
                <w:lang w:val="bg-BG"/>
              </w:rPr>
              <w:t xml:space="preserve">междинно </w:t>
            </w:r>
            <w:r w:rsidRPr="003F4453">
              <w:rPr>
                <w:rFonts w:ascii="Cambria" w:hAnsi="Cambria"/>
                <w:sz w:val="23"/>
                <w:szCs w:val="23"/>
                <w:lang w:val="bg-BG"/>
              </w:rPr>
              <w:t>плащане;</w:t>
            </w:r>
          </w:p>
          <w:p w14:paraId="46711D4E" w14:textId="63B2042B" w:rsidR="008C5F81" w:rsidRPr="003F4453" w:rsidRDefault="004819B2" w:rsidP="00D843F4">
            <w:pPr>
              <w:numPr>
                <w:ilvl w:val="0"/>
                <w:numId w:val="7"/>
              </w:numPr>
              <w:spacing w:after="120"/>
              <w:jc w:val="both"/>
              <w:rPr>
                <w:rFonts w:ascii="Cambria" w:hAnsi="Cambria"/>
                <w:sz w:val="23"/>
                <w:szCs w:val="23"/>
                <w:lang w:val="bg-BG"/>
              </w:rPr>
            </w:pPr>
            <w:r w:rsidRPr="003F4453">
              <w:rPr>
                <w:rFonts w:ascii="Cambria" w:hAnsi="Cambria"/>
                <w:sz w:val="23"/>
                <w:szCs w:val="23"/>
                <w:lang w:val="bg-BG"/>
              </w:rPr>
              <w:t xml:space="preserve">междинен </w:t>
            </w:r>
            <w:r w:rsidR="003C02AF" w:rsidRPr="003F4453">
              <w:rPr>
                <w:rFonts w:ascii="Cambria" w:hAnsi="Cambria"/>
                <w:sz w:val="23"/>
                <w:szCs w:val="23"/>
                <w:lang w:val="bg-BG"/>
              </w:rPr>
              <w:t>Финансово-технически отчет (ФТО)</w:t>
            </w:r>
            <w:r w:rsidR="008C5F81" w:rsidRPr="003F4453">
              <w:rPr>
                <w:rFonts w:ascii="Cambria" w:hAnsi="Cambria"/>
                <w:sz w:val="23"/>
                <w:szCs w:val="23"/>
                <w:lang w:val="bg-BG"/>
              </w:rPr>
              <w:t>;</w:t>
            </w:r>
          </w:p>
          <w:p w14:paraId="7C7E1857" w14:textId="77777777" w:rsidR="008C5F81" w:rsidRPr="003F4453" w:rsidRDefault="008C5F81" w:rsidP="00D843F4">
            <w:pPr>
              <w:numPr>
                <w:ilvl w:val="0"/>
                <w:numId w:val="7"/>
              </w:numPr>
              <w:spacing w:after="120"/>
              <w:jc w:val="both"/>
              <w:rPr>
                <w:rFonts w:ascii="Cambria" w:hAnsi="Cambria"/>
                <w:sz w:val="23"/>
                <w:szCs w:val="23"/>
                <w:lang w:val="bg-BG"/>
              </w:rPr>
            </w:pPr>
            <w:r w:rsidRPr="003F4453">
              <w:rPr>
                <w:rFonts w:ascii="Cambria" w:hAnsi="Cambria"/>
                <w:sz w:val="23"/>
                <w:szCs w:val="23"/>
                <w:lang w:val="bg-BG"/>
              </w:rPr>
              <w:t>финансова идентификационна форма</w:t>
            </w:r>
            <w:r w:rsidR="003D78F5" w:rsidRPr="003F4453">
              <w:rPr>
                <w:rFonts w:ascii="Cambria" w:hAnsi="Cambria"/>
                <w:sz w:val="23"/>
                <w:szCs w:val="23"/>
                <w:lang w:val="bg-BG"/>
              </w:rPr>
              <w:t>;</w:t>
            </w:r>
          </w:p>
          <w:p w14:paraId="0C78CE19" w14:textId="2953D644" w:rsidR="008C5F81" w:rsidRPr="003F4453" w:rsidRDefault="001244BD" w:rsidP="00D843F4">
            <w:pPr>
              <w:numPr>
                <w:ilvl w:val="0"/>
                <w:numId w:val="7"/>
              </w:numPr>
              <w:spacing w:after="120"/>
              <w:jc w:val="both"/>
              <w:rPr>
                <w:rFonts w:ascii="Cambria" w:hAnsi="Cambria"/>
                <w:sz w:val="23"/>
                <w:szCs w:val="23"/>
                <w:lang w:val="bg-BG"/>
              </w:rPr>
            </w:pPr>
            <w:r w:rsidRPr="003F4453">
              <w:rPr>
                <w:rFonts w:ascii="Cambria" w:hAnsi="Cambria"/>
                <w:sz w:val="23"/>
                <w:szCs w:val="23"/>
                <w:lang w:val="bg-BG"/>
              </w:rPr>
              <w:t>декларация</w:t>
            </w:r>
            <w:r w:rsidR="0029592E" w:rsidRPr="003F4453">
              <w:rPr>
                <w:rFonts w:ascii="Cambria" w:hAnsi="Cambria"/>
                <w:sz w:val="23"/>
                <w:szCs w:val="23"/>
                <w:lang w:val="bg-BG"/>
              </w:rPr>
              <w:t xml:space="preserve"> по образец на СНД</w:t>
            </w:r>
            <w:r w:rsidRPr="003F4453">
              <w:rPr>
                <w:rFonts w:ascii="Cambria" w:hAnsi="Cambria"/>
                <w:sz w:val="23"/>
                <w:szCs w:val="23"/>
                <w:lang w:val="bg-BG"/>
              </w:rPr>
              <w:t xml:space="preserve"> </w:t>
            </w:r>
            <w:r w:rsidR="008C5F81" w:rsidRPr="003F4453">
              <w:rPr>
                <w:rFonts w:ascii="Cambria" w:hAnsi="Cambria"/>
                <w:sz w:val="23"/>
                <w:szCs w:val="23"/>
                <w:lang w:val="bg-BG"/>
              </w:rPr>
              <w:t>за спазване на принципите и основните изисквания към изпълнението на МВУ съгласно Регламент (ЕС) 2021/241 (принципа за непричиняване на значителна вреда съгл. чл. 5, пар. 2, забрана за двойно финансиране съгласно чл. 9, изречение 2, забраната за измама, корупция и конфликт на интереси съгласно чл. 22 от посочения регламент)</w:t>
            </w:r>
            <w:r w:rsidR="00A537E8" w:rsidRPr="003F4453">
              <w:rPr>
                <w:rFonts w:ascii="Cambria" w:hAnsi="Cambria"/>
                <w:sz w:val="23"/>
                <w:szCs w:val="23"/>
                <w:lang w:val="bg-BG"/>
              </w:rPr>
              <w:t>.</w:t>
            </w:r>
          </w:p>
          <w:p w14:paraId="11875EBD" w14:textId="45139DD6" w:rsidR="00A537E8" w:rsidRPr="003F4453" w:rsidRDefault="00A537E8" w:rsidP="00A537E8">
            <w:pPr>
              <w:spacing w:after="120"/>
              <w:jc w:val="both"/>
              <w:rPr>
                <w:rFonts w:ascii="Cambria" w:hAnsi="Cambria"/>
                <w:sz w:val="23"/>
                <w:szCs w:val="23"/>
                <w:lang w:val="bg-BG"/>
              </w:rPr>
            </w:pPr>
            <w:r w:rsidRPr="003F4453">
              <w:rPr>
                <w:rFonts w:ascii="Cambria" w:hAnsi="Cambria"/>
                <w:sz w:val="23"/>
                <w:szCs w:val="23"/>
                <w:lang w:val="bg-BG"/>
              </w:rPr>
              <w:t xml:space="preserve">Междинно плащане се извършва в срок </w:t>
            </w:r>
            <w:r w:rsidR="00183C56" w:rsidRPr="003F4453">
              <w:rPr>
                <w:rFonts w:ascii="Cambria" w:hAnsi="Cambria"/>
                <w:sz w:val="23"/>
                <w:szCs w:val="23"/>
                <w:lang w:val="bg-BG"/>
              </w:rPr>
              <w:t xml:space="preserve">до </w:t>
            </w:r>
            <w:r w:rsidR="00726D16" w:rsidRPr="003F4453">
              <w:rPr>
                <w:rFonts w:ascii="Cambria" w:hAnsi="Cambria"/>
                <w:sz w:val="23"/>
                <w:szCs w:val="23"/>
                <w:lang w:val="bg-BG"/>
              </w:rPr>
              <w:t>90</w:t>
            </w:r>
            <w:r w:rsidR="00183C56" w:rsidRPr="003F4453">
              <w:rPr>
                <w:rFonts w:ascii="Cambria" w:hAnsi="Cambria"/>
                <w:sz w:val="23"/>
                <w:szCs w:val="23"/>
                <w:lang w:val="bg-BG"/>
              </w:rPr>
              <w:t xml:space="preserve"> </w:t>
            </w:r>
            <w:r w:rsidRPr="003F4453">
              <w:rPr>
                <w:rFonts w:ascii="Cambria" w:hAnsi="Cambria"/>
                <w:sz w:val="23"/>
                <w:szCs w:val="23"/>
                <w:lang w:val="bg-BG"/>
              </w:rPr>
              <w:t>(</w:t>
            </w:r>
            <w:r w:rsidR="00726D16" w:rsidRPr="003F4453">
              <w:rPr>
                <w:rFonts w:ascii="Cambria" w:hAnsi="Cambria"/>
                <w:sz w:val="23"/>
                <w:szCs w:val="23"/>
                <w:lang w:val="bg-BG"/>
              </w:rPr>
              <w:t>деве</w:t>
            </w:r>
            <w:r w:rsidR="00095D4B" w:rsidRPr="003F4453">
              <w:rPr>
                <w:rFonts w:ascii="Cambria" w:hAnsi="Cambria"/>
                <w:sz w:val="23"/>
                <w:szCs w:val="23"/>
                <w:lang w:val="bg-BG"/>
              </w:rPr>
              <w:t>т</w:t>
            </w:r>
            <w:r w:rsidR="00726D16" w:rsidRPr="003F4453">
              <w:rPr>
                <w:rFonts w:ascii="Cambria" w:hAnsi="Cambria"/>
                <w:sz w:val="23"/>
                <w:szCs w:val="23"/>
                <w:lang w:val="bg-BG"/>
              </w:rPr>
              <w:t>десет</w:t>
            </w:r>
            <w:r w:rsidRPr="003F4453">
              <w:rPr>
                <w:rFonts w:ascii="Cambria" w:hAnsi="Cambria"/>
                <w:sz w:val="23"/>
                <w:szCs w:val="23"/>
                <w:lang w:val="bg-BG"/>
              </w:rPr>
              <w:t>) календарни дни от датата на постъпване на искането за плащане в СНД.</w:t>
            </w:r>
          </w:p>
          <w:p w14:paraId="114A4158" w14:textId="2059F1B4" w:rsidR="008C5F81" w:rsidRPr="003F4453" w:rsidRDefault="008C5F81" w:rsidP="00812799">
            <w:pPr>
              <w:spacing w:after="120"/>
              <w:jc w:val="both"/>
              <w:rPr>
                <w:rFonts w:ascii="Cambria" w:hAnsi="Cambria"/>
                <w:sz w:val="23"/>
                <w:szCs w:val="23"/>
                <w:lang w:val="bg-BG"/>
              </w:rPr>
            </w:pPr>
            <w:r w:rsidRPr="003F4453">
              <w:rPr>
                <w:rFonts w:ascii="Cambria" w:hAnsi="Cambria"/>
                <w:sz w:val="23"/>
                <w:szCs w:val="23"/>
                <w:lang w:val="bg-BG"/>
              </w:rPr>
              <w:t xml:space="preserve">Общата сума на авансовото и междинните плащания не трябва да надвишава </w:t>
            </w:r>
            <w:r w:rsidR="00386D57" w:rsidRPr="003F4453">
              <w:rPr>
                <w:rFonts w:ascii="Cambria" w:hAnsi="Cambria"/>
                <w:sz w:val="23"/>
                <w:szCs w:val="23"/>
                <w:lang w:val="bg-BG"/>
              </w:rPr>
              <w:t>80</w:t>
            </w:r>
            <w:r w:rsidR="00813EC9" w:rsidRPr="003F4453">
              <w:rPr>
                <w:rFonts w:ascii="Cambria" w:hAnsi="Cambria"/>
                <w:sz w:val="23"/>
                <w:szCs w:val="23"/>
                <w:lang w:val="bg-BG"/>
              </w:rPr>
              <w:t>%</w:t>
            </w:r>
            <w:r w:rsidRPr="003F4453">
              <w:rPr>
                <w:rFonts w:ascii="Cambria" w:hAnsi="Cambria"/>
                <w:sz w:val="23"/>
                <w:szCs w:val="23"/>
                <w:lang w:val="bg-BG"/>
              </w:rPr>
              <w:t xml:space="preserve"> от  стойността на безвъзмездното финансиране по договора. </w:t>
            </w:r>
          </w:p>
          <w:p w14:paraId="3B99567E" w14:textId="3A014EDC" w:rsidR="00FE7B43" w:rsidRPr="003F4453" w:rsidRDefault="000143A3" w:rsidP="00FE7B43">
            <w:pPr>
              <w:spacing w:before="80" w:after="80"/>
              <w:jc w:val="both"/>
              <w:rPr>
                <w:szCs w:val="24"/>
                <w:lang w:val="bg-BG" w:eastAsia="fr-FR"/>
              </w:rPr>
            </w:pPr>
            <w:r w:rsidRPr="003F4453">
              <w:rPr>
                <w:szCs w:val="24"/>
                <w:lang w:val="bg-BG" w:eastAsia="fr-FR"/>
              </w:rPr>
              <w:t xml:space="preserve">Окончателното плащане се извършва след одобрението на </w:t>
            </w:r>
            <w:r w:rsidR="004E4DEB" w:rsidRPr="003F4453">
              <w:rPr>
                <w:szCs w:val="24"/>
                <w:lang w:val="bg-BG" w:eastAsia="fr-FR"/>
              </w:rPr>
              <w:t>окончателен финансово-технически</w:t>
            </w:r>
            <w:r w:rsidRPr="003F4453">
              <w:rPr>
                <w:szCs w:val="24"/>
                <w:lang w:val="bg-BG" w:eastAsia="fr-FR"/>
              </w:rPr>
              <w:t xml:space="preserve"> отчет и е в размер на разликата между общата стойност на безвъзмездното финансиране, изчислена като се приложи процентът съгласно условията на</w:t>
            </w:r>
            <w:r w:rsidR="004E4DEB" w:rsidRPr="003F4453">
              <w:rPr>
                <w:szCs w:val="24"/>
                <w:lang w:val="bg-BG" w:eastAsia="fr-FR"/>
              </w:rPr>
              <w:t xml:space="preserve"> чл. 1.1 от</w:t>
            </w:r>
            <w:r w:rsidRPr="003F4453">
              <w:rPr>
                <w:szCs w:val="24"/>
                <w:lang w:val="bg-BG" w:eastAsia="fr-FR"/>
              </w:rPr>
              <w:t xml:space="preserve"> Договора, към одобрените разходи за отчетния период като </w:t>
            </w:r>
            <w:r w:rsidR="00421C75" w:rsidRPr="003F4453">
              <w:rPr>
                <w:szCs w:val="24"/>
                <w:lang w:val="bg-BG" w:eastAsia="fr-FR"/>
              </w:rPr>
              <w:t>се приспадне сумата по отпуснат</w:t>
            </w:r>
            <w:r w:rsidR="004E4DEB" w:rsidRPr="003F4453">
              <w:rPr>
                <w:szCs w:val="24"/>
                <w:lang w:val="bg-BG" w:eastAsia="fr-FR"/>
              </w:rPr>
              <w:t>ото</w:t>
            </w:r>
            <w:r w:rsidRPr="003F4453">
              <w:rPr>
                <w:szCs w:val="24"/>
                <w:lang w:val="bg-BG" w:eastAsia="fr-FR"/>
              </w:rPr>
              <w:t xml:space="preserve"> авансово </w:t>
            </w:r>
            <w:r w:rsidR="004E4DEB" w:rsidRPr="003F4453">
              <w:rPr>
                <w:szCs w:val="24"/>
                <w:lang w:val="bg-BG" w:eastAsia="fr-FR"/>
              </w:rPr>
              <w:t xml:space="preserve">и междинни </w:t>
            </w:r>
            <w:r w:rsidRPr="003F4453">
              <w:rPr>
                <w:szCs w:val="24"/>
                <w:lang w:val="bg-BG" w:eastAsia="fr-FR"/>
              </w:rPr>
              <w:t>плащан</w:t>
            </w:r>
            <w:r w:rsidR="004E4DEB" w:rsidRPr="003F4453">
              <w:rPr>
                <w:szCs w:val="24"/>
                <w:lang w:val="bg-BG" w:eastAsia="fr-FR"/>
              </w:rPr>
              <w:t>ия</w:t>
            </w:r>
            <w:r w:rsidR="00FE7B43" w:rsidRPr="003F4453">
              <w:rPr>
                <w:szCs w:val="24"/>
                <w:lang w:val="bg-BG" w:eastAsia="fr-FR"/>
              </w:rPr>
              <w:t>,</w:t>
            </w:r>
            <w:r w:rsidRPr="003F4453">
              <w:rPr>
                <w:szCs w:val="24"/>
                <w:lang w:val="bg-BG" w:eastAsia="fr-FR"/>
              </w:rPr>
              <w:t xml:space="preserve"> </w:t>
            </w:r>
            <w:r w:rsidR="00FE7B43" w:rsidRPr="003F4453">
              <w:rPr>
                <w:szCs w:val="24"/>
                <w:lang w:val="bg-BG" w:eastAsia="fr-FR"/>
              </w:rPr>
              <w:t>натрупаната лихва във връзка с тях и други печалби, пряко генерирани при изпълнението на инвестицията съгласно чл. 12.2 от Приложение ІІ, ако е приложимо.</w:t>
            </w:r>
          </w:p>
          <w:p w14:paraId="66784B13" w14:textId="77777777" w:rsidR="00B57102" w:rsidRPr="003F4453" w:rsidRDefault="00B57102" w:rsidP="00B57102">
            <w:pPr>
              <w:spacing w:before="80" w:after="80"/>
              <w:jc w:val="both"/>
              <w:rPr>
                <w:szCs w:val="24"/>
                <w:lang w:val="bg-BG" w:eastAsia="fr-FR"/>
              </w:rPr>
            </w:pPr>
            <w:r w:rsidRPr="003F4453">
              <w:rPr>
                <w:szCs w:val="24"/>
                <w:lang w:val="bg-BG" w:eastAsia="fr-FR"/>
              </w:rPr>
              <w:t xml:space="preserve">Окончателно плащане се извършва при представяне в ИС на МВУ-ИСУН2020 на пакет отчетни документи (ПОД), съдържащ: </w:t>
            </w:r>
          </w:p>
          <w:p w14:paraId="2FE5108A" w14:textId="77777777" w:rsidR="00B57102" w:rsidRPr="003F4453" w:rsidRDefault="00B57102" w:rsidP="00B57102">
            <w:pPr>
              <w:numPr>
                <w:ilvl w:val="0"/>
                <w:numId w:val="7"/>
              </w:numPr>
              <w:spacing w:after="120"/>
              <w:jc w:val="both"/>
              <w:rPr>
                <w:rFonts w:ascii="Cambria" w:hAnsi="Cambria"/>
                <w:sz w:val="23"/>
                <w:szCs w:val="23"/>
                <w:lang w:val="bg-BG"/>
              </w:rPr>
            </w:pPr>
            <w:r w:rsidRPr="003F4453">
              <w:rPr>
                <w:rFonts w:ascii="Cambria" w:hAnsi="Cambria"/>
                <w:sz w:val="23"/>
                <w:szCs w:val="23"/>
                <w:lang w:val="bg-BG"/>
              </w:rPr>
              <w:t>искане за окончателно плащане;</w:t>
            </w:r>
          </w:p>
          <w:p w14:paraId="01B8428C" w14:textId="77777777" w:rsidR="00B57102" w:rsidRPr="003F4453" w:rsidRDefault="00B57102" w:rsidP="00B57102">
            <w:pPr>
              <w:numPr>
                <w:ilvl w:val="0"/>
                <w:numId w:val="7"/>
              </w:numPr>
              <w:spacing w:after="120"/>
              <w:jc w:val="both"/>
              <w:rPr>
                <w:rFonts w:ascii="Cambria" w:hAnsi="Cambria"/>
                <w:sz w:val="23"/>
                <w:szCs w:val="23"/>
                <w:lang w:val="bg-BG"/>
              </w:rPr>
            </w:pPr>
            <w:r w:rsidRPr="003F4453">
              <w:rPr>
                <w:rFonts w:ascii="Cambria" w:hAnsi="Cambria"/>
                <w:sz w:val="23"/>
                <w:szCs w:val="23"/>
                <w:lang w:val="bg-BG"/>
              </w:rPr>
              <w:t>окончателен Финансово-технически отчет (ФТО);</w:t>
            </w:r>
          </w:p>
          <w:p w14:paraId="14DDA21E" w14:textId="77777777" w:rsidR="00B57102" w:rsidRPr="003F4453" w:rsidRDefault="00B57102" w:rsidP="00B57102">
            <w:pPr>
              <w:numPr>
                <w:ilvl w:val="0"/>
                <w:numId w:val="7"/>
              </w:numPr>
              <w:spacing w:after="120"/>
              <w:jc w:val="both"/>
              <w:rPr>
                <w:rFonts w:ascii="Cambria" w:hAnsi="Cambria"/>
                <w:sz w:val="23"/>
                <w:szCs w:val="23"/>
                <w:lang w:val="bg-BG"/>
              </w:rPr>
            </w:pPr>
            <w:r w:rsidRPr="003F4453">
              <w:rPr>
                <w:rFonts w:ascii="Cambria" w:hAnsi="Cambria"/>
                <w:sz w:val="23"/>
                <w:szCs w:val="23"/>
                <w:lang w:val="bg-BG"/>
              </w:rPr>
              <w:t>счетоводна справка от крайния получател, подкрепена със съответните доказателства, относно генерираните при изпълнението на инвестицията печалби, ако е приложимо;</w:t>
            </w:r>
          </w:p>
          <w:p w14:paraId="15A127A7" w14:textId="77777777" w:rsidR="00B57102" w:rsidRPr="003F4453" w:rsidRDefault="00B57102" w:rsidP="00B57102">
            <w:pPr>
              <w:numPr>
                <w:ilvl w:val="0"/>
                <w:numId w:val="7"/>
              </w:numPr>
              <w:spacing w:after="120"/>
              <w:jc w:val="both"/>
              <w:rPr>
                <w:rFonts w:ascii="Cambria" w:hAnsi="Cambria"/>
                <w:sz w:val="23"/>
                <w:szCs w:val="23"/>
                <w:lang w:val="bg-BG"/>
              </w:rPr>
            </w:pPr>
            <w:r w:rsidRPr="003F4453">
              <w:rPr>
                <w:rFonts w:ascii="Cambria" w:hAnsi="Cambria"/>
                <w:sz w:val="23"/>
                <w:szCs w:val="23"/>
                <w:lang w:val="bg-BG"/>
              </w:rPr>
              <w:t>удостоверение от обслужващата банка и/или банкови извлечения за периода от постъпване на авансово плащане до неговото пълно разходване с цел удостоверяване на наличие/неналичие на начислена лихва във връзка с авансовото плащане;</w:t>
            </w:r>
          </w:p>
          <w:p w14:paraId="627AF879" w14:textId="77777777" w:rsidR="00B57102" w:rsidRPr="003F4453" w:rsidRDefault="00B57102" w:rsidP="00B57102">
            <w:pPr>
              <w:numPr>
                <w:ilvl w:val="0"/>
                <w:numId w:val="7"/>
              </w:numPr>
              <w:spacing w:after="120"/>
              <w:jc w:val="both"/>
              <w:rPr>
                <w:rFonts w:ascii="Cambria" w:hAnsi="Cambria"/>
                <w:sz w:val="23"/>
                <w:szCs w:val="23"/>
                <w:lang w:val="bg-BG"/>
              </w:rPr>
            </w:pPr>
            <w:r w:rsidRPr="003F4453">
              <w:rPr>
                <w:rFonts w:ascii="Cambria" w:hAnsi="Cambria"/>
                <w:sz w:val="23"/>
                <w:szCs w:val="23"/>
                <w:lang w:val="bg-BG"/>
              </w:rPr>
              <w:t>финансова идентификационна форма;</w:t>
            </w:r>
          </w:p>
          <w:p w14:paraId="229B2CC0" w14:textId="77777777" w:rsidR="00B57102" w:rsidRPr="003F4453" w:rsidRDefault="00B57102" w:rsidP="00B57102">
            <w:pPr>
              <w:numPr>
                <w:ilvl w:val="0"/>
                <w:numId w:val="7"/>
              </w:numPr>
              <w:spacing w:after="120"/>
              <w:jc w:val="both"/>
              <w:rPr>
                <w:rFonts w:ascii="Cambria" w:hAnsi="Cambria"/>
                <w:sz w:val="23"/>
                <w:szCs w:val="23"/>
                <w:lang w:val="bg-BG"/>
              </w:rPr>
            </w:pPr>
            <w:r w:rsidRPr="003F4453">
              <w:rPr>
                <w:rFonts w:ascii="Cambria" w:hAnsi="Cambria"/>
                <w:sz w:val="23"/>
                <w:szCs w:val="23"/>
                <w:lang w:val="bg-BG"/>
              </w:rPr>
              <w:t>декларация по образец на СНД за спазване на принципите и основните изисквания към изпълнението на МВУ съгласно Регламент (ЕС) 2021/241 (принципа за „непричиняване на значителна вреда“ съгл. чл. 5, пар. 2, забрана за двойно финансиране съгласно чл. 9, изречение 2, забраната за измама, корупция и конфликт на интереси съгласно чл. 22 от посочения регламент).</w:t>
            </w:r>
          </w:p>
          <w:p w14:paraId="36107FB7" w14:textId="77777777" w:rsidR="00B57102" w:rsidRPr="003F4453" w:rsidRDefault="00B57102" w:rsidP="00B57102">
            <w:pPr>
              <w:spacing w:before="80" w:after="80"/>
              <w:jc w:val="both"/>
              <w:rPr>
                <w:szCs w:val="24"/>
                <w:lang w:val="bg-BG" w:eastAsia="fr-FR"/>
              </w:rPr>
            </w:pPr>
            <w:r w:rsidRPr="003F4453">
              <w:rPr>
                <w:szCs w:val="24"/>
                <w:lang w:val="bg-BG" w:eastAsia="fr-FR"/>
              </w:rPr>
              <w:t>Окончателно плащане се извършва в срок до 90 (деветдесет) календарни дни от датата на постъпване на искането за плащане в СНД.</w:t>
            </w:r>
          </w:p>
          <w:p w14:paraId="320071A3" w14:textId="77777777" w:rsidR="00B57102" w:rsidRPr="003F4453" w:rsidRDefault="00B57102" w:rsidP="00B57102">
            <w:pPr>
              <w:spacing w:before="80" w:after="80"/>
              <w:jc w:val="both"/>
              <w:rPr>
                <w:szCs w:val="24"/>
                <w:lang w:val="bg-BG" w:eastAsia="fr-FR"/>
              </w:rPr>
            </w:pPr>
            <w:r w:rsidRPr="003F4453">
              <w:rPr>
                <w:szCs w:val="24"/>
                <w:lang w:val="bg-BG" w:eastAsia="fr-FR"/>
              </w:rPr>
              <w:lastRenderedPageBreak/>
              <w:t>КП е отговорен за</w:t>
            </w:r>
            <w:r w:rsidRPr="003F4453">
              <w:rPr>
                <w:rFonts w:ascii="Calibri" w:eastAsia="Calibri" w:hAnsi="Calibri"/>
                <w:sz w:val="22"/>
                <w:szCs w:val="22"/>
                <w:lang w:val="bg-BG"/>
              </w:rPr>
              <w:t xml:space="preserve"> </w:t>
            </w:r>
            <w:r w:rsidRPr="003F4453">
              <w:rPr>
                <w:szCs w:val="24"/>
                <w:lang w:val="bg-BG" w:eastAsia="fr-FR"/>
              </w:rPr>
              <w:t>представяне на ФТО в срок при спазване на условията на действащите нормативни актове към момента на изпълнение на Договора. В случай на изменение на нормативните актове, измененията се прилагат между страните от датата на издаването им.</w:t>
            </w:r>
          </w:p>
          <w:p w14:paraId="676E3EA1" w14:textId="77777777" w:rsidR="00A537E8" w:rsidRPr="003F4453" w:rsidRDefault="00A537E8" w:rsidP="00A537E8">
            <w:pPr>
              <w:spacing w:after="120"/>
              <w:jc w:val="both"/>
              <w:rPr>
                <w:rFonts w:ascii="Cambria" w:hAnsi="Cambria"/>
                <w:bCs/>
                <w:sz w:val="23"/>
                <w:szCs w:val="23"/>
                <w:lang w:val="bg-BG"/>
              </w:rPr>
            </w:pPr>
          </w:p>
          <w:p w14:paraId="0B658952" w14:textId="77777777" w:rsidR="0058763D" w:rsidRPr="003F4453" w:rsidRDefault="008C5F81" w:rsidP="0058763D">
            <w:pPr>
              <w:spacing w:after="120"/>
              <w:jc w:val="both"/>
              <w:rPr>
                <w:rFonts w:ascii="Cambria" w:hAnsi="Cambria"/>
                <w:b/>
                <w:bCs/>
                <w:sz w:val="23"/>
                <w:szCs w:val="23"/>
                <w:lang w:val="bg-BG"/>
              </w:rPr>
            </w:pPr>
            <w:r w:rsidRPr="003F4453">
              <w:rPr>
                <w:rFonts w:ascii="Cambria" w:hAnsi="Cambria"/>
                <w:b/>
                <w:bCs/>
                <w:sz w:val="23"/>
                <w:szCs w:val="23"/>
                <w:lang w:val="bg-BG"/>
              </w:rPr>
              <w:t xml:space="preserve">Вариант 3 </w:t>
            </w:r>
            <w:r w:rsidR="0058763D" w:rsidRPr="003F4453">
              <w:rPr>
                <w:b/>
                <w:szCs w:val="24"/>
                <w:lang w:eastAsia="fr-FR"/>
              </w:rPr>
              <w:t>(междинно и окончателно плащане):</w:t>
            </w:r>
            <w:r w:rsidR="0058763D" w:rsidRPr="003F4453">
              <w:rPr>
                <w:rFonts w:ascii="Cambria" w:hAnsi="Cambria"/>
                <w:b/>
                <w:bCs/>
                <w:sz w:val="23"/>
                <w:szCs w:val="23"/>
                <w:lang w:val="bg-BG"/>
              </w:rPr>
              <w:t xml:space="preserve"> </w:t>
            </w:r>
          </w:p>
          <w:p w14:paraId="35174D30" w14:textId="77777777" w:rsidR="00B57102" w:rsidRPr="003F4453" w:rsidRDefault="00B57102" w:rsidP="00B57102">
            <w:pPr>
              <w:spacing w:after="120"/>
              <w:jc w:val="both"/>
              <w:rPr>
                <w:rFonts w:ascii="Cambria" w:hAnsi="Cambria"/>
                <w:sz w:val="23"/>
                <w:szCs w:val="23"/>
                <w:lang w:val="bg-BG"/>
              </w:rPr>
            </w:pPr>
            <w:r w:rsidRPr="003F4453">
              <w:rPr>
                <w:rFonts w:ascii="Cambria" w:hAnsi="Cambria"/>
                <w:sz w:val="23"/>
                <w:szCs w:val="23"/>
                <w:u w:val="single"/>
                <w:lang w:val="bg-BG"/>
              </w:rPr>
              <w:t>Междинни плащания</w:t>
            </w:r>
            <w:r w:rsidRPr="003F4453">
              <w:rPr>
                <w:rFonts w:ascii="Cambria" w:hAnsi="Cambria"/>
                <w:sz w:val="23"/>
                <w:szCs w:val="23"/>
                <w:lang w:val="bg-BG"/>
              </w:rPr>
              <w:t xml:space="preserve"> (едно или повече) се извършват след одобрението на междинния ФТО и е в размер на стойността на безвъзмездното финансиране, изчислена като се приложи процентът съгласно условията на чл. 1.1. от Договора към верифицираните разходи за периода като се приспадне сумата по отпуснатото авансово плащане и натрупаната лихва върху него и други печалби, пряко генерирани при изпълнението на инвестицията съгласно чл. 12.2 от Приложение ІІ, ако е приложимо. </w:t>
            </w:r>
          </w:p>
          <w:p w14:paraId="59F90792" w14:textId="77777777" w:rsidR="00B57102" w:rsidRPr="003F4453" w:rsidRDefault="00B57102" w:rsidP="00B57102">
            <w:pPr>
              <w:spacing w:after="120"/>
              <w:jc w:val="both"/>
              <w:rPr>
                <w:rFonts w:ascii="Cambria" w:hAnsi="Cambria"/>
                <w:sz w:val="23"/>
                <w:szCs w:val="23"/>
                <w:lang w:val="bg-BG"/>
              </w:rPr>
            </w:pPr>
            <w:r w:rsidRPr="003F4453">
              <w:rPr>
                <w:rFonts w:ascii="Cambria" w:hAnsi="Cambria"/>
                <w:sz w:val="23"/>
                <w:szCs w:val="23"/>
                <w:lang w:val="bg-BG"/>
              </w:rPr>
              <w:t>Междинното плащане се извършва при представяне чрез ИС на МВУ-ИСУН2020 на:</w:t>
            </w:r>
          </w:p>
          <w:p w14:paraId="41A463C6" w14:textId="77777777" w:rsidR="00B57102" w:rsidRPr="003F4453" w:rsidRDefault="00B57102" w:rsidP="00B57102">
            <w:pPr>
              <w:numPr>
                <w:ilvl w:val="0"/>
                <w:numId w:val="7"/>
              </w:numPr>
              <w:spacing w:after="120"/>
              <w:jc w:val="both"/>
              <w:rPr>
                <w:rFonts w:ascii="Cambria" w:hAnsi="Cambria"/>
                <w:sz w:val="23"/>
                <w:szCs w:val="23"/>
                <w:lang w:val="bg-BG"/>
              </w:rPr>
            </w:pPr>
            <w:r w:rsidRPr="003F4453">
              <w:rPr>
                <w:rFonts w:ascii="Cambria" w:hAnsi="Cambria"/>
                <w:sz w:val="23"/>
                <w:szCs w:val="23"/>
                <w:lang w:val="bg-BG"/>
              </w:rPr>
              <w:t>искане за междинно плащане;</w:t>
            </w:r>
          </w:p>
          <w:p w14:paraId="5A9486CF" w14:textId="77777777" w:rsidR="00B57102" w:rsidRPr="003F4453" w:rsidRDefault="00B57102" w:rsidP="00B57102">
            <w:pPr>
              <w:numPr>
                <w:ilvl w:val="0"/>
                <w:numId w:val="7"/>
              </w:numPr>
              <w:spacing w:after="120"/>
              <w:jc w:val="both"/>
              <w:rPr>
                <w:rFonts w:ascii="Cambria" w:hAnsi="Cambria"/>
                <w:sz w:val="23"/>
                <w:szCs w:val="23"/>
                <w:lang w:val="bg-BG"/>
              </w:rPr>
            </w:pPr>
            <w:r w:rsidRPr="003F4453">
              <w:rPr>
                <w:rFonts w:ascii="Cambria" w:hAnsi="Cambria"/>
                <w:sz w:val="23"/>
                <w:szCs w:val="23"/>
                <w:lang w:val="bg-BG"/>
              </w:rPr>
              <w:t>междинен Финансово-технически отчет (ФТО);</w:t>
            </w:r>
          </w:p>
          <w:p w14:paraId="0F0491E9" w14:textId="77777777" w:rsidR="00B57102" w:rsidRPr="003F4453" w:rsidRDefault="00B57102" w:rsidP="00B57102">
            <w:pPr>
              <w:numPr>
                <w:ilvl w:val="0"/>
                <w:numId w:val="7"/>
              </w:numPr>
              <w:spacing w:after="120"/>
              <w:jc w:val="both"/>
              <w:rPr>
                <w:rFonts w:ascii="Cambria" w:hAnsi="Cambria"/>
                <w:sz w:val="23"/>
                <w:szCs w:val="23"/>
                <w:lang w:val="bg-BG"/>
              </w:rPr>
            </w:pPr>
            <w:r w:rsidRPr="003F4453">
              <w:rPr>
                <w:rFonts w:ascii="Cambria" w:hAnsi="Cambria"/>
                <w:sz w:val="23"/>
                <w:szCs w:val="23"/>
                <w:lang w:val="bg-BG"/>
              </w:rPr>
              <w:t>финансова идентификационна форма;</w:t>
            </w:r>
          </w:p>
          <w:p w14:paraId="3D5E61E6" w14:textId="77777777" w:rsidR="00B57102" w:rsidRPr="003F4453" w:rsidRDefault="00B57102" w:rsidP="00B57102">
            <w:pPr>
              <w:numPr>
                <w:ilvl w:val="0"/>
                <w:numId w:val="7"/>
              </w:numPr>
              <w:spacing w:after="120"/>
              <w:jc w:val="both"/>
              <w:rPr>
                <w:rFonts w:ascii="Cambria" w:hAnsi="Cambria"/>
                <w:sz w:val="23"/>
                <w:szCs w:val="23"/>
                <w:lang w:val="bg-BG"/>
              </w:rPr>
            </w:pPr>
            <w:r w:rsidRPr="003F4453">
              <w:rPr>
                <w:rFonts w:ascii="Cambria" w:hAnsi="Cambria"/>
                <w:sz w:val="23"/>
                <w:szCs w:val="23"/>
                <w:lang w:val="bg-BG"/>
              </w:rPr>
              <w:t>декларация по образец на СНД за спазване на принципите и основните изисквания към изпълнението на МВУ съгласно Регламент (ЕС) 2021/241 (принципа за непричиняване на значителна вреда съгл. чл. 5, пар. 2, забрана за двойно финансиране съгласно чл. 9, изречение 2, забраната за измама, корупция и конфликт на интереси съгласно чл. 22 от посочения регламент).</w:t>
            </w:r>
          </w:p>
          <w:p w14:paraId="68DE8E9E" w14:textId="77777777" w:rsidR="00B57102" w:rsidRPr="003F4453" w:rsidRDefault="00B57102" w:rsidP="00B57102">
            <w:pPr>
              <w:spacing w:after="120"/>
              <w:jc w:val="both"/>
              <w:rPr>
                <w:rFonts w:ascii="Cambria" w:hAnsi="Cambria"/>
                <w:sz w:val="23"/>
                <w:szCs w:val="23"/>
                <w:lang w:val="bg-BG"/>
              </w:rPr>
            </w:pPr>
            <w:r w:rsidRPr="003F4453">
              <w:rPr>
                <w:rFonts w:ascii="Cambria" w:hAnsi="Cambria"/>
                <w:sz w:val="23"/>
                <w:szCs w:val="23"/>
                <w:lang w:val="bg-BG"/>
              </w:rPr>
              <w:t>Междинно плащане се извършва в срок до 90 (деветдесет) календарни дни от датата на постъпване на искането за плащане в СНД.</w:t>
            </w:r>
          </w:p>
          <w:p w14:paraId="3D1229FA" w14:textId="77777777" w:rsidR="00B57102" w:rsidRPr="003F4453" w:rsidRDefault="00B57102" w:rsidP="00B57102">
            <w:pPr>
              <w:spacing w:after="120"/>
              <w:jc w:val="both"/>
              <w:rPr>
                <w:rFonts w:ascii="Cambria" w:hAnsi="Cambria"/>
                <w:sz w:val="23"/>
                <w:szCs w:val="23"/>
                <w:lang w:val="bg-BG"/>
              </w:rPr>
            </w:pPr>
            <w:r w:rsidRPr="003F4453">
              <w:rPr>
                <w:rFonts w:ascii="Cambria" w:hAnsi="Cambria"/>
                <w:sz w:val="23"/>
                <w:szCs w:val="23"/>
                <w:lang w:val="bg-BG"/>
              </w:rPr>
              <w:t xml:space="preserve">Общата сума на авансовото и междинните плащания не трябва да надвишава 80% от  стойността на безвъзмездното финансиране по договора. </w:t>
            </w:r>
          </w:p>
          <w:p w14:paraId="7CE128D8" w14:textId="0C4914FF" w:rsidR="00B57102" w:rsidRPr="003F4453" w:rsidRDefault="00B57102" w:rsidP="00B57102">
            <w:pPr>
              <w:spacing w:before="80" w:after="80"/>
              <w:jc w:val="both"/>
              <w:rPr>
                <w:szCs w:val="24"/>
                <w:lang w:val="bg-BG" w:eastAsia="fr-FR"/>
              </w:rPr>
            </w:pPr>
            <w:r w:rsidRPr="003F4453">
              <w:rPr>
                <w:szCs w:val="24"/>
                <w:lang w:val="bg-BG" w:eastAsia="fr-FR"/>
              </w:rPr>
              <w:t>Окончателното плащане се извършва след одобрението на окончателен финансово-технически отчет и е в размер на разликата между общата стойност на безвъзмездното финансиране, изчислена като се приложи процентът съгласно условията на чл. 1.1 от Договора, към одобрените разходи за отчетния период като се приспадне сумата по отпуснатите междинни плащания, натрупаната лихва във връзка с тях и други печалби, пряко генерирани при изпълнението на инвестицията съгласно чл. 12.2 от Приложение ІІ, ако е приложимо.</w:t>
            </w:r>
          </w:p>
          <w:p w14:paraId="64E8DC2E" w14:textId="77777777" w:rsidR="00B57102" w:rsidRPr="003F4453" w:rsidRDefault="00B57102" w:rsidP="00B57102">
            <w:pPr>
              <w:spacing w:before="80" w:after="80"/>
              <w:jc w:val="both"/>
              <w:rPr>
                <w:szCs w:val="24"/>
                <w:lang w:val="bg-BG" w:eastAsia="fr-FR"/>
              </w:rPr>
            </w:pPr>
            <w:r w:rsidRPr="003F4453">
              <w:rPr>
                <w:szCs w:val="24"/>
                <w:lang w:val="bg-BG" w:eastAsia="fr-FR"/>
              </w:rPr>
              <w:t xml:space="preserve">Окончателно плащане се извършва при представяне в ИС на МВУ-ИСУН2020 на пакет отчетни документи (ПОД), съдържащ: </w:t>
            </w:r>
          </w:p>
          <w:p w14:paraId="5453B856" w14:textId="77777777" w:rsidR="00B57102" w:rsidRPr="003F4453" w:rsidRDefault="00B57102" w:rsidP="00B57102">
            <w:pPr>
              <w:numPr>
                <w:ilvl w:val="0"/>
                <w:numId w:val="7"/>
              </w:numPr>
              <w:spacing w:after="120"/>
              <w:jc w:val="both"/>
              <w:rPr>
                <w:rFonts w:ascii="Cambria" w:hAnsi="Cambria"/>
                <w:sz w:val="23"/>
                <w:szCs w:val="23"/>
                <w:lang w:val="bg-BG"/>
              </w:rPr>
            </w:pPr>
            <w:r w:rsidRPr="003F4453">
              <w:rPr>
                <w:rFonts w:ascii="Cambria" w:hAnsi="Cambria"/>
                <w:sz w:val="23"/>
                <w:szCs w:val="23"/>
                <w:lang w:val="bg-BG"/>
              </w:rPr>
              <w:t>искане за окончателно плащане;</w:t>
            </w:r>
          </w:p>
          <w:p w14:paraId="2AD39D1A" w14:textId="77777777" w:rsidR="00B57102" w:rsidRPr="003F4453" w:rsidRDefault="00B57102" w:rsidP="00B57102">
            <w:pPr>
              <w:numPr>
                <w:ilvl w:val="0"/>
                <w:numId w:val="7"/>
              </w:numPr>
              <w:spacing w:after="120"/>
              <w:jc w:val="both"/>
              <w:rPr>
                <w:rFonts w:ascii="Cambria" w:hAnsi="Cambria"/>
                <w:sz w:val="23"/>
                <w:szCs w:val="23"/>
                <w:lang w:val="bg-BG"/>
              </w:rPr>
            </w:pPr>
            <w:r w:rsidRPr="003F4453">
              <w:rPr>
                <w:rFonts w:ascii="Cambria" w:hAnsi="Cambria"/>
                <w:sz w:val="23"/>
                <w:szCs w:val="23"/>
                <w:lang w:val="bg-BG"/>
              </w:rPr>
              <w:t>окончателен Финансово-технически отчет (ФТО);</w:t>
            </w:r>
          </w:p>
          <w:p w14:paraId="133EAA77" w14:textId="77777777" w:rsidR="00B57102" w:rsidRPr="003F4453" w:rsidRDefault="00B57102" w:rsidP="00B57102">
            <w:pPr>
              <w:numPr>
                <w:ilvl w:val="0"/>
                <w:numId w:val="7"/>
              </w:numPr>
              <w:spacing w:after="120"/>
              <w:jc w:val="both"/>
              <w:rPr>
                <w:rFonts w:ascii="Cambria" w:hAnsi="Cambria"/>
                <w:sz w:val="23"/>
                <w:szCs w:val="23"/>
                <w:lang w:val="bg-BG"/>
              </w:rPr>
            </w:pPr>
            <w:r w:rsidRPr="003F4453">
              <w:rPr>
                <w:rFonts w:ascii="Cambria" w:hAnsi="Cambria"/>
                <w:sz w:val="23"/>
                <w:szCs w:val="23"/>
                <w:lang w:val="bg-BG"/>
              </w:rPr>
              <w:t>счетоводна справка от крайния получател, подкрепена със съответните доказателства, относно генерираните при изпълнението на инвестицията печалби, ако е приложимо;</w:t>
            </w:r>
          </w:p>
          <w:p w14:paraId="661E5DA9" w14:textId="77777777" w:rsidR="00B57102" w:rsidRPr="003F4453" w:rsidRDefault="00B57102" w:rsidP="00B57102">
            <w:pPr>
              <w:numPr>
                <w:ilvl w:val="0"/>
                <w:numId w:val="7"/>
              </w:numPr>
              <w:spacing w:after="120"/>
              <w:jc w:val="both"/>
              <w:rPr>
                <w:rFonts w:ascii="Cambria" w:hAnsi="Cambria"/>
                <w:sz w:val="23"/>
                <w:szCs w:val="23"/>
                <w:lang w:val="bg-BG"/>
              </w:rPr>
            </w:pPr>
            <w:r w:rsidRPr="003F4453">
              <w:rPr>
                <w:rFonts w:ascii="Cambria" w:hAnsi="Cambria"/>
                <w:sz w:val="23"/>
                <w:szCs w:val="23"/>
                <w:lang w:val="bg-BG"/>
              </w:rPr>
              <w:t xml:space="preserve">удостоверение от обслужващата банка и/или банкови извлечения за периода от постъпване на авансово плащане до неговото пълно разходване </w:t>
            </w:r>
            <w:r w:rsidRPr="003F4453">
              <w:rPr>
                <w:rFonts w:ascii="Cambria" w:hAnsi="Cambria"/>
                <w:sz w:val="23"/>
                <w:szCs w:val="23"/>
                <w:lang w:val="bg-BG"/>
              </w:rPr>
              <w:lastRenderedPageBreak/>
              <w:t>с цел удостоверяване на наличие/неналичие на начислена лихва във връзка с авансовото плащане;</w:t>
            </w:r>
          </w:p>
          <w:p w14:paraId="35FC12B5" w14:textId="77777777" w:rsidR="00B57102" w:rsidRPr="003F4453" w:rsidRDefault="00B57102" w:rsidP="00B57102">
            <w:pPr>
              <w:numPr>
                <w:ilvl w:val="0"/>
                <w:numId w:val="7"/>
              </w:numPr>
              <w:spacing w:after="120"/>
              <w:jc w:val="both"/>
              <w:rPr>
                <w:rFonts w:ascii="Cambria" w:hAnsi="Cambria"/>
                <w:sz w:val="23"/>
                <w:szCs w:val="23"/>
                <w:lang w:val="bg-BG"/>
              </w:rPr>
            </w:pPr>
            <w:r w:rsidRPr="003F4453">
              <w:rPr>
                <w:rFonts w:ascii="Cambria" w:hAnsi="Cambria"/>
                <w:sz w:val="23"/>
                <w:szCs w:val="23"/>
                <w:lang w:val="bg-BG"/>
              </w:rPr>
              <w:t>финансова идентификационна форма;</w:t>
            </w:r>
          </w:p>
          <w:p w14:paraId="22667C54" w14:textId="77777777" w:rsidR="00B57102" w:rsidRPr="003F4453" w:rsidRDefault="00B57102" w:rsidP="00B57102">
            <w:pPr>
              <w:numPr>
                <w:ilvl w:val="0"/>
                <w:numId w:val="7"/>
              </w:numPr>
              <w:spacing w:after="120"/>
              <w:jc w:val="both"/>
              <w:rPr>
                <w:rFonts w:ascii="Cambria" w:hAnsi="Cambria"/>
                <w:sz w:val="23"/>
                <w:szCs w:val="23"/>
                <w:lang w:val="bg-BG"/>
              </w:rPr>
            </w:pPr>
            <w:r w:rsidRPr="003F4453">
              <w:rPr>
                <w:rFonts w:ascii="Cambria" w:hAnsi="Cambria"/>
                <w:sz w:val="23"/>
                <w:szCs w:val="23"/>
                <w:lang w:val="bg-BG"/>
              </w:rPr>
              <w:t>декларация по образец на СНД за спазване на принципите и основните изисквания към изпълнението на МВУ съгласно Регламент (ЕС) 2021/241 (принципа за „непричиняване на значителна вреда“ съгл. чл. 5, пар. 2, забрана за двойно финансиране съгласно чл. 9, изречение 2, забраната за измама, корупция и конфликт на интереси съгласно чл. 22 от посочения регламент).</w:t>
            </w:r>
          </w:p>
          <w:p w14:paraId="50BC5C6F" w14:textId="77777777" w:rsidR="00B57102" w:rsidRPr="003F4453" w:rsidRDefault="00B57102" w:rsidP="00B57102">
            <w:pPr>
              <w:spacing w:before="80" w:after="80"/>
              <w:jc w:val="both"/>
              <w:rPr>
                <w:szCs w:val="24"/>
                <w:lang w:val="bg-BG" w:eastAsia="fr-FR"/>
              </w:rPr>
            </w:pPr>
            <w:r w:rsidRPr="003F4453">
              <w:rPr>
                <w:szCs w:val="24"/>
                <w:lang w:val="bg-BG" w:eastAsia="fr-FR"/>
              </w:rPr>
              <w:t>Окончателно плащане се извършва в срок до 90 (деветдесет) календарни дни от датата на постъпване на искането за плащане в СНД.</w:t>
            </w:r>
          </w:p>
          <w:p w14:paraId="6532F7D2" w14:textId="77777777" w:rsidR="00B57102" w:rsidRPr="003F4453" w:rsidRDefault="00B57102" w:rsidP="00B57102">
            <w:pPr>
              <w:spacing w:before="80" w:after="80"/>
              <w:jc w:val="both"/>
              <w:rPr>
                <w:szCs w:val="24"/>
                <w:lang w:val="bg-BG" w:eastAsia="fr-FR"/>
              </w:rPr>
            </w:pPr>
            <w:r w:rsidRPr="003F4453">
              <w:rPr>
                <w:szCs w:val="24"/>
                <w:lang w:val="bg-BG" w:eastAsia="fr-FR"/>
              </w:rPr>
              <w:t>КП е отговорен за</w:t>
            </w:r>
            <w:r w:rsidRPr="003F4453">
              <w:rPr>
                <w:rFonts w:ascii="Calibri" w:eastAsia="Calibri" w:hAnsi="Calibri"/>
                <w:sz w:val="22"/>
                <w:szCs w:val="22"/>
                <w:lang w:val="bg-BG"/>
              </w:rPr>
              <w:t xml:space="preserve"> </w:t>
            </w:r>
            <w:r w:rsidRPr="003F4453">
              <w:rPr>
                <w:szCs w:val="24"/>
                <w:lang w:val="bg-BG" w:eastAsia="fr-FR"/>
              </w:rPr>
              <w:t>представяне на ФТО в срок при спазване на условията на действащите нормативни актове към момента на изпълнение на Договора. В случай на изменение на нормативните актове, измененията се прилагат между страните от датата на издаването им.</w:t>
            </w:r>
          </w:p>
          <w:p w14:paraId="264ABE8C" w14:textId="77777777" w:rsidR="0058763D" w:rsidRPr="003F4453" w:rsidRDefault="0058763D" w:rsidP="00812799">
            <w:pPr>
              <w:spacing w:after="120"/>
              <w:jc w:val="both"/>
              <w:rPr>
                <w:rFonts w:ascii="Cambria" w:hAnsi="Cambria"/>
                <w:b/>
                <w:bCs/>
                <w:sz w:val="23"/>
                <w:szCs w:val="23"/>
                <w:lang w:val="bg-BG"/>
              </w:rPr>
            </w:pPr>
          </w:p>
          <w:p w14:paraId="1C7CC951" w14:textId="77777777" w:rsidR="008C5F81" w:rsidRPr="003F4453" w:rsidRDefault="0058763D" w:rsidP="00812799">
            <w:pPr>
              <w:spacing w:after="120"/>
              <w:jc w:val="both"/>
              <w:rPr>
                <w:rFonts w:ascii="Cambria" w:hAnsi="Cambria"/>
                <w:b/>
                <w:bCs/>
                <w:sz w:val="23"/>
                <w:szCs w:val="23"/>
                <w:lang w:val="bg-BG"/>
              </w:rPr>
            </w:pPr>
            <w:r w:rsidRPr="003F4453">
              <w:rPr>
                <w:rFonts w:ascii="Cambria" w:hAnsi="Cambria"/>
                <w:b/>
                <w:bCs/>
                <w:sz w:val="23"/>
                <w:szCs w:val="23"/>
                <w:lang w:val="bg-BG"/>
              </w:rPr>
              <w:t xml:space="preserve">Вариант 4 </w:t>
            </w:r>
            <w:r w:rsidR="008C5F81" w:rsidRPr="003F4453">
              <w:rPr>
                <w:rFonts w:ascii="Cambria" w:hAnsi="Cambria"/>
                <w:b/>
                <w:bCs/>
                <w:sz w:val="23"/>
                <w:szCs w:val="23"/>
                <w:lang w:val="bg-BG"/>
              </w:rPr>
              <w:t xml:space="preserve">(само окончателно плащане): </w:t>
            </w:r>
          </w:p>
          <w:p w14:paraId="5A275CA8" w14:textId="15F51AD3" w:rsidR="003810ED" w:rsidRPr="003F4453" w:rsidRDefault="003810ED" w:rsidP="003810ED">
            <w:pPr>
              <w:spacing w:before="80" w:after="80"/>
              <w:jc w:val="both"/>
              <w:rPr>
                <w:szCs w:val="24"/>
                <w:lang w:val="bg-BG" w:eastAsia="fr-FR"/>
              </w:rPr>
            </w:pPr>
            <w:r w:rsidRPr="003F4453">
              <w:rPr>
                <w:szCs w:val="24"/>
                <w:lang w:val="bg-BG" w:eastAsia="fr-FR"/>
              </w:rPr>
              <w:t>Окончателното плащане се извършва след одобрението на окончателен финансово-технически отчет и е в размер на разликата между общата стойност на безвъзмездното финансиране, изчислена като се приложи процентът съгласно условията на чл. 1.1 от Договора.</w:t>
            </w:r>
          </w:p>
          <w:p w14:paraId="331A8B86" w14:textId="77777777" w:rsidR="003810ED" w:rsidRPr="003F4453" w:rsidRDefault="003810ED" w:rsidP="003810ED">
            <w:pPr>
              <w:spacing w:before="80" w:after="80"/>
              <w:jc w:val="both"/>
              <w:rPr>
                <w:szCs w:val="24"/>
                <w:lang w:val="bg-BG" w:eastAsia="fr-FR"/>
              </w:rPr>
            </w:pPr>
            <w:r w:rsidRPr="003F4453">
              <w:rPr>
                <w:szCs w:val="24"/>
                <w:lang w:val="bg-BG" w:eastAsia="fr-FR"/>
              </w:rPr>
              <w:t xml:space="preserve">Окончателно плащане се извършва при представяне в ИС на МВУ-ИСУН2020 на пакет отчетни документи (ПОД), съдържащ: </w:t>
            </w:r>
          </w:p>
          <w:p w14:paraId="1C675C23" w14:textId="77777777" w:rsidR="003810ED" w:rsidRPr="003F4453" w:rsidRDefault="003810ED" w:rsidP="003810ED">
            <w:pPr>
              <w:numPr>
                <w:ilvl w:val="0"/>
                <w:numId w:val="7"/>
              </w:numPr>
              <w:spacing w:after="120"/>
              <w:jc w:val="both"/>
              <w:rPr>
                <w:rFonts w:ascii="Cambria" w:hAnsi="Cambria"/>
                <w:sz w:val="23"/>
                <w:szCs w:val="23"/>
                <w:lang w:val="bg-BG"/>
              </w:rPr>
            </w:pPr>
            <w:r w:rsidRPr="003F4453">
              <w:rPr>
                <w:rFonts w:ascii="Cambria" w:hAnsi="Cambria"/>
                <w:sz w:val="23"/>
                <w:szCs w:val="23"/>
                <w:lang w:val="bg-BG"/>
              </w:rPr>
              <w:t>искане за окончателно плащане;</w:t>
            </w:r>
          </w:p>
          <w:p w14:paraId="444676FE" w14:textId="77777777" w:rsidR="003810ED" w:rsidRPr="003F4453" w:rsidRDefault="003810ED" w:rsidP="003810ED">
            <w:pPr>
              <w:numPr>
                <w:ilvl w:val="0"/>
                <w:numId w:val="7"/>
              </w:numPr>
              <w:spacing w:after="120"/>
              <w:jc w:val="both"/>
              <w:rPr>
                <w:rFonts w:ascii="Cambria" w:hAnsi="Cambria"/>
                <w:sz w:val="23"/>
                <w:szCs w:val="23"/>
                <w:lang w:val="bg-BG"/>
              </w:rPr>
            </w:pPr>
            <w:r w:rsidRPr="003F4453">
              <w:rPr>
                <w:rFonts w:ascii="Cambria" w:hAnsi="Cambria"/>
                <w:sz w:val="23"/>
                <w:szCs w:val="23"/>
                <w:lang w:val="bg-BG"/>
              </w:rPr>
              <w:t>окончателен Финансово-технически отчет (ФТО);</w:t>
            </w:r>
          </w:p>
          <w:p w14:paraId="5E4FC4AA" w14:textId="77777777" w:rsidR="003810ED" w:rsidRPr="003F4453" w:rsidRDefault="003810ED" w:rsidP="003810ED">
            <w:pPr>
              <w:numPr>
                <w:ilvl w:val="0"/>
                <w:numId w:val="7"/>
              </w:numPr>
              <w:spacing w:after="120"/>
              <w:jc w:val="both"/>
              <w:rPr>
                <w:rFonts w:ascii="Cambria" w:hAnsi="Cambria"/>
                <w:sz w:val="23"/>
                <w:szCs w:val="23"/>
                <w:lang w:val="bg-BG"/>
              </w:rPr>
            </w:pPr>
            <w:r w:rsidRPr="003F4453">
              <w:rPr>
                <w:rFonts w:ascii="Cambria" w:hAnsi="Cambria"/>
                <w:sz w:val="23"/>
                <w:szCs w:val="23"/>
                <w:lang w:val="bg-BG"/>
              </w:rPr>
              <w:t>счетоводна справка от крайния получател, подкрепена със съответните доказателства, относно генерираните при изпълнението на инвестицията печалби, ако е приложимо;</w:t>
            </w:r>
          </w:p>
          <w:p w14:paraId="35389828" w14:textId="77777777" w:rsidR="003810ED" w:rsidRPr="003F4453" w:rsidRDefault="003810ED" w:rsidP="003810ED">
            <w:pPr>
              <w:numPr>
                <w:ilvl w:val="0"/>
                <w:numId w:val="7"/>
              </w:numPr>
              <w:spacing w:after="120"/>
              <w:jc w:val="both"/>
              <w:rPr>
                <w:rFonts w:ascii="Cambria" w:hAnsi="Cambria"/>
                <w:sz w:val="23"/>
                <w:szCs w:val="23"/>
                <w:lang w:val="bg-BG"/>
              </w:rPr>
            </w:pPr>
            <w:r w:rsidRPr="003F4453">
              <w:rPr>
                <w:rFonts w:ascii="Cambria" w:hAnsi="Cambria"/>
                <w:sz w:val="23"/>
                <w:szCs w:val="23"/>
                <w:lang w:val="bg-BG"/>
              </w:rPr>
              <w:t>удостоверение от обслужващата банка и/или банкови извлечения за периода от постъпване на авансово плащане до неговото пълно разходване с цел удостоверяване на наличие/неналичие на начислена лихва във връзка с авансовото плащане;</w:t>
            </w:r>
          </w:p>
          <w:p w14:paraId="57320DAC" w14:textId="77777777" w:rsidR="003810ED" w:rsidRPr="003F4453" w:rsidRDefault="003810ED" w:rsidP="003810ED">
            <w:pPr>
              <w:numPr>
                <w:ilvl w:val="0"/>
                <w:numId w:val="7"/>
              </w:numPr>
              <w:spacing w:after="120"/>
              <w:jc w:val="both"/>
              <w:rPr>
                <w:rFonts w:ascii="Cambria" w:hAnsi="Cambria"/>
                <w:sz w:val="23"/>
                <w:szCs w:val="23"/>
                <w:lang w:val="bg-BG"/>
              </w:rPr>
            </w:pPr>
            <w:r w:rsidRPr="003F4453">
              <w:rPr>
                <w:rFonts w:ascii="Cambria" w:hAnsi="Cambria"/>
                <w:sz w:val="23"/>
                <w:szCs w:val="23"/>
                <w:lang w:val="bg-BG"/>
              </w:rPr>
              <w:t>финансова идентификационна форма;</w:t>
            </w:r>
          </w:p>
          <w:p w14:paraId="364362D7" w14:textId="77777777" w:rsidR="003810ED" w:rsidRPr="003F4453" w:rsidRDefault="003810ED" w:rsidP="003810ED">
            <w:pPr>
              <w:numPr>
                <w:ilvl w:val="0"/>
                <w:numId w:val="7"/>
              </w:numPr>
              <w:spacing w:after="120"/>
              <w:jc w:val="both"/>
              <w:rPr>
                <w:rFonts w:ascii="Cambria" w:hAnsi="Cambria"/>
                <w:sz w:val="23"/>
                <w:szCs w:val="23"/>
                <w:lang w:val="bg-BG"/>
              </w:rPr>
            </w:pPr>
            <w:r w:rsidRPr="003F4453">
              <w:rPr>
                <w:rFonts w:ascii="Cambria" w:hAnsi="Cambria"/>
                <w:sz w:val="23"/>
                <w:szCs w:val="23"/>
                <w:lang w:val="bg-BG"/>
              </w:rPr>
              <w:t>декларация по образец на СНД за спазване на принципите и основните изисквания към изпълнението на МВУ съгласно Регламент (ЕС) 2021/241 (принципа за „непричиняване на значителна вреда“ съгл. чл. 5, пар. 2, забрана за двойно финансиране съгласно чл. 9, изречение 2, забраната за измама, корупция и конфликт на интереси съгласно чл. 22 от посочения регламент).</w:t>
            </w:r>
          </w:p>
          <w:p w14:paraId="5233A666" w14:textId="77777777" w:rsidR="003810ED" w:rsidRPr="003F4453" w:rsidRDefault="003810ED" w:rsidP="003810ED">
            <w:pPr>
              <w:spacing w:before="80" w:after="80"/>
              <w:jc w:val="both"/>
              <w:rPr>
                <w:szCs w:val="24"/>
                <w:lang w:val="bg-BG" w:eastAsia="fr-FR"/>
              </w:rPr>
            </w:pPr>
            <w:r w:rsidRPr="003F4453">
              <w:rPr>
                <w:szCs w:val="24"/>
                <w:lang w:val="bg-BG" w:eastAsia="fr-FR"/>
              </w:rPr>
              <w:t>Окончателно плащане се извършва в срок до 90 (деветдесет) календарни дни от датата на постъпване на искането за плащане в СНД.</w:t>
            </w:r>
          </w:p>
          <w:p w14:paraId="22837E28" w14:textId="77777777" w:rsidR="003810ED" w:rsidRPr="003F4453" w:rsidRDefault="003810ED" w:rsidP="003810ED">
            <w:pPr>
              <w:spacing w:before="80" w:after="80"/>
              <w:jc w:val="both"/>
              <w:rPr>
                <w:szCs w:val="24"/>
                <w:lang w:val="bg-BG" w:eastAsia="fr-FR"/>
              </w:rPr>
            </w:pPr>
            <w:r w:rsidRPr="003F4453">
              <w:rPr>
                <w:szCs w:val="24"/>
                <w:lang w:val="bg-BG" w:eastAsia="fr-FR"/>
              </w:rPr>
              <w:t>КП е отговорен за</w:t>
            </w:r>
            <w:r w:rsidRPr="003F4453">
              <w:rPr>
                <w:rFonts w:ascii="Calibri" w:eastAsia="Calibri" w:hAnsi="Calibri"/>
                <w:sz w:val="22"/>
                <w:szCs w:val="22"/>
                <w:lang w:val="bg-BG"/>
              </w:rPr>
              <w:t xml:space="preserve"> </w:t>
            </w:r>
            <w:r w:rsidRPr="003F4453">
              <w:rPr>
                <w:szCs w:val="24"/>
                <w:lang w:val="bg-BG" w:eastAsia="fr-FR"/>
              </w:rPr>
              <w:t xml:space="preserve">представяне на ФТО в срок при спазване на условията на действащите нормативни актове към момента на изпълнение на Договора. В случай </w:t>
            </w:r>
            <w:r w:rsidRPr="003F4453">
              <w:rPr>
                <w:szCs w:val="24"/>
                <w:lang w:val="bg-BG" w:eastAsia="fr-FR"/>
              </w:rPr>
              <w:lastRenderedPageBreak/>
              <w:t>на изменение на нормативните актове, измененията се прилагат между страните от датата на издаването им.</w:t>
            </w:r>
          </w:p>
          <w:p w14:paraId="7BC3D7EF" w14:textId="53A535CC" w:rsidR="00D951DF" w:rsidRPr="003F4453" w:rsidRDefault="00D951DF" w:rsidP="003F08F7">
            <w:pPr>
              <w:spacing w:before="80" w:after="80"/>
              <w:jc w:val="both"/>
              <w:rPr>
                <w:rFonts w:ascii="Cambria" w:hAnsi="Cambria"/>
                <w:bCs/>
                <w:sz w:val="23"/>
                <w:szCs w:val="23"/>
                <w:lang w:val="bg-BG"/>
              </w:rPr>
            </w:pPr>
          </w:p>
        </w:tc>
      </w:tr>
      <w:tr w:rsidR="008C5F81" w:rsidRPr="003F4453" w14:paraId="71E0E74A" w14:textId="77777777" w:rsidTr="00812799">
        <w:tc>
          <w:tcPr>
            <w:tcW w:w="568" w:type="dxa"/>
            <w:shd w:val="clear" w:color="auto" w:fill="auto"/>
          </w:tcPr>
          <w:p w14:paraId="661DBC90" w14:textId="77777777" w:rsidR="008C5F81" w:rsidRPr="003F4453" w:rsidRDefault="008C5F81" w:rsidP="00812799">
            <w:pPr>
              <w:numPr>
                <w:ilvl w:val="0"/>
                <w:numId w:val="21"/>
              </w:numPr>
              <w:spacing w:after="120"/>
              <w:jc w:val="both"/>
              <w:rPr>
                <w:rFonts w:ascii="Cambria" w:hAnsi="Cambria"/>
                <w:bCs/>
                <w:sz w:val="23"/>
                <w:szCs w:val="23"/>
                <w:lang w:val="bg-BG"/>
              </w:rPr>
            </w:pPr>
          </w:p>
        </w:tc>
        <w:tc>
          <w:tcPr>
            <w:tcW w:w="8930" w:type="dxa"/>
            <w:shd w:val="clear" w:color="auto" w:fill="auto"/>
          </w:tcPr>
          <w:p w14:paraId="1DD7C0F9" w14:textId="7E7280DD" w:rsidR="008C5F81" w:rsidRPr="003F4453" w:rsidRDefault="008C5F81" w:rsidP="00812799">
            <w:pPr>
              <w:spacing w:after="120"/>
              <w:jc w:val="both"/>
              <w:rPr>
                <w:rFonts w:ascii="Cambria" w:hAnsi="Cambria"/>
                <w:sz w:val="23"/>
                <w:szCs w:val="23"/>
                <w:lang w:val="bg-BG"/>
              </w:rPr>
            </w:pPr>
            <w:r w:rsidRPr="003F4453">
              <w:rPr>
                <w:rFonts w:ascii="Cambria" w:hAnsi="Cambria"/>
                <w:sz w:val="23"/>
                <w:szCs w:val="23"/>
                <w:lang w:val="bg-BG"/>
              </w:rPr>
              <w:t>В рамките на срока по чл. 9.8 от Приложение II във връзка с членове 9.4 - 9.6 от Приложение II, когато извършени и потвърдени от крайния получател, признати  за допустими и изплатени от СНД към крайния получател разходи впоследствие бъдат признати за недопустими от СНД, контролен или одитиращ орган, същите подлежат на възстановяване от крайния получател по установения за това ред.</w:t>
            </w:r>
          </w:p>
          <w:p w14:paraId="09C688E9" w14:textId="2533558F" w:rsidR="00B94F3D" w:rsidRPr="003F4453" w:rsidRDefault="00B94F3D" w:rsidP="00804E61">
            <w:pPr>
              <w:spacing w:after="120"/>
              <w:jc w:val="both"/>
              <w:rPr>
                <w:rFonts w:ascii="Cambria" w:hAnsi="Cambria"/>
                <w:sz w:val="23"/>
                <w:szCs w:val="23"/>
                <w:lang w:val="bg-BG"/>
              </w:rPr>
            </w:pPr>
            <w:r w:rsidRPr="003F4453">
              <w:rPr>
                <w:rFonts w:ascii="Cambria" w:hAnsi="Cambria"/>
                <w:sz w:val="23"/>
                <w:szCs w:val="23"/>
                <w:lang w:val="bg-BG"/>
              </w:rPr>
              <w:t xml:space="preserve">6.4. В случай на неизпълнение от </w:t>
            </w:r>
            <w:r w:rsidR="00804E61" w:rsidRPr="003F4453">
              <w:rPr>
                <w:rFonts w:ascii="Cambria" w:hAnsi="Cambria"/>
                <w:sz w:val="23"/>
                <w:szCs w:val="23"/>
                <w:lang w:val="bg-BG"/>
              </w:rPr>
              <w:t>Крайния получател-</w:t>
            </w:r>
            <w:r w:rsidRPr="003F4453">
              <w:rPr>
                <w:rFonts w:ascii="Cambria" w:hAnsi="Cambria"/>
                <w:sz w:val="23"/>
                <w:szCs w:val="23"/>
                <w:lang w:val="bg-BG"/>
              </w:rPr>
              <w:t>кандит по Компонент 2, новобразувано предприятие, на предвидените в неговия Бизнес план (Приложение 9</w:t>
            </w:r>
            <w:r w:rsidR="00804E61" w:rsidRPr="003F4453">
              <w:rPr>
                <w:rFonts w:ascii="Cambria" w:hAnsi="Cambria"/>
                <w:sz w:val="23"/>
                <w:szCs w:val="23"/>
                <w:lang w:val="bg-BG"/>
              </w:rPr>
              <w:t xml:space="preserve"> </w:t>
            </w:r>
            <w:r w:rsidR="009A46C8" w:rsidRPr="003F4453">
              <w:rPr>
                <w:rFonts w:ascii="Cambria" w:hAnsi="Cambria"/>
                <w:sz w:val="23"/>
                <w:szCs w:val="23"/>
                <w:lang w:val="bg-BG"/>
              </w:rPr>
              <w:t xml:space="preserve">от  </w:t>
            </w:r>
            <w:r w:rsidR="00804E61" w:rsidRPr="003F4453">
              <w:rPr>
                <w:rFonts w:ascii="Cambria" w:hAnsi="Cambria"/>
                <w:sz w:val="23"/>
                <w:szCs w:val="23"/>
                <w:lang w:val="bg-BG"/>
              </w:rPr>
              <w:t xml:space="preserve">Условия за изпълнение по процедура за изпълнение на инвестиции от крайни получатели </w:t>
            </w:r>
            <w:r w:rsidR="009A46C8" w:rsidRPr="003F4453">
              <w:rPr>
                <w:rFonts w:ascii="Cambria" w:hAnsi="Cambria"/>
                <w:sz w:val="23"/>
                <w:szCs w:val="23"/>
                <w:lang w:val="bg-BG"/>
              </w:rPr>
              <w:t xml:space="preserve"> </w:t>
            </w:r>
            <w:r w:rsidR="00804E61" w:rsidRPr="003F4453">
              <w:rPr>
                <w:rFonts w:ascii="Cambria" w:hAnsi="Cambria"/>
                <w:sz w:val="23"/>
                <w:szCs w:val="23"/>
                <w:lang w:val="bg-BG"/>
              </w:rPr>
              <w:t>BG-RRP-3.007</w:t>
            </w:r>
            <w:r w:rsidRPr="003F4453">
              <w:rPr>
                <w:rFonts w:ascii="Cambria" w:hAnsi="Cambria"/>
                <w:sz w:val="23"/>
                <w:szCs w:val="23"/>
                <w:lang w:val="bg-BG"/>
              </w:rPr>
              <w:t>), включен в одобреното ПИИ, нетни приходи от продажби за периода 2023-2025 финансова година  и за 2025 финансова година, съобразно декларираната към момента на кандидатстване категория предприятие (по данни от  НСИ, Мониторстат: Отчет за приходите и разходите за 2023, 2024 и 2025 г.), предоставените средства, подлежат на възстановяване от крайния получател.</w:t>
            </w:r>
          </w:p>
          <w:p w14:paraId="7912D011" w14:textId="3D6627D1" w:rsidR="007B7450" w:rsidRPr="003F4453" w:rsidRDefault="007B7450" w:rsidP="007B7450">
            <w:pPr>
              <w:spacing w:before="120" w:after="100" w:afterAutospacing="1"/>
              <w:ind w:left="705" w:hanging="705"/>
              <w:jc w:val="both"/>
              <w:rPr>
                <w:szCs w:val="24"/>
                <w:lang w:val="bg-BG" w:eastAsia="bg-BG"/>
              </w:rPr>
            </w:pPr>
            <w:r w:rsidRPr="003F4453">
              <w:rPr>
                <w:szCs w:val="24"/>
                <w:lang w:val="bg-BG" w:eastAsia="bg-BG"/>
              </w:rPr>
              <w:t>6.</w:t>
            </w:r>
            <w:r w:rsidR="00647B8F" w:rsidRPr="003F4453">
              <w:rPr>
                <w:szCs w:val="24"/>
                <w:lang w:val="bg-BG" w:eastAsia="bg-BG"/>
              </w:rPr>
              <w:t>5</w:t>
            </w:r>
            <w:r w:rsidRPr="003F4453">
              <w:rPr>
                <w:szCs w:val="24"/>
                <w:lang w:val="bg-BG" w:eastAsia="bg-BG"/>
              </w:rPr>
              <w:t xml:space="preserve">  СНД спира плащанията по договора за финансиране към КП при:</w:t>
            </w:r>
          </w:p>
          <w:p w14:paraId="61C5248B" w14:textId="77777777" w:rsidR="007B7450" w:rsidRPr="003F4453" w:rsidRDefault="007B7450" w:rsidP="007B7450">
            <w:pPr>
              <w:spacing w:before="120" w:after="120"/>
              <w:ind w:firstLine="709"/>
              <w:jc w:val="both"/>
              <w:rPr>
                <w:rFonts w:eastAsia="Calibri"/>
                <w:szCs w:val="24"/>
                <w:lang w:val="bg-BG"/>
              </w:rPr>
            </w:pPr>
            <w:r w:rsidRPr="003F4453">
              <w:rPr>
                <w:rFonts w:eastAsia="Calibri"/>
                <w:szCs w:val="24"/>
                <w:lang w:val="bg-BG"/>
              </w:rPr>
              <w:t>1.</w:t>
            </w:r>
            <w:r w:rsidRPr="003F4453">
              <w:rPr>
                <w:rFonts w:eastAsia="Calibri"/>
                <w:szCs w:val="24"/>
                <w:lang w:val="bg-BG"/>
              </w:rPr>
              <w:tab/>
            </w:r>
            <w:r w:rsidRPr="003F4453">
              <w:rPr>
                <w:szCs w:val="24"/>
                <w:lang w:val="bg-BG" w:eastAsia="bg-BG"/>
              </w:rPr>
              <w:t>Повдигнато с обвинителен акт</w:t>
            </w:r>
            <w:r w:rsidRPr="003F4453" w:rsidDel="00323FDD">
              <w:rPr>
                <w:szCs w:val="24"/>
                <w:lang w:val="bg-BG" w:eastAsia="bg-BG"/>
              </w:rPr>
              <w:t xml:space="preserve"> </w:t>
            </w:r>
            <w:r w:rsidRPr="003F4453">
              <w:rPr>
                <w:szCs w:val="24"/>
                <w:lang w:val="bg-BG" w:eastAsia="bg-BG"/>
              </w:rPr>
              <w:t xml:space="preserve">обвинение </w:t>
            </w:r>
            <w:r w:rsidRPr="003F4453">
              <w:rPr>
                <w:rFonts w:eastAsia="Calibri"/>
                <w:szCs w:val="24"/>
                <w:lang w:val="bg-BG"/>
              </w:rPr>
              <w:t>за извършено престъпление измама или корупция (подкуп), касаещо инвестиция от ПВУ;</w:t>
            </w:r>
          </w:p>
          <w:p w14:paraId="6317D8D0" w14:textId="77777777" w:rsidR="007B7450" w:rsidRPr="003F4453" w:rsidRDefault="007B7450" w:rsidP="007B7450">
            <w:pPr>
              <w:spacing w:before="120" w:after="120"/>
              <w:ind w:firstLine="709"/>
              <w:jc w:val="both"/>
              <w:rPr>
                <w:rFonts w:eastAsia="Calibri"/>
                <w:szCs w:val="24"/>
                <w:lang w:val="bg-BG"/>
              </w:rPr>
            </w:pPr>
            <w:r w:rsidRPr="003F4453">
              <w:rPr>
                <w:rFonts w:eastAsia="Calibri"/>
                <w:szCs w:val="24"/>
                <w:lang w:val="bg-BG"/>
              </w:rPr>
              <w:t>2.</w:t>
            </w:r>
            <w:r w:rsidRPr="003F4453">
              <w:rPr>
                <w:rFonts w:eastAsia="Calibri"/>
                <w:szCs w:val="24"/>
                <w:lang w:val="bg-BG"/>
              </w:rPr>
              <w:tab/>
              <w:t xml:space="preserve">Установен с акт на компетентния орган конфликт на интереси по реда на </w:t>
            </w:r>
            <w:r w:rsidRPr="003F4453">
              <w:rPr>
                <w:color w:val="000000"/>
                <w:szCs w:val="24"/>
                <w:lang w:val="bg-BG" w:eastAsia="bg-BG" w:bidi="bg-BG"/>
              </w:rPr>
              <w:t>Закона за противодействие на корупцията и отнемане на незаконно придобитото имущество (</w:t>
            </w:r>
            <w:r w:rsidRPr="003F4453">
              <w:rPr>
                <w:rFonts w:eastAsia="Calibri"/>
                <w:szCs w:val="24"/>
                <w:lang w:val="bg-BG"/>
              </w:rPr>
              <w:t xml:space="preserve">ЗПКОНПИ) </w:t>
            </w:r>
            <w:r w:rsidRPr="003F4453">
              <w:rPr>
                <w:color w:val="000000"/>
                <w:szCs w:val="24"/>
                <w:lang w:val="bg-BG" w:eastAsia="bg-BG" w:bidi="bg-BG"/>
              </w:rPr>
              <w:t>и Наредбата за организацията и реда за извършване на проверка на декларациите и за установяване конфликт на интереси по отношение на лице, участващото в ръководството и/или изпълнението на инвестицията.</w:t>
            </w:r>
          </w:p>
          <w:p w14:paraId="24E5881E" w14:textId="7339F1D0" w:rsidR="007B7450" w:rsidRPr="003F4453" w:rsidRDefault="007B7450" w:rsidP="007B7450">
            <w:pPr>
              <w:spacing w:before="120" w:after="100" w:afterAutospacing="1"/>
              <w:ind w:left="705" w:hanging="705"/>
              <w:jc w:val="both"/>
              <w:rPr>
                <w:szCs w:val="24"/>
                <w:lang w:val="bg-BG" w:eastAsia="bg-BG"/>
              </w:rPr>
            </w:pPr>
            <w:r w:rsidRPr="003F4453">
              <w:rPr>
                <w:szCs w:val="24"/>
                <w:lang w:val="bg-BG" w:eastAsia="bg-BG"/>
              </w:rPr>
              <w:t>6.</w:t>
            </w:r>
            <w:r w:rsidR="00647B8F" w:rsidRPr="003F4453">
              <w:rPr>
                <w:szCs w:val="24"/>
                <w:lang w:val="bg-BG" w:eastAsia="bg-BG"/>
              </w:rPr>
              <w:t>6</w:t>
            </w:r>
            <w:r w:rsidRPr="003F4453">
              <w:rPr>
                <w:szCs w:val="24"/>
                <w:lang w:val="bg-BG" w:eastAsia="bg-BG"/>
              </w:rPr>
              <w:t xml:space="preserve"> </w:t>
            </w:r>
            <w:r w:rsidRPr="003F4453">
              <w:rPr>
                <w:szCs w:val="24"/>
                <w:lang w:val="bg-BG" w:eastAsia="bg-BG"/>
              </w:rPr>
              <w:tab/>
              <w:t xml:space="preserve">В случаите по чл. </w:t>
            </w:r>
            <w:r w:rsidR="00754BD0" w:rsidRPr="003F4453">
              <w:rPr>
                <w:szCs w:val="24"/>
                <w:lang w:val="bg-BG" w:eastAsia="bg-BG"/>
              </w:rPr>
              <w:t>6.</w:t>
            </w:r>
            <w:r w:rsidR="00804E61" w:rsidRPr="003F4453">
              <w:rPr>
                <w:szCs w:val="24"/>
                <w:lang w:val="en-US" w:eastAsia="bg-BG"/>
              </w:rPr>
              <w:t>5</w:t>
            </w:r>
            <w:r w:rsidRPr="003F4453">
              <w:rPr>
                <w:szCs w:val="24"/>
                <w:lang w:val="bg-BG" w:eastAsia="bg-BG"/>
              </w:rPr>
              <w:t xml:space="preserve"> плащанията се възобновяват при отстраняване от инвестицията на лицето/лицата, спрямо които </w:t>
            </w:r>
            <w:r w:rsidRPr="003F4453">
              <w:rPr>
                <w:color w:val="000000"/>
                <w:szCs w:val="24"/>
                <w:lang w:val="bg-BG" w:eastAsia="bg-BG" w:bidi="bg-BG"/>
              </w:rPr>
              <w:t>е налице повдигнато обвинение</w:t>
            </w:r>
            <w:r w:rsidRPr="003F4453">
              <w:rPr>
                <w:szCs w:val="24"/>
                <w:lang w:val="bg-BG" w:eastAsia="bg-BG"/>
              </w:rPr>
              <w:t xml:space="preserve"> (в случаите по чл. </w:t>
            </w:r>
            <w:r w:rsidR="00754BD0" w:rsidRPr="003F4453">
              <w:rPr>
                <w:szCs w:val="24"/>
                <w:lang w:val="bg-BG" w:eastAsia="bg-BG"/>
              </w:rPr>
              <w:t>6.</w:t>
            </w:r>
            <w:r w:rsidR="00804E61" w:rsidRPr="003F4453">
              <w:rPr>
                <w:szCs w:val="24"/>
                <w:lang w:val="en-US" w:eastAsia="bg-BG"/>
              </w:rPr>
              <w:t>5</w:t>
            </w:r>
            <w:r w:rsidRPr="003F4453">
              <w:rPr>
                <w:szCs w:val="24"/>
                <w:lang w:val="bg-BG" w:eastAsia="bg-BG"/>
              </w:rPr>
              <w:t xml:space="preserve">., т. 1), или за които е установено, че е налице конфликт на интереси (в случаите по чл. </w:t>
            </w:r>
            <w:r w:rsidR="00754BD0" w:rsidRPr="003F4453">
              <w:rPr>
                <w:szCs w:val="24"/>
                <w:lang w:val="bg-BG" w:eastAsia="bg-BG"/>
              </w:rPr>
              <w:t>6.</w:t>
            </w:r>
            <w:r w:rsidR="00804E61" w:rsidRPr="003F4453">
              <w:rPr>
                <w:szCs w:val="24"/>
                <w:lang w:val="en-US" w:eastAsia="bg-BG"/>
              </w:rPr>
              <w:t>5</w:t>
            </w:r>
            <w:r w:rsidRPr="003F4453">
              <w:rPr>
                <w:szCs w:val="24"/>
                <w:lang w:val="bg-BG" w:eastAsia="bg-BG"/>
              </w:rPr>
              <w:t xml:space="preserve">, т. 2). </w:t>
            </w:r>
          </w:p>
          <w:p w14:paraId="14A3B799" w14:textId="591EF3D8" w:rsidR="00395773" w:rsidRPr="003F4453" w:rsidRDefault="00395773" w:rsidP="00395773">
            <w:pPr>
              <w:spacing w:before="120" w:after="100" w:afterAutospacing="1"/>
              <w:ind w:left="705" w:hanging="705"/>
              <w:jc w:val="both"/>
              <w:rPr>
                <w:color w:val="000000"/>
                <w:szCs w:val="24"/>
                <w:lang w:val="bg-BG" w:eastAsia="bg-BG" w:bidi="bg-BG"/>
              </w:rPr>
            </w:pPr>
            <w:r w:rsidRPr="003F4453">
              <w:rPr>
                <w:szCs w:val="24"/>
                <w:lang w:val="bg-BG" w:eastAsia="bg-BG"/>
              </w:rPr>
              <w:t xml:space="preserve">6.6. </w:t>
            </w:r>
            <w:r w:rsidRPr="003F4453">
              <w:rPr>
                <w:color w:val="000000"/>
                <w:szCs w:val="24"/>
                <w:lang w:val="bg-BG" w:eastAsia="bg-BG" w:bidi="bg-BG"/>
              </w:rPr>
              <w:t>В случай, че КП не отстрани лице, което СНД е изискал</w:t>
            </w:r>
            <w:r w:rsidR="00540337" w:rsidRPr="003F4453">
              <w:rPr>
                <w:color w:val="000000"/>
                <w:szCs w:val="24"/>
                <w:lang w:val="bg-BG" w:eastAsia="bg-BG" w:bidi="bg-BG"/>
              </w:rPr>
              <w:t>а</w:t>
            </w:r>
            <w:r w:rsidRPr="003F4453">
              <w:rPr>
                <w:color w:val="000000"/>
                <w:szCs w:val="24"/>
                <w:lang w:val="bg-BG" w:eastAsia="bg-BG" w:bidi="bg-BG"/>
              </w:rPr>
              <w:t xml:space="preserve"> да бъде отстранено по реда на чл.7.3 от Приложение II  от изпълнението на инвестицията, СНД може да спре плащанията към КП по договора.</w:t>
            </w:r>
          </w:p>
          <w:p w14:paraId="67C7341C" w14:textId="137D99FC" w:rsidR="00395773" w:rsidRPr="003F4453" w:rsidRDefault="00395773" w:rsidP="00395773">
            <w:pPr>
              <w:spacing w:before="120" w:after="100" w:afterAutospacing="1"/>
              <w:ind w:left="705" w:hanging="705"/>
              <w:jc w:val="both"/>
              <w:rPr>
                <w:color w:val="000000"/>
                <w:szCs w:val="24"/>
                <w:lang w:val="bg-BG" w:eastAsia="bg-BG" w:bidi="bg-BG"/>
              </w:rPr>
            </w:pPr>
            <w:r w:rsidRPr="003F4453">
              <w:rPr>
                <w:color w:val="000000"/>
                <w:szCs w:val="24"/>
                <w:lang w:val="en-US" w:eastAsia="bg-BG" w:bidi="bg-BG"/>
              </w:rPr>
              <w:t>6</w:t>
            </w:r>
            <w:r w:rsidRPr="003F4453">
              <w:rPr>
                <w:color w:val="000000"/>
                <w:szCs w:val="24"/>
                <w:lang w:val="bg-BG" w:eastAsia="bg-BG" w:bidi="bg-BG"/>
              </w:rPr>
              <w:t>.7.</w:t>
            </w:r>
            <w:r w:rsidRPr="003F4453">
              <w:rPr>
                <w:szCs w:val="24"/>
                <w:lang w:val="bg-BG" w:eastAsia="bg-BG"/>
              </w:rPr>
              <w:t xml:space="preserve"> </w:t>
            </w:r>
            <w:r w:rsidRPr="003F4453">
              <w:rPr>
                <w:szCs w:val="24"/>
                <w:lang w:val="en-US" w:eastAsia="bg-BG"/>
              </w:rPr>
              <w:t xml:space="preserve">  </w:t>
            </w:r>
            <w:r w:rsidRPr="003F4453">
              <w:rPr>
                <w:color w:val="000000"/>
                <w:szCs w:val="24"/>
                <w:lang w:val="bg-BG" w:eastAsia="bg-BG" w:bidi="bg-BG"/>
              </w:rPr>
              <w:t>Намаление на финансирането по чл. 1.1 от МВУ по договора с КП се извършва при влязъл в сила акт по ЗПКОНПИ в случаите на чл.6.</w:t>
            </w:r>
            <w:r w:rsidR="00804E61" w:rsidRPr="003F4453">
              <w:rPr>
                <w:color w:val="000000"/>
                <w:szCs w:val="24"/>
                <w:lang w:val="en-US" w:eastAsia="bg-BG" w:bidi="bg-BG"/>
              </w:rPr>
              <w:t>5</w:t>
            </w:r>
            <w:r w:rsidRPr="003F4453">
              <w:rPr>
                <w:color w:val="000000"/>
                <w:szCs w:val="24"/>
                <w:lang w:val="bg-BG" w:eastAsia="bg-BG" w:bidi="bg-BG"/>
              </w:rPr>
              <w:t xml:space="preserve">. </w:t>
            </w:r>
          </w:p>
          <w:p w14:paraId="6026F39B" w14:textId="77777777" w:rsidR="00395773" w:rsidRPr="003F4453" w:rsidRDefault="00395773" w:rsidP="00395773">
            <w:pPr>
              <w:spacing w:before="120" w:after="100" w:afterAutospacing="1"/>
              <w:ind w:left="705" w:hanging="705"/>
              <w:jc w:val="both"/>
              <w:rPr>
                <w:color w:val="000000"/>
                <w:szCs w:val="24"/>
                <w:lang w:val="bg-BG" w:eastAsia="bg-BG" w:bidi="bg-BG"/>
              </w:rPr>
            </w:pPr>
            <w:r w:rsidRPr="003F4453">
              <w:rPr>
                <w:color w:val="000000"/>
                <w:szCs w:val="24"/>
                <w:lang w:val="bg-BG" w:eastAsia="bg-BG" w:bidi="bg-BG"/>
              </w:rPr>
              <w:t>6.7.</w:t>
            </w:r>
            <w:r w:rsidRPr="003F4453">
              <w:rPr>
                <w:color w:val="000000"/>
                <w:szCs w:val="24"/>
                <w:lang w:val="en-US" w:eastAsia="bg-BG" w:bidi="bg-BG"/>
              </w:rPr>
              <w:t>1</w:t>
            </w:r>
            <w:r w:rsidRPr="003F4453">
              <w:rPr>
                <w:color w:val="000000"/>
                <w:szCs w:val="24"/>
                <w:lang w:val="bg-BG" w:eastAsia="bg-BG" w:bidi="bg-BG"/>
              </w:rPr>
              <w:t xml:space="preserve">  За случаите на конфликт на интереси намалението на финансирането по чл. 1.1,  се извършва за всяка засегната дейност от Приложение № </w:t>
            </w:r>
            <w:r w:rsidRPr="003F4453">
              <w:rPr>
                <w:color w:val="000000"/>
                <w:szCs w:val="24"/>
                <w:lang w:val="en-US" w:eastAsia="bg-BG" w:bidi="bg-BG"/>
              </w:rPr>
              <w:t>I</w:t>
            </w:r>
            <w:r w:rsidRPr="003F4453">
              <w:rPr>
                <w:color w:val="000000"/>
                <w:szCs w:val="24"/>
                <w:lang w:val="bg-BG" w:eastAsia="bg-BG" w:bidi="bg-BG"/>
              </w:rPr>
              <w:t>.</w:t>
            </w:r>
          </w:p>
          <w:p w14:paraId="515C6E8E" w14:textId="2B3715FB" w:rsidR="00395773" w:rsidRPr="003F4453" w:rsidRDefault="00395773" w:rsidP="00395773">
            <w:pPr>
              <w:spacing w:before="120" w:after="100" w:afterAutospacing="1"/>
              <w:ind w:left="705" w:hanging="705"/>
              <w:jc w:val="both"/>
              <w:rPr>
                <w:color w:val="000000"/>
                <w:szCs w:val="24"/>
                <w:lang w:val="bg-BG" w:eastAsia="bg-BG" w:bidi="bg-BG"/>
              </w:rPr>
            </w:pPr>
            <w:r w:rsidRPr="003F4453">
              <w:rPr>
                <w:color w:val="000000"/>
                <w:szCs w:val="24"/>
                <w:lang w:val="bg-BG" w:eastAsia="bg-BG" w:bidi="bg-BG"/>
              </w:rPr>
              <w:t>6.7.2  В случаите на влязла в сила присъда за измама или корупция, извършените плащания от СНД на КП</w:t>
            </w:r>
            <w:r w:rsidR="00D91139" w:rsidRPr="003F4453">
              <w:rPr>
                <w:color w:val="000000"/>
                <w:szCs w:val="24"/>
                <w:lang w:val="bg-BG" w:eastAsia="bg-BG" w:bidi="bg-BG"/>
              </w:rPr>
              <w:t xml:space="preserve"> </w:t>
            </w:r>
            <w:r w:rsidRPr="003F4453">
              <w:rPr>
                <w:color w:val="000000"/>
                <w:szCs w:val="24"/>
                <w:lang w:val="bg-BG" w:eastAsia="bg-BG" w:bidi="bg-BG"/>
              </w:rPr>
              <w:t>са дължими за възстановяване към СНД.</w:t>
            </w:r>
          </w:p>
          <w:p w14:paraId="373A4D64" w14:textId="4B6DBDD1" w:rsidR="00395773" w:rsidRPr="003F4453" w:rsidRDefault="00395773" w:rsidP="00395773">
            <w:pPr>
              <w:spacing w:before="120" w:after="100" w:afterAutospacing="1"/>
              <w:ind w:left="705" w:hanging="705"/>
              <w:jc w:val="both"/>
              <w:rPr>
                <w:color w:val="000000"/>
                <w:szCs w:val="24"/>
                <w:lang w:val="bg-BG" w:eastAsia="bg-BG" w:bidi="bg-BG"/>
              </w:rPr>
            </w:pPr>
            <w:r w:rsidRPr="003F4453">
              <w:rPr>
                <w:color w:val="000000"/>
                <w:szCs w:val="24"/>
                <w:lang w:val="bg-BG" w:eastAsia="bg-BG" w:bidi="bg-BG"/>
              </w:rPr>
              <w:t>6.7.</w:t>
            </w:r>
            <w:r w:rsidR="001D325E" w:rsidRPr="003F4453">
              <w:rPr>
                <w:color w:val="000000"/>
                <w:szCs w:val="24"/>
                <w:lang w:val="bg-BG" w:eastAsia="bg-BG" w:bidi="bg-BG"/>
              </w:rPr>
              <w:t>3</w:t>
            </w:r>
            <w:r w:rsidRPr="003F4453">
              <w:rPr>
                <w:color w:val="000000"/>
                <w:szCs w:val="24"/>
                <w:lang w:val="bg-BG" w:eastAsia="bg-BG" w:bidi="bg-BG"/>
              </w:rPr>
              <w:t xml:space="preserve"> При установено двойно финансиране, СНД намалява финансирането по чл.1.1 с размера на установеното двойно финансиране.</w:t>
            </w:r>
          </w:p>
          <w:p w14:paraId="52B7D7DC" w14:textId="77777777" w:rsidR="007B23EF" w:rsidRPr="003F4453" w:rsidRDefault="00395773" w:rsidP="00395773">
            <w:pPr>
              <w:spacing w:after="120"/>
              <w:jc w:val="both"/>
              <w:rPr>
                <w:rFonts w:ascii="Cambria" w:hAnsi="Cambria"/>
                <w:sz w:val="23"/>
                <w:szCs w:val="23"/>
                <w:lang w:val="bg-BG"/>
              </w:rPr>
            </w:pPr>
            <w:r w:rsidRPr="003F4453">
              <w:rPr>
                <w:rFonts w:ascii="Cambria" w:hAnsi="Cambria"/>
                <w:sz w:val="23"/>
                <w:szCs w:val="23"/>
                <w:lang w:val="bg-BG"/>
              </w:rPr>
              <w:lastRenderedPageBreak/>
              <w:t>6.</w:t>
            </w:r>
            <w:r w:rsidRPr="003F4453">
              <w:rPr>
                <w:rFonts w:ascii="Cambria" w:hAnsi="Cambria"/>
                <w:sz w:val="23"/>
                <w:szCs w:val="23"/>
                <w:lang w:val="en-US"/>
              </w:rPr>
              <w:t>8</w:t>
            </w:r>
            <w:r w:rsidRPr="003F4453">
              <w:rPr>
                <w:rFonts w:ascii="Cambria" w:hAnsi="Cambria"/>
                <w:sz w:val="23"/>
                <w:szCs w:val="23"/>
                <w:lang w:val="bg-BG"/>
              </w:rPr>
              <w:t xml:space="preserve">  Всички разходи, извършени от крайните получатели след 30.06.2026 г. по неприключили предложения за изпълнение на инвестиции, не се изплащат от СНД и следва да се реализират за сметка на крайните получатели.</w:t>
            </w:r>
          </w:p>
        </w:tc>
      </w:tr>
    </w:tbl>
    <w:p w14:paraId="5C15EFF3" w14:textId="77777777" w:rsidR="00345476" w:rsidRPr="003F4453" w:rsidRDefault="00345476" w:rsidP="00FE349D">
      <w:pPr>
        <w:tabs>
          <w:tab w:val="left" w:pos="-1440"/>
          <w:tab w:val="left" w:pos="-720"/>
        </w:tabs>
        <w:spacing w:after="120"/>
        <w:jc w:val="both"/>
        <w:rPr>
          <w:rFonts w:ascii="Cambria" w:hAnsi="Cambria"/>
          <w:sz w:val="23"/>
          <w:szCs w:val="23"/>
          <w:lang w:val="bg-BG"/>
        </w:rPr>
      </w:pPr>
    </w:p>
    <w:p w14:paraId="50A33709" w14:textId="77777777" w:rsidR="00C2718F" w:rsidRPr="003F4453" w:rsidRDefault="006E5F30" w:rsidP="00FE349D">
      <w:pPr>
        <w:pStyle w:val="Text1"/>
        <w:spacing w:after="120"/>
        <w:ind w:left="567" w:hanging="567"/>
        <w:jc w:val="both"/>
        <w:rPr>
          <w:rFonts w:ascii="Cambria" w:hAnsi="Cambria"/>
          <w:b/>
          <w:sz w:val="23"/>
          <w:szCs w:val="23"/>
          <w:lang w:val="bg-BG"/>
        </w:rPr>
      </w:pPr>
      <w:r w:rsidRPr="003F4453">
        <w:rPr>
          <w:rFonts w:ascii="Cambria" w:hAnsi="Cambria"/>
          <w:b/>
          <w:sz w:val="23"/>
          <w:szCs w:val="23"/>
          <w:lang w:val="bg-BG"/>
        </w:rPr>
        <w:t xml:space="preserve">Член </w:t>
      </w:r>
      <w:r w:rsidR="00CF2D5A" w:rsidRPr="003F4453">
        <w:rPr>
          <w:rFonts w:ascii="Cambria" w:hAnsi="Cambria"/>
          <w:b/>
          <w:sz w:val="23"/>
          <w:szCs w:val="23"/>
          <w:lang w:val="bg-BG"/>
        </w:rPr>
        <w:t>7</w:t>
      </w:r>
      <w:r w:rsidR="001C4904" w:rsidRPr="003F4453">
        <w:rPr>
          <w:rFonts w:ascii="Cambria" w:hAnsi="Cambria"/>
          <w:b/>
          <w:sz w:val="23"/>
          <w:szCs w:val="23"/>
          <w:lang w:val="bg-BG"/>
        </w:rPr>
        <w:t>.</w:t>
      </w:r>
      <w:r w:rsidRPr="003F4453">
        <w:rPr>
          <w:rFonts w:ascii="Cambria" w:hAnsi="Cambria"/>
          <w:b/>
          <w:sz w:val="23"/>
          <w:szCs w:val="23"/>
          <w:lang w:val="bg-BG"/>
        </w:rPr>
        <w:t xml:space="preserve"> Адрес</w:t>
      </w:r>
      <w:r w:rsidR="00DF4F17" w:rsidRPr="003F4453">
        <w:rPr>
          <w:rFonts w:ascii="Cambria" w:hAnsi="Cambria"/>
          <w:b/>
          <w:sz w:val="23"/>
          <w:szCs w:val="23"/>
          <w:lang w:val="bg-BG"/>
        </w:rPr>
        <w:t>и</w:t>
      </w:r>
      <w:r w:rsidRPr="003F4453">
        <w:rPr>
          <w:rFonts w:ascii="Cambria" w:hAnsi="Cambria"/>
          <w:b/>
          <w:sz w:val="23"/>
          <w:szCs w:val="23"/>
          <w:lang w:val="bg-BG"/>
        </w:rPr>
        <w:t xml:space="preserve"> за </w:t>
      </w:r>
      <w:r w:rsidR="00AA0518" w:rsidRPr="003F4453">
        <w:rPr>
          <w:rFonts w:ascii="Cambria" w:hAnsi="Cambria"/>
          <w:b/>
          <w:sz w:val="23"/>
          <w:szCs w:val="23"/>
          <w:lang w:val="bg-BG"/>
        </w:rPr>
        <w:t>ко</w:t>
      </w:r>
      <w:r w:rsidR="00CF2D5A" w:rsidRPr="003F4453">
        <w:rPr>
          <w:rFonts w:ascii="Cambria" w:hAnsi="Cambria"/>
          <w:b/>
          <w:sz w:val="23"/>
          <w:szCs w:val="23"/>
          <w:lang w:val="bg-BG"/>
        </w:rPr>
        <w:t>респонденция</w:t>
      </w:r>
    </w:p>
    <w:tbl>
      <w:tblPr>
        <w:tblW w:w="0" w:type="auto"/>
        <w:tblInd w:w="-34" w:type="dxa"/>
        <w:tblLook w:val="04A0" w:firstRow="1" w:lastRow="0" w:firstColumn="1" w:lastColumn="0" w:noHBand="0" w:noVBand="1"/>
      </w:tblPr>
      <w:tblGrid>
        <w:gridCol w:w="561"/>
        <w:gridCol w:w="8827"/>
      </w:tblGrid>
      <w:tr w:rsidR="00CF2D5A" w:rsidRPr="003F4453" w14:paraId="46239591" w14:textId="77777777" w:rsidTr="00812799">
        <w:tc>
          <w:tcPr>
            <w:tcW w:w="568" w:type="dxa"/>
            <w:shd w:val="clear" w:color="auto" w:fill="auto"/>
          </w:tcPr>
          <w:p w14:paraId="2083347B" w14:textId="77777777" w:rsidR="00CF2D5A" w:rsidRPr="003F4453" w:rsidRDefault="00CF2D5A" w:rsidP="00812799">
            <w:pPr>
              <w:pStyle w:val="Text1"/>
              <w:numPr>
                <w:ilvl w:val="0"/>
                <w:numId w:val="22"/>
              </w:numPr>
              <w:spacing w:after="120"/>
              <w:rPr>
                <w:rFonts w:ascii="Cambria" w:hAnsi="Cambria"/>
                <w:bCs/>
                <w:sz w:val="23"/>
                <w:szCs w:val="23"/>
                <w:lang w:val="bg-BG"/>
              </w:rPr>
            </w:pPr>
          </w:p>
        </w:tc>
        <w:tc>
          <w:tcPr>
            <w:tcW w:w="8930" w:type="dxa"/>
            <w:shd w:val="clear" w:color="auto" w:fill="auto"/>
          </w:tcPr>
          <w:p w14:paraId="64810ED9" w14:textId="77777777" w:rsidR="00CF2D5A" w:rsidRPr="003F4453" w:rsidRDefault="00CF2D5A" w:rsidP="00812799">
            <w:pPr>
              <w:pStyle w:val="Text1"/>
              <w:spacing w:after="120"/>
              <w:ind w:left="0"/>
              <w:jc w:val="both"/>
              <w:rPr>
                <w:rFonts w:ascii="Cambria" w:hAnsi="Cambria"/>
                <w:bCs/>
                <w:sz w:val="23"/>
                <w:szCs w:val="23"/>
                <w:lang w:val="bg-BG"/>
              </w:rPr>
            </w:pPr>
            <w:r w:rsidRPr="003F4453">
              <w:rPr>
                <w:rFonts w:ascii="Cambria" w:hAnsi="Cambria"/>
                <w:sz w:val="23"/>
                <w:szCs w:val="23"/>
                <w:lang w:val="bg-BG"/>
              </w:rPr>
              <w:t>Кореспонденцията, свързана с настоящия договор, трябва да бъде в писмена форма, да съдържа номера на договора за финансиране и наименованието на одобрената инвестиция, и трябва да бъде изпращана посредством ИС на МВУ.</w:t>
            </w:r>
          </w:p>
        </w:tc>
      </w:tr>
      <w:tr w:rsidR="00CF2D5A" w:rsidRPr="003F4453" w14:paraId="3C1B0B15" w14:textId="77777777" w:rsidTr="00812799">
        <w:tc>
          <w:tcPr>
            <w:tcW w:w="568" w:type="dxa"/>
            <w:shd w:val="clear" w:color="auto" w:fill="auto"/>
          </w:tcPr>
          <w:p w14:paraId="5E2DA361" w14:textId="77777777" w:rsidR="00CF2D5A" w:rsidRPr="003F4453" w:rsidRDefault="00CF2D5A" w:rsidP="00812799">
            <w:pPr>
              <w:pStyle w:val="Text1"/>
              <w:numPr>
                <w:ilvl w:val="0"/>
                <w:numId w:val="22"/>
              </w:numPr>
              <w:spacing w:after="120"/>
              <w:rPr>
                <w:rFonts w:ascii="Cambria" w:hAnsi="Cambria"/>
                <w:bCs/>
                <w:sz w:val="23"/>
                <w:szCs w:val="23"/>
                <w:lang w:val="bg-BG"/>
              </w:rPr>
            </w:pPr>
          </w:p>
        </w:tc>
        <w:tc>
          <w:tcPr>
            <w:tcW w:w="8930" w:type="dxa"/>
            <w:shd w:val="clear" w:color="auto" w:fill="auto"/>
          </w:tcPr>
          <w:p w14:paraId="17E1B9ED" w14:textId="77777777" w:rsidR="00CF2D5A" w:rsidRPr="003F4453" w:rsidRDefault="00CF2D5A" w:rsidP="00812799">
            <w:pPr>
              <w:spacing w:after="120"/>
              <w:ind w:left="37"/>
              <w:jc w:val="both"/>
              <w:rPr>
                <w:rFonts w:ascii="Cambria" w:hAnsi="Cambria"/>
                <w:sz w:val="23"/>
                <w:szCs w:val="23"/>
                <w:lang w:val="bg-BG"/>
              </w:rPr>
            </w:pPr>
            <w:r w:rsidRPr="003F4453">
              <w:rPr>
                <w:rFonts w:ascii="Cambria" w:hAnsi="Cambria"/>
                <w:sz w:val="23"/>
                <w:szCs w:val="23"/>
                <w:lang w:val="bg-BG"/>
              </w:rPr>
              <w:t>Страни по договора за финансиране могат да осъществяват кореспонденция и  на следните адреси:</w:t>
            </w:r>
          </w:p>
          <w:tbl>
            <w:tblPr>
              <w:tblW w:w="0" w:type="auto"/>
              <w:tblInd w:w="37" w:type="dxa"/>
              <w:tblLook w:val="04A0" w:firstRow="1" w:lastRow="0" w:firstColumn="1" w:lastColumn="0" w:noHBand="0" w:noVBand="1"/>
            </w:tblPr>
            <w:tblGrid>
              <w:gridCol w:w="2681"/>
              <w:gridCol w:w="5893"/>
            </w:tblGrid>
            <w:tr w:rsidR="005F18B2" w:rsidRPr="003F4453" w14:paraId="7622042A" w14:textId="77777777" w:rsidTr="00812799">
              <w:tc>
                <w:tcPr>
                  <w:tcW w:w="2695" w:type="dxa"/>
                  <w:shd w:val="clear" w:color="auto" w:fill="auto"/>
                </w:tcPr>
                <w:p w14:paraId="49A66BF9" w14:textId="77777777" w:rsidR="005F18B2" w:rsidRPr="003F4453" w:rsidRDefault="005F18B2" w:rsidP="00812799">
                  <w:pPr>
                    <w:spacing w:after="120"/>
                    <w:jc w:val="both"/>
                    <w:rPr>
                      <w:rFonts w:ascii="Cambria" w:hAnsi="Cambria"/>
                      <w:sz w:val="23"/>
                      <w:szCs w:val="23"/>
                      <w:lang w:val="bg-BG"/>
                    </w:rPr>
                  </w:pPr>
                  <w:r w:rsidRPr="003F4453">
                    <w:rPr>
                      <w:rFonts w:ascii="Cambria" w:hAnsi="Cambria"/>
                      <w:sz w:val="23"/>
                      <w:szCs w:val="23"/>
                      <w:lang w:val="bg-BG"/>
                    </w:rPr>
                    <w:t>За Ръководителя на СНД:</w:t>
                  </w:r>
                </w:p>
              </w:tc>
              <w:tc>
                <w:tcPr>
                  <w:tcW w:w="5953" w:type="dxa"/>
                  <w:shd w:val="clear" w:color="auto" w:fill="auto"/>
                </w:tcPr>
                <w:p w14:paraId="1089161D" w14:textId="77777777" w:rsidR="005F18B2" w:rsidRPr="003F4453" w:rsidRDefault="005F18B2" w:rsidP="00812799">
                  <w:pPr>
                    <w:spacing w:after="120"/>
                    <w:jc w:val="both"/>
                    <w:rPr>
                      <w:rFonts w:ascii="Cambria" w:hAnsi="Cambria"/>
                      <w:sz w:val="23"/>
                      <w:szCs w:val="23"/>
                      <w:lang w:val="bg-BG"/>
                    </w:rPr>
                  </w:pPr>
                  <w:r w:rsidRPr="003F4453">
                    <w:rPr>
                      <w:rFonts w:ascii="Cambria" w:hAnsi="Cambria"/>
                      <w:sz w:val="23"/>
                      <w:szCs w:val="23"/>
                      <w:lang w:val="bg-BG"/>
                    </w:rPr>
                    <w:t>[</w:t>
                  </w:r>
                  <w:r w:rsidRPr="003F4453">
                    <w:rPr>
                      <w:rFonts w:ascii="Cambria" w:hAnsi="Cambria"/>
                      <w:i/>
                      <w:iCs/>
                      <w:sz w:val="23"/>
                      <w:szCs w:val="23"/>
                      <w:lang w:val="bg-BG"/>
                    </w:rPr>
                    <w:t>адрес за кореспонденция на СНД</w:t>
                  </w:r>
                  <w:r w:rsidRPr="003F4453">
                    <w:rPr>
                      <w:rFonts w:ascii="Cambria" w:hAnsi="Cambria"/>
                      <w:sz w:val="23"/>
                      <w:szCs w:val="23"/>
                      <w:lang w:val="bg-BG"/>
                    </w:rPr>
                    <w:t>]</w:t>
                  </w:r>
                </w:p>
              </w:tc>
            </w:tr>
            <w:tr w:rsidR="005F18B2" w:rsidRPr="003F4453" w14:paraId="1FE255D8" w14:textId="77777777" w:rsidTr="00812799">
              <w:tc>
                <w:tcPr>
                  <w:tcW w:w="2695" w:type="dxa"/>
                  <w:shd w:val="clear" w:color="auto" w:fill="auto"/>
                </w:tcPr>
                <w:p w14:paraId="1206B0DA" w14:textId="77777777" w:rsidR="005F18B2" w:rsidRPr="003F4453" w:rsidRDefault="005F18B2" w:rsidP="00812799">
                  <w:pPr>
                    <w:spacing w:after="120"/>
                    <w:jc w:val="both"/>
                    <w:rPr>
                      <w:rFonts w:ascii="Cambria" w:hAnsi="Cambria"/>
                      <w:sz w:val="23"/>
                      <w:szCs w:val="23"/>
                      <w:lang w:val="bg-BG"/>
                    </w:rPr>
                  </w:pPr>
                  <w:r w:rsidRPr="003F4453">
                    <w:rPr>
                      <w:rFonts w:ascii="Cambria" w:hAnsi="Cambria"/>
                      <w:sz w:val="23"/>
                      <w:szCs w:val="23"/>
                      <w:lang w:val="bg-BG"/>
                    </w:rPr>
                    <w:t>За Крайния получател:</w:t>
                  </w:r>
                </w:p>
              </w:tc>
              <w:tc>
                <w:tcPr>
                  <w:tcW w:w="5953" w:type="dxa"/>
                  <w:shd w:val="clear" w:color="auto" w:fill="auto"/>
                </w:tcPr>
                <w:p w14:paraId="25BB5CC2" w14:textId="77777777" w:rsidR="005F18B2" w:rsidRPr="003F4453" w:rsidRDefault="005F18B2" w:rsidP="00812799">
                  <w:pPr>
                    <w:spacing w:after="120"/>
                    <w:jc w:val="both"/>
                    <w:rPr>
                      <w:rFonts w:ascii="Cambria" w:hAnsi="Cambria"/>
                      <w:sz w:val="23"/>
                      <w:szCs w:val="23"/>
                      <w:lang w:val="bg-BG"/>
                    </w:rPr>
                  </w:pPr>
                  <w:r w:rsidRPr="003F4453">
                    <w:rPr>
                      <w:rFonts w:ascii="Cambria" w:hAnsi="Cambria"/>
                      <w:sz w:val="23"/>
                      <w:szCs w:val="23"/>
                      <w:lang w:val="bg-BG"/>
                    </w:rPr>
                    <w:t>[</w:t>
                  </w:r>
                  <w:r w:rsidRPr="003F4453">
                    <w:rPr>
                      <w:rFonts w:ascii="Cambria" w:hAnsi="Cambria"/>
                      <w:i/>
                      <w:iCs/>
                      <w:sz w:val="23"/>
                      <w:szCs w:val="23"/>
                      <w:lang w:val="bg-BG"/>
                    </w:rPr>
                    <w:t>адрес за кореспонденция на крайния получател</w:t>
                  </w:r>
                  <w:r w:rsidRPr="003F4453">
                    <w:rPr>
                      <w:rFonts w:ascii="Cambria" w:hAnsi="Cambria"/>
                      <w:sz w:val="23"/>
                      <w:szCs w:val="23"/>
                      <w:lang w:val="bg-BG"/>
                    </w:rPr>
                    <w:t>]</w:t>
                  </w:r>
                </w:p>
              </w:tc>
            </w:tr>
          </w:tbl>
          <w:p w14:paraId="4904115D" w14:textId="77777777" w:rsidR="00CF2D5A" w:rsidRPr="003F4453" w:rsidRDefault="00CF2D5A" w:rsidP="00812799">
            <w:pPr>
              <w:pStyle w:val="Text1"/>
              <w:spacing w:after="120"/>
              <w:ind w:left="37"/>
              <w:jc w:val="both"/>
              <w:rPr>
                <w:rFonts w:ascii="Cambria" w:hAnsi="Cambria"/>
                <w:bCs/>
                <w:sz w:val="23"/>
                <w:szCs w:val="23"/>
                <w:lang w:val="bg-BG"/>
              </w:rPr>
            </w:pPr>
          </w:p>
        </w:tc>
      </w:tr>
    </w:tbl>
    <w:p w14:paraId="7484E67D" w14:textId="77777777" w:rsidR="00CF2D5A" w:rsidRPr="003F4453" w:rsidRDefault="00CF2D5A" w:rsidP="00FE349D">
      <w:pPr>
        <w:spacing w:after="120"/>
        <w:ind w:left="567" w:hanging="567"/>
        <w:jc w:val="both"/>
        <w:rPr>
          <w:rFonts w:ascii="Cambria" w:hAnsi="Cambria"/>
          <w:sz w:val="23"/>
          <w:szCs w:val="23"/>
          <w:lang w:val="bg-BG"/>
        </w:rPr>
      </w:pPr>
    </w:p>
    <w:p w14:paraId="298B3CA7" w14:textId="77777777" w:rsidR="00C2718F" w:rsidRPr="003F4453" w:rsidRDefault="006E5F30" w:rsidP="00FE349D">
      <w:pPr>
        <w:pStyle w:val="Text1"/>
        <w:spacing w:after="120"/>
        <w:ind w:left="567" w:hanging="567"/>
        <w:jc w:val="both"/>
        <w:rPr>
          <w:rFonts w:ascii="Cambria" w:hAnsi="Cambria"/>
          <w:b/>
          <w:i/>
          <w:sz w:val="23"/>
          <w:szCs w:val="23"/>
          <w:lang w:val="bg-BG"/>
        </w:rPr>
      </w:pPr>
      <w:r w:rsidRPr="003F4453">
        <w:rPr>
          <w:rFonts w:ascii="Cambria" w:hAnsi="Cambria"/>
          <w:b/>
          <w:sz w:val="23"/>
          <w:szCs w:val="23"/>
          <w:lang w:val="bg-BG"/>
        </w:rPr>
        <w:t xml:space="preserve">Член </w:t>
      </w:r>
      <w:r w:rsidR="00CF2D5A" w:rsidRPr="003F4453">
        <w:rPr>
          <w:rFonts w:ascii="Cambria" w:hAnsi="Cambria"/>
          <w:b/>
          <w:sz w:val="23"/>
          <w:szCs w:val="23"/>
          <w:lang w:val="bg-BG"/>
        </w:rPr>
        <w:t>8</w:t>
      </w:r>
      <w:r w:rsidR="001C4904" w:rsidRPr="003F4453">
        <w:rPr>
          <w:rFonts w:ascii="Cambria" w:hAnsi="Cambria"/>
          <w:b/>
          <w:sz w:val="23"/>
          <w:szCs w:val="23"/>
          <w:lang w:val="bg-BG"/>
        </w:rPr>
        <w:t>.</w:t>
      </w:r>
      <w:r w:rsidRPr="003F4453">
        <w:rPr>
          <w:rFonts w:ascii="Cambria" w:hAnsi="Cambria"/>
          <w:b/>
          <w:sz w:val="23"/>
          <w:szCs w:val="23"/>
          <w:lang w:val="bg-BG"/>
        </w:rPr>
        <w:t xml:space="preserve"> Приложения </w:t>
      </w:r>
    </w:p>
    <w:tbl>
      <w:tblPr>
        <w:tblW w:w="0" w:type="auto"/>
        <w:tblInd w:w="-34" w:type="dxa"/>
        <w:tblLook w:val="04A0" w:firstRow="1" w:lastRow="0" w:firstColumn="1" w:lastColumn="0" w:noHBand="0" w:noVBand="1"/>
      </w:tblPr>
      <w:tblGrid>
        <w:gridCol w:w="560"/>
        <w:gridCol w:w="8828"/>
      </w:tblGrid>
      <w:tr w:rsidR="00CF2D5A" w:rsidRPr="003F4453" w14:paraId="3F1C2F5F" w14:textId="77777777" w:rsidTr="00812799">
        <w:tc>
          <w:tcPr>
            <w:tcW w:w="568" w:type="dxa"/>
            <w:shd w:val="clear" w:color="auto" w:fill="auto"/>
          </w:tcPr>
          <w:p w14:paraId="5DA2943B" w14:textId="77777777" w:rsidR="00CF2D5A" w:rsidRPr="003F4453" w:rsidRDefault="00CF2D5A" w:rsidP="00812799">
            <w:pPr>
              <w:pStyle w:val="Text1"/>
              <w:numPr>
                <w:ilvl w:val="0"/>
                <w:numId w:val="23"/>
              </w:numPr>
              <w:spacing w:after="120"/>
              <w:rPr>
                <w:rFonts w:ascii="Cambria" w:hAnsi="Cambria"/>
                <w:bCs/>
                <w:sz w:val="23"/>
                <w:szCs w:val="23"/>
                <w:lang w:val="bg-BG"/>
              </w:rPr>
            </w:pPr>
          </w:p>
        </w:tc>
        <w:tc>
          <w:tcPr>
            <w:tcW w:w="8930" w:type="dxa"/>
            <w:shd w:val="clear" w:color="auto" w:fill="auto"/>
          </w:tcPr>
          <w:p w14:paraId="411D72CD" w14:textId="77777777" w:rsidR="00CF2D5A" w:rsidRPr="003F4453" w:rsidRDefault="00CF2D5A" w:rsidP="00812799">
            <w:pPr>
              <w:spacing w:after="120"/>
              <w:ind w:left="37"/>
              <w:jc w:val="both"/>
              <w:rPr>
                <w:rFonts w:ascii="Cambria" w:hAnsi="Cambria"/>
                <w:sz w:val="23"/>
                <w:szCs w:val="23"/>
                <w:lang w:val="bg-BG"/>
              </w:rPr>
            </w:pPr>
            <w:r w:rsidRPr="003F4453">
              <w:rPr>
                <w:rFonts w:ascii="Cambria" w:hAnsi="Cambria"/>
                <w:sz w:val="23"/>
                <w:szCs w:val="23"/>
                <w:lang w:val="bg-BG"/>
              </w:rPr>
              <w:t>Следните документи представляват приложения към настоящия договор и са неразделна част от него:</w:t>
            </w:r>
          </w:p>
          <w:tbl>
            <w:tblPr>
              <w:tblW w:w="0" w:type="auto"/>
              <w:tblInd w:w="37" w:type="dxa"/>
              <w:tblLook w:val="04A0" w:firstRow="1" w:lastRow="0" w:firstColumn="1" w:lastColumn="0" w:noHBand="0" w:noVBand="1"/>
            </w:tblPr>
            <w:tblGrid>
              <w:gridCol w:w="1974"/>
              <w:gridCol w:w="6601"/>
            </w:tblGrid>
            <w:tr w:rsidR="00E67ED2" w:rsidRPr="003F4453" w14:paraId="233ADF47" w14:textId="77777777" w:rsidTr="00812799">
              <w:tc>
                <w:tcPr>
                  <w:tcW w:w="1981" w:type="dxa"/>
                  <w:shd w:val="clear" w:color="auto" w:fill="auto"/>
                </w:tcPr>
                <w:p w14:paraId="21C9F45F" w14:textId="77777777" w:rsidR="00E67ED2" w:rsidRPr="003F4453" w:rsidRDefault="00E67ED2" w:rsidP="00812799">
                  <w:pPr>
                    <w:spacing w:after="120"/>
                    <w:jc w:val="both"/>
                    <w:rPr>
                      <w:rFonts w:ascii="Cambria" w:hAnsi="Cambria"/>
                      <w:sz w:val="23"/>
                      <w:szCs w:val="23"/>
                      <w:lang w:val="bg-BG"/>
                    </w:rPr>
                  </w:pPr>
                  <w:r w:rsidRPr="003F4453">
                    <w:rPr>
                      <w:rFonts w:ascii="Cambria" w:hAnsi="Cambria"/>
                      <w:sz w:val="23"/>
                      <w:szCs w:val="23"/>
                      <w:lang w:val="bg-BG"/>
                    </w:rPr>
                    <w:t>Приложение I:</w:t>
                  </w:r>
                </w:p>
              </w:tc>
              <w:tc>
                <w:tcPr>
                  <w:tcW w:w="6662" w:type="dxa"/>
                  <w:shd w:val="clear" w:color="auto" w:fill="auto"/>
                </w:tcPr>
                <w:p w14:paraId="5BB0A871" w14:textId="77777777" w:rsidR="00E67ED2" w:rsidRPr="003F4453" w:rsidRDefault="00E67ED2" w:rsidP="00812799">
                  <w:pPr>
                    <w:spacing w:after="120"/>
                    <w:jc w:val="both"/>
                    <w:rPr>
                      <w:rFonts w:ascii="Cambria" w:hAnsi="Cambria"/>
                      <w:sz w:val="23"/>
                      <w:szCs w:val="23"/>
                      <w:lang w:val="bg-BG"/>
                    </w:rPr>
                  </w:pPr>
                  <w:r w:rsidRPr="003F4453">
                    <w:rPr>
                      <w:rFonts w:ascii="Cambria" w:hAnsi="Cambria"/>
                      <w:sz w:val="23"/>
                      <w:szCs w:val="23"/>
                      <w:lang w:val="bg-BG"/>
                    </w:rPr>
                    <w:t>Описание на одобрената инвестиция (предложението на крайния получател за изпълнение на инвестицията - формуляр за кандидатстване, подаден в ИС на МВУ, ведно с приложените към него документи), във вида, в който е окончателно одобрен от СНД след съответните корекции, ако такива са били извършвани</w:t>
                  </w:r>
                </w:p>
              </w:tc>
            </w:tr>
            <w:tr w:rsidR="00E67ED2" w:rsidRPr="003F4453" w14:paraId="4EAD96FC" w14:textId="77777777" w:rsidTr="00812799">
              <w:tc>
                <w:tcPr>
                  <w:tcW w:w="1981" w:type="dxa"/>
                  <w:shd w:val="clear" w:color="auto" w:fill="auto"/>
                </w:tcPr>
                <w:p w14:paraId="249473AC" w14:textId="77777777" w:rsidR="00E67ED2" w:rsidRPr="003F4453" w:rsidRDefault="00E67ED2" w:rsidP="00812799">
                  <w:pPr>
                    <w:spacing w:after="120"/>
                    <w:jc w:val="both"/>
                    <w:rPr>
                      <w:rFonts w:ascii="Cambria" w:hAnsi="Cambria"/>
                      <w:sz w:val="23"/>
                      <w:szCs w:val="23"/>
                      <w:lang w:val="bg-BG"/>
                    </w:rPr>
                  </w:pPr>
                  <w:r w:rsidRPr="003F4453">
                    <w:rPr>
                      <w:rFonts w:ascii="Cambria" w:hAnsi="Cambria"/>
                      <w:sz w:val="23"/>
                      <w:szCs w:val="23"/>
                      <w:lang w:val="bg-BG"/>
                    </w:rPr>
                    <w:t>Приложение II:</w:t>
                  </w:r>
                </w:p>
              </w:tc>
              <w:tc>
                <w:tcPr>
                  <w:tcW w:w="6662" w:type="dxa"/>
                  <w:shd w:val="clear" w:color="auto" w:fill="auto"/>
                </w:tcPr>
                <w:p w14:paraId="6E264EE5" w14:textId="77777777" w:rsidR="00E67ED2" w:rsidRPr="003F4453" w:rsidRDefault="00E67ED2" w:rsidP="00812799">
                  <w:pPr>
                    <w:spacing w:after="120"/>
                    <w:jc w:val="both"/>
                    <w:rPr>
                      <w:rFonts w:ascii="Cambria" w:hAnsi="Cambria"/>
                      <w:sz w:val="23"/>
                      <w:szCs w:val="23"/>
                      <w:lang w:val="bg-BG"/>
                    </w:rPr>
                  </w:pPr>
                  <w:r w:rsidRPr="003F4453">
                    <w:rPr>
                      <w:rFonts w:ascii="Cambria" w:hAnsi="Cambria"/>
                      <w:sz w:val="23"/>
                      <w:szCs w:val="23"/>
                      <w:lang w:val="bg-BG"/>
                    </w:rPr>
                    <w:t>Общи условия към договорите за финансиране по Механизма за възстановяване и устойчивост  (в електронен вариант в ИС на МВУ</w:t>
                  </w:r>
                </w:p>
              </w:tc>
            </w:tr>
            <w:tr w:rsidR="00E67ED2" w:rsidRPr="003F4453" w14:paraId="6C4ECC50" w14:textId="77777777" w:rsidTr="00812799">
              <w:tc>
                <w:tcPr>
                  <w:tcW w:w="1981" w:type="dxa"/>
                  <w:shd w:val="clear" w:color="auto" w:fill="auto"/>
                </w:tcPr>
                <w:p w14:paraId="74861BAF" w14:textId="77777777" w:rsidR="00E67ED2" w:rsidRPr="003F4453" w:rsidRDefault="00E67ED2" w:rsidP="00812799">
                  <w:pPr>
                    <w:spacing w:after="120"/>
                    <w:jc w:val="both"/>
                    <w:rPr>
                      <w:rFonts w:ascii="Cambria" w:hAnsi="Cambria"/>
                      <w:sz w:val="23"/>
                      <w:szCs w:val="23"/>
                      <w:lang w:val="bg-BG"/>
                    </w:rPr>
                  </w:pPr>
                  <w:r w:rsidRPr="003F4453">
                    <w:rPr>
                      <w:rFonts w:ascii="Cambria" w:hAnsi="Cambria"/>
                      <w:sz w:val="23"/>
                      <w:szCs w:val="23"/>
                      <w:lang w:val="bg-BG"/>
                    </w:rPr>
                    <w:t>Приложение III:</w:t>
                  </w:r>
                </w:p>
              </w:tc>
              <w:tc>
                <w:tcPr>
                  <w:tcW w:w="6662" w:type="dxa"/>
                  <w:shd w:val="clear" w:color="auto" w:fill="auto"/>
                </w:tcPr>
                <w:p w14:paraId="57E0F61E" w14:textId="77777777" w:rsidR="00E67ED2" w:rsidRPr="003F4453" w:rsidRDefault="00E67ED2" w:rsidP="00812799">
                  <w:pPr>
                    <w:spacing w:after="120"/>
                    <w:jc w:val="both"/>
                    <w:rPr>
                      <w:rFonts w:ascii="Cambria" w:hAnsi="Cambria"/>
                      <w:sz w:val="23"/>
                      <w:szCs w:val="23"/>
                      <w:lang w:val="bg-BG"/>
                    </w:rPr>
                  </w:pPr>
                  <w:r w:rsidRPr="003F4453">
                    <w:rPr>
                      <w:rFonts w:ascii="Cambria" w:hAnsi="Cambria"/>
                      <w:sz w:val="23"/>
                      <w:szCs w:val="23"/>
                      <w:lang w:val="bg-BG"/>
                    </w:rPr>
                    <w:t>Декларация при кандидатстване</w:t>
                  </w:r>
                </w:p>
              </w:tc>
            </w:tr>
            <w:tr w:rsidR="00E67ED2" w:rsidRPr="003F4453" w14:paraId="22216F6F" w14:textId="77777777" w:rsidTr="00812799">
              <w:tc>
                <w:tcPr>
                  <w:tcW w:w="1981" w:type="dxa"/>
                  <w:shd w:val="clear" w:color="auto" w:fill="auto"/>
                </w:tcPr>
                <w:p w14:paraId="26011D17" w14:textId="77777777" w:rsidR="00E67ED2" w:rsidRPr="003F4453" w:rsidRDefault="00E67ED2" w:rsidP="00812799">
                  <w:pPr>
                    <w:spacing w:after="120"/>
                    <w:jc w:val="both"/>
                    <w:rPr>
                      <w:rFonts w:ascii="Cambria" w:hAnsi="Cambria"/>
                      <w:sz w:val="23"/>
                      <w:szCs w:val="23"/>
                      <w:lang w:val="bg-BG"/>
                    </w:rPr>
                  </w:pPr>
                  <w:r w:rsidRPr="003F4453">
                    <w:rPr>
                      <w:rFonts w:ascii="Cambria" w:hAnsi="Cambria"/>
                      <w:sz w:val="23"/>
                      <w:szCs w:val="23"/>
                      <w:lang w:val="bg-BG"/>
                    </w:rPr>
                    <w:t>Приложение IV:</w:t>
                  </w:r>
                </w:p>
              </w:tc>
              <w:tc>
                <w:tcPr>
                  <w:tcW w:w="6662" w:type="dxa"/>
                  <w:shd w:val="clear" w:color="auto" w:fill="auto"/>
                </w:tcPr>
                <w:p w14:paraId="13C5B0EF" w14:textId="77777777" w:rsidR="00E67ED2" w:rsidRPr="003F4453" w:rsidRDefault="00E67ED2" w:rsidP="00D30248">
                  <w:pPr>
                    <w:spacing w:after="120"/>
                    <w:jc w:val="both"/>
                    <w:rPr>
                      <w:rFonts w:ascii="Cambria" w:hAnsi="Cambria"/>
                      <w:sz w:val="23"/>
                      <w:szCs w:val="23"/>
                      <w:lang w:val="bg-BG"/>
                    </w:rPr>
                  </w:pPr>
                  <w:r w:rsidRPr="003F4453">
                    <w:rPr>
                      <w:rFonts w:ascii="Cambria" w:hAnsi="Cambria"/>
                      <w:sz w:val="23"/>
                      <w:szCs w:val="23"/>
                      <w:lang w:val="bg-BG"/>
                    </w:rPr>
                    <w:t>Декларация за държавни</w:t>
                  </w:r>
                  <w:r w:rsidR="00D30248" w:rsidRPr="003F4453">
                    <w:rPr>
                      <w:rFonts w:ascii="Cambria" w:hAnsi="Cambria"/>
                      <w:sz w:val="23"/>
                      <w:szCs w:val="23"/>
                      <w:lang w:val="en-US"/>
                    </w:rPr>
                    <w:t>/</w:t>
                  </w:r>
                  <w:r w:rsidR="00D30248" w:rsidRPr="003F4453">
                    <w:rPr>
                      <w:rFonts w:ascii="Cambria" w:hAnsi="Cambria"/>
                      <w:sz w:val="23"/>
                      <w:szCs w:val="23"/>
                      <w:lang w:val="bg-BG"/>
                    </w:rPr>
                    <w:t>минимални</w:t>
                  </w:r>
                  <w:r w:rsidRPr="003F4453">
                    <w:rPr>
                      <w:rFonts w:ascii="Cambria" w:hAnsi="Cambria"/>
                      <w:sz w:val="23"/>
                      <w:szCs w:val="23"/>
                      <w:lang w:val="bg-BG"/>
                    </w:rPr>
                    <w:t xml:space="preserve"> помощи </w:t>
                  </w:r>
                  <w:r w:rsidR="004C3E8A" w:rsidRPr="003F4453">
                    <w:rPr>
                      <w:rFonts w:ascii="Cambria" w:hAnsi="Cambria"/>
                      <w:sz w:val="23"/>
                      <w:szCs w:val="23"/>
                      <w:lang w:val="bg-BG"/>
                    </w:rPr>
                    <w:t xml:space="preserve">- </w:t>
                  </w:r>
                  <w:r w:rsidRPr="003F4453">
                    <w:rPr>
                      <w:rFonts w:ascii="Cambria" w:hAnsi="Cambria"/>
                      <w:sz w:val="23"/>
                      <w:szCs w:val="23"/>
                      <w:lang w:val="bg-BG"/>
                    </w:rPr>
                    <w:t>ако е приложимо</w:t>
                  </w:r>
                  <w:r w:rsidR="004C3E8A" w:rsidRPr="003F4453">
                    <w:rPr>
                      <w:rFonts w:ascii="Cambria" w:hAnsi="Cambria"/>
                      <w:sz w:val="23"/>
                      <w:szCs w:val="23"/>
                      <w:lang w:val="bg-BG"/>
                    </w:rPr>
                    <w:t>]</w:t>
                  </w:r>
                </w:p>
              </w:tc>
            </w:tr>
            <w:tr w:rsidR="00E67ED2" w:rsidRPr="003F4453" w14:paraId="44C74BED" w14:textId="77777777" w:rsidTr="00812799">
              <w:tc>
                <w:tcPr>
                  <w:tcW w:w="1981" w:type="dxa"/>
                  <w:shd w:val="clear" w:color="auto" w:fill="auto"/>
                </w:tcPr>
                <w:p w14:paraId="77BCA80C" w14:textId="77777777" w:rsidR="00E67ED2" w:rsidRPr="003F4453" w:rsidRDefault="00E67ED2" w:rsidP="00812799">
                  <w:pPr>
                    <w:spacing w:after="120"/>
                    <w:jc w:val="both"/>
                    <w:rPr>
                      <w:rFonts w:ascii="Cambria" w:hAnsi="Cambria"/>
                      <w:sz w:val="23"/>
                      <w:szCs w:val="23"/>
                      <w:lang w:val="bg-BG"/>
                    </w:rPr>
                  </w:pPr>
                  <w:r w:rsidRPr="003F4453">
                    <w:rPr>
                      <w:rFonts w:ascii="Cambria" w:hAnsi="Cambria"/>
                      <w:sz w:val="23"/>
                      <w:szCs w:val="23"/>
                      <w:lang w:val="bg-BG"/>
                    </w:rPr>
                    <w:t>Приложение V:</w:t>
                  </w:r>
                </w:p>
              </w:tc>
              <w:tc>
                <w:tcPr>
                  <w:tcW w:w="6662" w:type="dxa"/>
                  <w:shd w:val="clear" w:color="auto" w:fill="auto"/>
                </w:tcPr>
                <w:p w14:paraId="1B87D371" w14:textId="77777777" w:rsidR="00E67ED2" w:rsidRPr="003F4453" w:rsidRDefault="00E67ED2" w:rsidP="00812799">
                  <w:pPr>
                    <w:spacing w:after="120"/>
                    <w:jc w:val="both"/>
                    <w:rPr>
                      <w:rFonts w:ascii="Cambria" w:hAnsi="Cambria"/>
                      <w:sz w:val="23"/>
                      <w:szCs w:val="23"/>
                      <w:lang w:val="bg-BG"/>
                    </w:rPr>
                  </w:pPr>
                  <w:r w:rsidRPr="003F4453">
                    <w:rPr>
                      <w:rFonts w:ascii="Cambria" w:hAnsi="Cambria"/>
                      <w:sz w:val="23"/>
                      <w:szCs w:val="23"/>
                      <w:lang w:val="bg-BG"/>
                    </w:rPr>
                    <w:t xml:space="preserve">Декларация за обстоятелствата по чл. 3 и чл. 4 от Закона за малките и средните </w:t>
                  </w:r>
                  <w:r w:rsidR="004C3E8A" w:rsidRPr="003F4453">
                    <w:rPr>
                      <w:rFonts w:ascii="Cambria" w:hAnsi="Cambria"/>
                      <w:sz w:val="23"/>
                      <w:szCs w:val="23"/>
                      <w:lang w:val="bg-BG"/>
                    </w:rPr>
                    <w:t xml:space="preserve">предприятия - </w:t>
                  </w:r>
                  <w:r w:rsidRPr="003F4453">
                    <w:rPr>
                      <w:rFonts w:ascii="Cambria" w:hAnsi="Cambria"/>
                      <w:sz w:val="23"/>
                      <w:szCs w:val="23"/>
                      <w:lang w:val="bg-BG"/>
                    </w:rPr>
                    <w:t>ако е приложимо</w:t>
                  </w:r>
                </w:p>
              </w:tc>
            </w:tr>
          </w:tbl>
          <w:p w14:paraId="2CB88D94" w14:textId="77777777" w:rsidR="00CF2D5A" w:rsidRPr="003F4453" w:rsidRDefault="00CF2D5A" w:rsidP="00812799">
            <w:pPr>
              <w:spacing w:after="120"/>
              <w:ind w:left="2160" w:hanging="2160"/>
              <w:jc w:val="both"/>
              <w:rPr>
                <w:rFonts w:ascii="Cambria" w:hAnsi="Cambria"/>
                <w:bCs/>
                <w:sz w:val="23"/>
                <w:szCs w:val="23"/>
                <w:lang w:val="bg-BG"/>
              </w:rPr>
            </w:pPr>
          </w:p>
        </w:tc>
      </w:tr>
      <w:tr w:rsidR="00CF2D5A" w:rsidRPr="003F4453" w14:paraId="316487FE" w14:textId="77777777" w:rsidTr="00812799">
        <w:tc>
          <w:tcPr>
            <w:tcW w:w="568" w:type="dxa"/>
            <w:shd w:val="clear" w:color="auto" w:fill="auto"/>
          </w:tcPr>
          <w:p w14:paraId="375229BA" w14:textId="77777777" w:rsidR="00CF2D5A" w:rsidRPr="003F4453" w:rsidRDefault="00CF2D5A" w:rsidP="00812799">
            <w:pPr>
              <w:pStyle w:val="Text1"/>
              <w:numPr>
                <w:ilvl w:val="0"/>
                <w:numId w:val="23"/>
              </w:numPr>
              <w:spacing w:after="120"/>
              <w:rPr>
                <w:rFonts w:ascii="Cambria" w:hAnsi="Cambria"/>
                <w:bCs/>
                <w:sz w:val="23"/>
                <w:szCs w:val="23"/>
                <w:lang w:val="bg-BG"/>
              </w:rPr>
            </w:pPr>
          </w:p>
        </w:tc>
        <w:tc>
          <w:tcPr>
            <w:tcW w:w="8930" w:type="dxa"/>
            <w:shd w:val="clear" w:color="auto" w:fill="auto"/>
          </w:tcPr>
          <w:p w14:paraId="661792B8" w14:textId="77777777" w:rsidR="00CF2D5A" w:rsidRPr="003F4453" w:rsidRDefault="00346386" w:rsidP="00812799">
            <w:pPr>
              <w:pStyle w:val="Text1"/>
              <w:spacing w:after="120"/>
              <w:ind w:left="0"/>
              <w:jc w:val="both"/>
              <w:rPr>
                <w:rFonts w:ascii="Cambria" w:hAnsi="Cambria"/>
                <w:bCs/>
                <w:sz w:val="23"/>
                <w:szCs w:val="23"/>
                <w:lang w:val="bg-BG"/>
              </w:rPr>
            </w:pPr>
            <w:r w:rsidRPr="003F4453">
              <w:rPr>
                <w:rFonts w:ascii="Cambria" w:hAnsi="Cambria"/>
                <w:sz w:val="23"/>
                <w:szCs w:val="23"/>
                <w:lang w:val="bg-BG"/>
              </w:rPr>
              <w:t>В случай на противоречие между разпоредбите на Приложенията и тези на настоящия договор, с предимство се прилагат разпоредбите на договора. В случай на противоречие между разпоредбите на Приложение II и тези на другите приложения, с предимство се прилагат разпоредбите на Приложение II.</w:t>
            </w:r>
          </w:p>
        </w:tc>
      </w:tr>
    </w:tbl>
    <w:p w14:paraId="78C1EB5E" w14:textId="77777777" w:rsidR="00C2718F" w:rsidRPr="003F4453" w:rsidRDefault="00C2718F" w:rsidP="00FE349D">
      <w:pPr>
        <w:spacing w:after="120"/>
        <w:ind w:left="567" w:hanging="567"/>
        <w:jc w:val="both"/>
        <w:rPr>
          <w:rFonts w:ascii="Cambria" w:hAnsi="Cambria"/>
          <w:sz w:val="23"/>
          <w:szCs w:val="23"/>
          <w:lang w:val="bg-BG"/>
        </w:rPr>
      </w:pPr>
    </w:p>
    <w:p w14:paraId="426F7C05" w14:textId="77777777" w:rsidR="00C2718F" w:rsidRPr="003F4453" w:rsidRDefault="00422873" w:rsidP="00FE349D">
      <w:pPr>
        <w:spacing w:after="120"/>
        <w:jc w:val="both"/>
        <w:rPr>
          <w:rFonts w:ascii="Cambria" w:hAnsi="Cambria"/>
          <w:b/>
          <w:sz w:val="23"/>
          <w:szCs w:val="23"/>
          <w:lang w:val="bg-BG"/>
        </w:rPr>
      </w:pPr>
      <w:r w:rsidRPr="003F4453">
        <w:rPr>
          <w:rFonts w:ascii="Cambria" w:hAnsi="Cambria"/>
          <w:b/>
          <w:sz w:val="23"/>
          <w:szCs w:val="23"/>
          <w:lang w:val="bg-BG"/>
        </w:rPr>
        <w:t xml:space="preserve">Член </w:t>
      </w:r>
      <w:r w:rsidR="00CF2D5A" w:rsidRPr="003F4453">
        <w:rPr>
          <w:rFonts w:ascii="Cambria" w:hAnsi="Cambria"/>
          <w:b/>
          <w:sz w:val="23"/>
          <w:szCs w:val="23"/>
          <w:lang w:val="bg-BG"/>
        </w:rPr>
        <w:t>9</w:t>
      </w:r>
      <w:r w:rsidR="001C4904" w:rsidRPr="003F4453">
        <w:rPr>
          <w:rFonts w:ascii="Cambria" w:hAnsi="Cambria"/>
          <w:b/>
          <w:sz w:val="23"/>
          <w:szCs w:val="23"/>
          <w:lang w:val="bg-BG"/>
        </w:rPr>
        <w:t>.</w:t>
      </w:r>
      <w:r w:rsidRPr="003F4453">
        <w:rPr>
          <w:rFonts w:ascii="Cambria" w:hAnsi="Cambria"/>
          <w:b/>
          <w:sz w:val="23"/>
          <w:szCs w:val="23"/>
          <w:lang w:val="bg-BG"/>
        </w:rPr>
        <w:t xml:space="preserve"> Други условия</w:t>
      </w:r>
      <w:r w:rsidR="001C4904" w:rsidRPr="003F4453">
        <w:rPr>
          <w:rFonts w:ascii="Cambria" w:hAnsi="Cambria"/>
          <w:b/>
          <w:sz w:val="23"/>
          <w:szCs w:val="23"/>
          <w:lang w:val="bg-BG"/>
        </w:rPr>
        <w:t xml:space="preserve"> по Договора</w:t>
      </w:r>
    </w:p>
    <w:tbl>
      <w:tblPr>
        <w:tblW w:w="0" w:type="auto"/>
        <w:tblInd w:w="-34" w:type="dxa"/>
        <w:tblLook w:val="04A0" w:firstRow="1" w:lastRow="0" w:firstColumn="1" w:lastColumn="0" w:noHBand="0" w:noVBand="1"/>
      </w:tblPr>
      <w:tblGrid>
        <w:gridCol w:w="562"/>
        <w:gridCol w:w="8826"/>
      </w:tblGrid>
      <w:tr w:rsidR="00346386" w:rsidRPr="003F4453" w14:paraId="5D4C30DD" w14:textId="77777777" w:rsidTr="00861E3E">
        <w:tc>
          <w:tcPr>
            <w:tcW w:w="562" w:type="dxa"/>
            <w:shd w:val="clear" w:color="auto" w:fill="auto"/>
          </w:tcPr>
          <w:p w14:paraId="49F5A3DB" w14:textId="77777777" w:rsidR="00346386" w:rsidRPr="003F4453" w:rsidRDefault="00346386" w:rsidP="00812799">
            <w:pPr>
              <w:pStyle w:val="Text1"/>
              <w:numPr>
                <w:ilvl w:val="0"/>
                <w:numId w:val="24"/>
              </w:numPr>
              <w:spacing w:after="120"/>
              <w:rPr>
                <w:rFonts w:ascii="Cambria" w:hAnsi="Cambria"/>
                <w:bCs/>
                <w:sz w:val="23"/>
                <w:szCs w:val="23"/>
                <w:lang w:val="bg-BG"/>
              </w:rPr>
            </w:pPr>
          </w:p>
        </w:tc>
        <w:tc>
          <w:tcPr>
            <w:tcW w:w="8826" w:type="dxa"/>
            <w:shd w:val="clear" w:color="auto" w:fill="auto"/>
          </w:tcPr>
          <w:p w14:paraId="6F9BF2CE" w14:textId="77777777" w:rsidR="00346386" w:rsidRPr="003F4453" w:rsidRDefault="00346386" w:rsidP="00812799">
            <w:pPr>
              <w:pStyle w:val="Text1"/>
              <w:spacing w:after="120"/>
              <w:ind w:left="0"/>
              <w:jc w:val="both"/>
              <w:rPr>
                <w:rFonts w:ascii="Cambria" w:hAnsi="Cambria"/>
                <w:sz w:val="23"/>
                <w:szCs w:val="23"/>
                <w:lang w:val="bg-BG"/>
              </w:rPr>
            </w:pPr>
            <w:r w:rsidRPr="003F4453">
              <w:rPr>
                <w:rFonts w:ascii="Cambria" w:hAnsi="Cambria"/>
                <w:sz w:val="23"/>
                <w:szCs w:val="23"/>
                <w:lang w:val="bg-BG"/>
              </w:rPr>
              <w:t>Общите условия – Приложение ІІ към договора се допълват, както следва:</w:t>
            </w:r>
          </w:p>
          <w:tbl>
            <w:tblPr>
              <w:tblW w:w="0" w:type="auto"/>
              <w:tblLook w:val="04A0" w:firstRow="1" w:lastRow="0" w:firstColumn="1" w:lastColumn="0" w:noHBand="0" w:noVBand="1"/>
            </w:tblPr>
            <w:tblGrid>
              <w:gridCol w:w="1227"/>
              <w:gridCol w:w="7383"/>
            </w:tblGrid>
            <w:tr w:rsidR="00346386" w:rsidRPr="003F4453" w14:paraId="0175D3DF" w14:textId="77777777" w:rsidTr="00812799">
              <w:tc>
                <w:tcPr>
                  <w:tcW w:w="889" w:type="dxa"/>
                  <w:shd w:val="clear" w:color="auto" w:fill="auto"/>
                </w:tcPr>
                <w:p w14:paraId="4CBEB867" w14:textId="77777777" w:rsidR="00346386" w:rsidRPr="003F4453" w:rsidRDefault="00346386" w:rsidP="0078231F">
                  <w:pPr>
                    <w:pStyle w:val="Text1"/>
                    <w:spacing w:after="120"/>
                    <w:ind w:left="360"/>
                    <w:jc w:val="both"/>
                    <w:rPr>
                      <w:rFonts w:ascii="Cambria" w:hAnsi="Cambria"/>
                      <w:bCs/>
                      <w:sz w:val="23"/>
                      <w:szCs w:val="23"/>
                      <w:lang w:val="bg-BG"/>
                    </w:rPr>
                  </w:pPr>
                </w:p>
              </w:tc>
              <w:tc>
                <w:tcPr>
                  <w:tcW w:w="7796" w:type="dxa"/>
                  <w:shd w:val="clear" w:color="auto" w:fill="auto"/>
                </w:tcPr>
                <w:p w14:paraId="4BB53317" w14:textId="77777777" w:rsidR="00346386" w:rsidRPr="003F4453" w:rsidRDefault="00346386" w:rsidP="0078231F">
                  <w:pPr>
                    <w:pStyle w:val="Text1"/>
                    <w:spacing w:after="120"/>
                    <w:ind w:left="0"/>
                    <w:jc w:val="both"/>
                    <w:rPr>
                      <w:rFonts w:ascii="Cambria" w:hAnsi="Cambria"/>
                      <w:bCs/>
                      <w:sz w:val="23"/>
                      <w:szCs w:val="23"/>
                      <w:lang w:val="bg-BG"/>
                    </w:rPr>
                  </w:pPr>
                </w:p>
              </w:tc>
            </w:tr>
            <w:tr w:rsidR="00346386" w:rsidRPr="003F4453" w14:paraId="261FA707" w14:textId="77777777" w:rsidTr="00812799">
              <w:tc>
                <w:tcPr>
                  <w:tcW w:w="889" w:type="dxa"/>
                  <w:shd w:val="clear" w:color="auto" w:fill="auto"/>
                </w:tcPr>
                <w:p w14:paraId="204DD5AD" w14:textId="2F2E8017" w:rsidR="00346386" w:rsidRPr="003F4453" w:rsidRDefault="001B4407" w:rsidP="003F08F7">
                  <w:pPr>
                    <w:pStyle w:val="Text1"/>
                    <w:spacing w:after="120"/>
                    <w:ind w:left="360"/>
                    <w:jc w:val="both"/>
                    <w:rPr>
                      <w:rFonts w:ascii="Cambria" w:hAnsi="Cambria"/>
                      <w:bCs/>
                      <w:sz w:val="23"/>
                      <w:szCs w:val="23"/>
                      <w:lang w:val="bg-BG"/>
                    </w:rPr>
                  </w:pPr>
                  <w:r w:rsidRPr="003F4453">
                    <w:rPr>
                      <w:rFonts w:ascii="Cambria" w:hAnsi="Cambria"/>
                      <w:bCs/>
                      <w:sz w:val="23"/>
                      <w:szCs w:val="23"/>
                      <w:lang w:val="bg-BG"/>
                    </w:rPr>
                    <w:t>9</w:t>
                  </w:r>
                  <w:r w:rsidR="005776AB" w:rsidRPr="003F4453">
                    <w:rPr>
                      <w:rFonts w:ascii="Cambria" w:hAnsi="Cambria"/>
                      <w:bCs/>
                      <w:sz w:val="23"/>
                      <w:szCs w:val="23"/>
                      <w:lang w:val="bg-BG"/>
                    </w:rPr>
                    <w:t>9</w:t>
                  </w:r>
                  <w:r w:rsidR="001D325E" w:rsidRPr="003F4453">
                    <w:rPr>
                      <w:rFonts w:ascii="Cambria" w:hAnsi="Cambria"/>
                      <w:bCs/>
                      <w:sz w:val="23"/>
                      <w:szCs w:val="23"/>
                      <w:lang w:val="bg-BG"/>
                    </w:rPr>
                    <w:t>.1.1</w:t>
                  </w:r>
                </w:p>
              </w:tc>
              <w:tc>
                <w:tcPr>
                  <w:tcW w:w="7796" w:type="dxa"/>
                  <w:shd w:val="clear" w:color="auto" w:fill="auto"/>
                </w:tcPr>
                <w:p w14:paraId="650B0226" w14:textId="77777777" w:rsidR="007D224B" w:rsidRPr="003F4453" w:rsidRDefault="007D224B" w:rsidP="00812799">
                  <w:pPr>
                    <w:spacing w:after="120"/>
                    <w:jc w:val="both"/>
                    <w:rPr>
                      <w:rFonts w:ascii="Cambria" w:hAnsi="Cambria"/>
                      <w:i/>
                      <w:sz w:val="23"/>
                      <w:szCs w:val="23"/>
                      <w:u w:val="single"/>
                      <w:lang w:val="bg-BG"/>
                    </w:rPr>
                  </w:pPr>
                  <w:r w:rsidRPr="003F4453">
                    <w:rPr>
                      <w:rFonts w:ascii="Cambria" w:hAnsi="Cambria"/>
                      <w:i/>
                      <w:sz w:val="23"/>
                      <w:szCs w:val="23"/>
                      <w:u w:val="single"/>
                      <w:lang w:val="bg-BG"/>
                    </w:rPr>
                    <w:t>Чл. 9.1 от Приложение II към договора се допълва, както следва:</w:t>
                  </w:r>
                </w:p>
                <w:p w14:paraId="725E48E6" w14:textId="77777777" w:rsidR="00346386" w:rsidRPr="003F4453" w:rsidRDefault="007D224B" w:rsidP="00812799">
                  <w:pPr>
                    <w:pStyle w:val="Text1"/>
                    <w:spacing w:after="120"/>
                    <w:ind w:left="0"/>
                    <w:jc w:val="both"/>
                    <w:rPr>
                      <w:rFonts w:ascii="Cambria" w:hAnsi="Cambria"/>
                      <w:bCs/>
                      <w:sz w:val="23"/>
                      <w:szCs w:val="23"/>
                      <w:lang w:val="bg-BG"/>
                    </w:rPr>
                  </w:pPr>
                  <w:r w:rsidRPr="003F4453">
                    <w:rPr>
                      <w:rFonts w:ascii="Cambria" w:hAnsi="Cambria"/>
                      <w:i/>
                      <w:iCs/>
                      <w:sz w:val="23"/>
                      <w:szCs w:val="23"/>
                      <w:lang w:val="bg-BG"/>
                    </w:rPr>
                    <w:lastRenderedPageBreak/>
                    <w:t>Когато крайният получател упражнява едновременно дейност в недопустимите сектори по Регламент (ЕС) № 651/2014 г. и в допустимите сектори по настоящата процедура, безвъзмездното финансиране по тази процедура се предоставя само за дейностите в допустимите сектори като крайният получател следва да води отделна счетоводна отчетност по отношение на приходите, разходите, активите и пасивите, свързани с всяка дейност, която да гарантира отделяне на дейностите, така че дейностите в недопустимите сектори да не се ползват от безвъзмездното финансиране, предоставена по настоящата процедура. Неизпълнение на това изискване ще доведе до възстановяване на финансирането по реда на чл. 13 от Приложение ІІ.</w:t>
                  </w:r>
                  <w:r w:rsidRPr="003F4453">
                    <w:rPr>
                      <w:rFonts w:ascii="Cambria" w:hAnsi="Cambria"/>
                      <w:sz w:val="23"/>
                      <w:szCs w:val="23"/>
                      <w:lang w:val="bg-BG"/>
                    </w:rPr>
                    <w:t>]</w:t>
                  </w:r>
                </w:p>
              </w:tc>
            </w:tr>
            <w:tr w:rsidR="00346386" w:rsidRPr="003F4453" w14:paraId="059E64E1" w14:textId="77777777" w:rsidTr="00812799">
              <w:tc>
                <w:tcPr>
                  <w:tcW w:w="889" w:type="dxa"/>
                  <w:shd w:val="clear" w:color="auto" w:fill="auto"/>
                </w:tcPr>
                <w:p w14:paraId="27577A9B" w14:textId="07DA54A9" w:rsidR="00346386" w:rsidRPr="003F4453" w:rsidRDefault="001D325E" w:rsidP="003F08F7">
                  <w:pPr>
                    <w:pStyle w:val="Text1"/>
                    <w:spacing w:after="120"/>
                    <w:ind w:left="360"/>
                    <w:jc w:val="both"/>
                    <w:rPr>
                      <w:rFonts w:ascii="Cambria" w:hAnsi="Cambria"/>
                      <w:bCs/>
                      <w:sz w:val="23"/>
                      <w:szCs w:val="23"/>
                      <w:lang w:val="bg-BG"/>
                    </w:rPr>
                  </w:pPr>
                  <w:r w:rsidRPr="003F4453">
                    <w:rPr>
                      <w:rFonts w:ascii="Cambria" w:hAnsi="Cambria"/>
                      <w:bCs/>
                      <w:sz w:val="23"/>
                      <w:szCs w:val="23"/>
                      <w:lang w:val="bg-BG"/>
                    </w:rPr>
                    <w:lastRenderedPageBreak/>
                    <w:t>9</w:t>
                  </w:r>
                  <w:r w:rsidR="005776AB" w:rsidRPr="003F4453">
                    <w:rPr>
                      <w:rFonts w:ascii="Cambria" w:hAnsi="Cambria"/>
                      <w:bCs/>
                      <w:sz w:val="23"/>
                      <w:szCs w:val="23"/>
                      <w:lang w:val="bg-BG"/>
                    </w:rPr>
                    <w:t>9</w:t>
                  </w:r>
                  <w:r w:rsidRPr="003F4453">
                    <w:rPr>
                      <w:rFonts w:ascii="Cambria" w:hAnsi="Cambria"/>
                      <w:bCs/>
                      <w:sz w:val="23"/>
                      <w:szCs w:val="23"/>
                      <w:lang w:val="bg-BG"/>
                    </w:rPr>
                    <w:t>.1.2</w:t>
                  </w:r>
                </w:p>
              </w:tc>
              <w:tc>
                <w:tcPr>
                  <w:tcW w:w="7796" w:type="dxa"/>
                  <w:shd w:val="clear" w:color="auto" w:fill="auto"/>
                </w:tcPr>
                <w:p w14:paraId="62075596" w14:textId="77777777" w:rsidR="007D224B" w:rsidRPr="003F4453" w:rsidRDefault="007D224B" w:rsidP="00812799">
                  <w:pPr>
                    <w:spacing w:after="120"/>
                    <w:jc w:val="both"/>
                    <w:rPr>
                      <w:rFonts w:ascii="Cambria" w:hAnsi="Cambria"/>
                      <w:i/>
                      <w:sz w:val="23"/>
                      <w:szCs w:val="23"/>
                      <w:u w:val="single"/>
                      <w:lang w:val="bg-BG"/>
                    </w:rPr>
                  </w:pPr>
                  <w:r w:rsidRPr="003F4453">
                    <w:rPr>
                      <w:rFonts w:ascii="Cambria" w:hAnsi="Cambria"/>
                      <w:i/>
                      <w:sz w:val="23"/>
                      <w:szCs w:val="23"/>
                      <w:u w:val="single"/>
                      <w:lang w:val="bg-BG"/>
                    </w:rPr>
                    <w:t>Чл. 13 от Приложение II към настоящия договор се допълва, както следва:</w:t>
                  </w:r>
                </w:p>
                <w:p w14:paraId="4E6B4E0F" w14:textId="77777777" w:rsidR="00346386" w:rsidRPr="003F4453" w:rsidRDefault="007D224B" w:rsidP="00812799">
                  <w:pPr>
                    <w:pStyle w:val="Text1"/>
                    <w:spacing w:after="120"/>
                    <w:ind w:left="0"/>
                    <w:jc w:val="both"/>
                    <w:rPr>
                      <w:rFonts w:ascii="Cambria" w:hAnsi="Cambria"/>
                      <w:bCs/>
                      <w:sz w:val="23"/>
                      <w:szCs w:val="23"/>
                      <w:lang w:val="bg-BG"/>
                    </w:rPr>
                  </w:pPr>
                  <w:r w:rsidRPr="003F4453">
                    <w:rPr>
                      <w:rFonts w:ascii="Cambria" w:hAnsi="Cambria"/>
                      <w:i/>
                      <w:iCs/>
                      <w:sz w:val="23"/>
                      <w:szCs w:val="23"/>
                      <w:lang w:val="bg-BG"/>
                    </w:rPr>
                    <w:t>Крайният получател се задължава да изпълнява задълженията си и да оказва съдействие на съответните компетентните органи в случай на необходимост от възстановяването на неправомерно предоставена държавна помощ, което се извършва по реда на чл. 38 от Закона за държавните помощи, съгласно който решение на Европейската комисия за възстановяване на неправомерна и несъвместима или на неправилно използвана държавна помощ подлежи на принудително изпълнение по реда на Данъчно-осигурителния процесуален кодекс (ДОПК). Когато с решението на Европейската комисия за възстановяване на неправомерна и несъвместима или на неправилно използвана държавна помощ не са индивидуализирани получателите на помощ и размерът на сумата, която трябва да се възстанови, администраторът на помощ издава допълнително и акт за установяване на публично вземане по реда на чл. 166, ал. 2 и 3 от ДОПК. Не се разрешава предоставяне на нова държавна помощ на предприятие, което не е изпълнило решение на Европейската комисия за възстановяване на неправомерно предоставена държавна помощ и не е възстановило изцяло неправомерно получената държавна помощ.</w:t>
                  </w:r>
                </w:p>
              </w:tc>
            </w:tr>
            <w:tr w:rsidR="00346386" w:rsidRPr="003F4453" w14:paraId="2F93014E" w14:textId="77777777" w:rsidTr="00812799">
              <w:tc>
                <w:tcPr>
                  <w:tcW w:w="889" w:type="dxa"/>
                  <w:shd w:val="clear" w:color="auto" w:fill="auto"/>
                </w:tcPr>
                <w:p w14:paraId="2890AD88" w14:textId="464DE398" w:rsidR="00346386" w:rsidRPr="003F4453" w:rsidRDefault="001D325E" w:rsidP="003F08F7">
                  <w:pPr>
                    <w:pStyle w:val="Text1"/>
                    <w:spacing w:after="120"/>
                    <w:ind w:left="360"/>
                    <w:jc w:val="both"/>
                    <w:rPr>
                      <w:rFonts w:ascii="Cambria" w:hAnsi="Cambria"/>
                      <w:bCs/>
                      <w:sz w:val="23"/>
                      <w:szCs w:val="23"/>
                      <w:lang w:val="bg-BG"/>
                    </w:rPr>
                  </w:pPr>
                  <w:r w:rsidRPr="003F4453">
                    <w:rPr>
                      <w:rFonts w:ascii="Cambria" w:hAnsi="Cambria"/>
                      <w:bCs/>
                      <w:sz w:val="23"/>
                      <w:szCs w:val="23"/>
                      <w:lang w:val="bg-BG"/>
                    </w:rPr>
                    <w:t>9</w:t>
                  </w:r>
                  <w:r w:rsidR="005776AB" w:rsidRPr="003F4453">
                    <w:rPr>
                      <w:rFonts w:ascii="Cambria" w:hAnsi="Cambria"/>
                      <w:bCs/>
                      <w:sz w:val="23"/>
                      <w:szCs w:val="23"/>
                      <w:lang w:val="bg-BG"/>
                    </w:rPr>
                    <w:t>9</w:t>
                  </w:r>
                  <w:r w:rsidRPr="003F4453">
                    <w:rPr>
                      <w:rFonts w:ascii="Cambria" w:hAnsi="Cambria"/>
                      <w:bCs/>
                      <w:sz w:val="23"/>
                      <w:szCs w:val="23"/>
                      <w:lang w:val="bg-BG"/>
                    </w:rPr>
                    <w:t>.1.3</w:t>
                  </w:r>
                </w:p>
              </w:tc>
              <w:tc>
                <w:tcPr>
                  <w:tcW w:w="7796" w:type="dxa"/>
                  <w:shd w:val="clear" w:color="auto" w:fill="auto"/>
                </w:tcPr>
                <w:p w14:paraId="515E112C" w14:textId="77777777" w:rsidR="007D224B" w:rsidRPr="003F4453" w:rsidRDefault="007D224B" w:rsidP="00812799">
                  <w:pPr>
                    <w:spacing w:after="120"/>
                    <w:jc w:val="both"/>
                    <w:rPr>
                      <w:rFonts w:ascii="Cambria" w:hAnsi="Cambria"/>
                      <w:i/>
                      <w:iCs/>
                      <w:sz w:val="23"/>
                      <w:szCs w:val="23"/>
                      <w:u w:val="single"/>
                      <w:lang w:val="bg-BG"/>
                    </w:rPr>
                  </w:pPr>
                  <w:r w:rsidRPr="003F4453">
                    <w:rPr>
                      <w:rFonts w:ascii="Cambria" w:hAnsi="Cambria"/>
                      <w:i/>
                      <w:iCs/>
                      <w:sz w:val="23"/>
                      <w:szCs w:val="23"/>
                      <w:u w:val="single"/>
                      <w:lang w:val="bg-BG"/>
                    </w:rPr>
                    <w:t>Чл. 17.4 от Приложение ІІ към договора се допълва, както следва:</w:t>
                  </w:r>
                </w:p>
                <w:p w14:paraId="20C5ABDD" w14:textId="77777777" w:rsidR="007D224B" w:rsidRPr="003F4453" w:rsidRDefault="007D224B" w:rsidP="00812799">
                  <w:pPr>
                    <w:spacing w:after="120"/>
                    <w:jc w:val="both"/>
                    <w:rPr>
                      <w:rFonts w:ascii="Cambria" w:hAnsi="Cambria"/>
                      <w:i/>
                      <w:iCs/>
                      <w:sz w:val="23"/>
                      <w:szCs w:val="23"/>
                      <w:lang w:val="bg-BG"/>
                    </w:rPr>
                  </w:pPr>
                  <w:r w:rsidRPr="003F4453">
                    <w:rPr>
                      <w:rFonts w:ascii="Cambria" w:hAnsi="Cambria"/>
                      <w:i/>
                      <w:iCs/>
                      <w:sz w:val="23"/>
                      <w:szCs w:val="23"/>
                      <w:lang w:val="bg-BG"/>
                    </w:rPr>
                    <w:t xml:space="preserve">17.4.1 За изменението на договора не се подписва изричен двустранен писмен или електронен документ в следните случаи: </w:t>
                  </w:r>
                </w:p>
                <w:p w14:paraId="5A5EFFD2" w14:textId="77777777" w:rsidR="007D224B" w:rsidRPr="003F4453" w:rsidRDefault="007D224B" w:rsidP="00812799">
                  <w:pPr>
                    <w:numPr>
                      <w:ilvl w:val="0"/>
                      <w:numId w:val="14"/>
                    </w:numPr>
                    <w:spacing w:after="120"/>
                    <w:ind w:left="720"/>
                    <w:jc w:val="both"/>
                    <w:rPr>
                      <w:rFonts w:ascii="Cambria" w:hAnsi="Cambria"/>
                      <w:i/>
                      <w:iCs/>
                      <w:sz w:val="23"/>
                      <w:szCs w:val="23"/>
                      <w:lang w:val="bg-BG"/>
                    </w:rPr>
                  </w:pPr>
                  <w:r w:rsidRPr="003F4453">
                    <w:rPr>
                      <w:rFonts w:ascii="Cambria" w:hAnsi="Cambria"/>
                      <w:i/>
                      <w:iCs/>
                      <w:sz w:val="23"/>
                      <w:szCs w:val="23"/>
                      <w:lang w:val="bg-BG"/>
                    </w:rPr>
                    <w:t>при промяна в адреса за кореспонденция и контакти;</w:t>
                  </w:r>
                </w:p>
                <w:p w14:paraId="09890085" w14:textId="77777777" w:rsidR="007D224B" w:rsidRPr="003F4453" w:rsidRDefault="007D224B" w:rsidP="00812799">
                  <w:pPr>
                    <w:numPr>
                      <w:ilvl w:val="0"/>
                      <w:numId w:val="14"/>
                    </w:numPr>
                    <w:spacing w:after="120"/>
                    <w:ind w:left="720"/>
                    <w:jc w:val="both"/>
                    <w:rPr>
                      <w:rFonts w:ascii="Cambria" w:hAnsi="Cambria"/>
                      <w:i/>
                      <w:iCs/>
                      <w:sz w:val="23"/>
                      <w:szCs w:val="23"/>
                      <w:lang w:val="bg-BG"/>
                    </w:rPr>
                  </w:pPr>
                  <w:r w:rsidRPr="003F4453">
                    <w:rPr>
                      <w:rFonts w:ascii="Cambria" w:hAnsi="Cambria"/>
                      <w:i/>
                      <w:iCs/>
                      <w:sz w:val="23"/>
                      <w:szCs w:val="23"/>
                      <w:lang w:val="bg-BG"/>
                    </w:rPr>
                    <w:t>при отстраняване на технически грешки в проекта с изключение на промяна на минималните технически и функционални характеристики, индикатори, етапи и цели;</w:t>
                  </w:r>
                </w:p>
                <w:p w14:paraId="67E5B100" w14:textId="77777777" w:rsidR="007D224B" w:rsidRPr="003F4453" w:rsidRDefault="007D224B" w:rsidP="00812799">
                  <w:pPr>
                    <w:numPr>
                      <w:ilvl w:val="0"/>
                      <w:numId w:val="14"/>
                    </w:numPr>
                    <w:spacing w:after="120"/>
                    <w:ind w:left="720"/>
                    <w:jc w:val="both"/>
                    <w:rPr>
                      <w:rFonts w:ascii="Cambria" w:hAnsi="Cambria"/>
                      <w:i/>
                      <w:iCs/>
                      <w:sz w:val="23"/>
                      <w:szCs w:val="23"/>
                      <w:lang w:val="bg-BG"/>
                    </w:rPr>
                  </w:pPr>
                  <w:r w:rsidRPr="003F4453">
                    <w:rPr>
                      <w:rFonts w:ascii="Cambria" w:hAnsi="Cambria"/>
                      <w:i/>
                      <w:iCs/>
                      <w:sz w:val="23"/>
                      <w:szCs w:val="23"/>
                      <w:lang w:val="bg-BG"/>
                    </w:rPr>
                    <w:t>при промяна в седалището и адреса на управление на крайния получател, в случай, че това не противоречи на изискванията на условията за кандидатстване или за изпълнение по процедурата за предоставяне на средства от МВУ;</w:t>
                  </w:r>
                </w:p>
                <w:p w14:paraId="71C44029" w14:textId="77777777" w:rsidR="007D224B" w:rsidRPr="003F4453" w:rsidRDefault="007D224B" w:rsidP="00812799">
                  <w:pPr>
                    <w:numPr>
                      <w:ilvl w:val="0"/>
                      <w:numId w:val="14"/>
                    </w:numPr>
                    <w:spacing w:after="120"/>
                    <w:ind w:left="720"/>
                    <w:jc w:val="both"/>
                    <w:rPr>
                      <w:rFonts w:ascii="Cambria" w:hAnsi="Cambria"/>
                      <w:i/>
                      <w:iCs/>
                      <w:sz w:val="23"/>
                      <w:szCs w:val="23"/>
                      <w:lang w:val="bg-BG"/>
                    </w:rPr>
                  </w:pPr>
                  <w:r w:rsidRPr="003F4453">
                    <w:rPr>
                      <w:rFonts w:ascii="Cambria" w:hAnsi="Cambria"/>
                      <w:i/>
                      <w:iCs/>
                      <w:sz w:val="23"/>
                      <w:szCs w:val="23"/>
                      <w:lang w:val="bg-BG"/>
                    </w:rPr>
                    <w:t>при уеднаквяване на текстове в договора и/или приложенията към него;</w:t>
                  </w:r>
                </w:p>
                <w:p w14:paraId="10DE6C12" w14:textId="77777777" w:rsidR="007D224B" w:rsidRPr="003F4453" w:rsidRDefault="007D224B" w:rsidP="00812799">
                  <w:pPr>
                    <w:numPr>
                      <w:ilvl w:val="0"/>
                      <w:numId w:val="14"/>
                    </w:numPr>
                    <w:spacing w:after="120"/>
                    <w:ind w:left="720"/>
                    <w:jc w:val="both"/>
                    <w:rPr>
                      <w:rFonts w:ascii="Cambria" w:hAnsi="Cambria"/>
                      <w:i/>
                      <w:iCs/>
                      <w:sz w:val="23"/>
                      <w:szCs w:val="23"/>
                      <w:lang w:val="bg-BG"/>
                    </w:rPr>
                  </w:pPr>
                  <w:r w:rsidRPr="003F4453">
                    <w:rPr>
                      <w:rFonts w:ascii="Cambria" w:hAnsi="Cambria"/>
                      <w:i/>
                      <w:iCs/>
                      <w:sz w:val="23"/>
                      <w:szCs w:val="23"/>
                      <w:lang w:val="bg-BG"/>
                    </w:rPr>
                    <w:lastRenderedPageBreak/>
                    <w:t>при  промяна в плана за изпълнение на дейностите, в случай, че това не се отразява на заложените срокове за изпълнение на ключовите етапи на инвестицията;</w:t>
                  </w:r>
                </w:p>
                <w:p w14:paraId="3FE495BA" w14:textId="77777777" w:rsidR="007D224B" w:rsidRPr="003F4453" w:rsidRDefault="007D224B" w:rsidP="00812799">
                  <w:pPr>
                    <w:numPr>
                      <w:ilvl w:val="0"/>
                      <w:numId w:val="14"/>
                    </w:numPr>
                    <w:spacing w:after="120"/>
                    <w:ind w:left="720"/>
                    <w:jc w:val="both"/>
                    <w:rPr>
                      <w:rFonts w:ascii="Cambria" w:hAnsi="Cambria"/>
                      <w:i/>
                      <w:iCs/>
                      <w:sz w:val="23"/>
                      <w:szCs w:val="23"/>
                      <w:lang w:val="bg-BG"/>
                    </w:rPr>
                  </w:pPr>
                  <w:r w:rsidRPr="003F4453">
                    <w:rPr>
                      <w:rFonts w:ascii="Cambria" w:hAnsi="Cambria"/>
                      <w:i/>
                      <w:iCs/>
                      <w:sz w:val="23"/>
                      <w:szCs w:val="23"/>
                      <w:lang w:val="bg-BG"/>
                    </w:rPr>
                    <w:t>при промяна в наименованието на крайния получател.</w:t>
                  </w:r>
                </w:p>
                <w:p w14:paraId="3F50DA56" w14:textId="77777777" w:rsidR="007D224B" w:rsidRPr="003F4453" w:rsidRDefault="007D224B" w:rsidP="00812799">
                  <w:pPr>
                    <w:numPr>
                      <w:ilvl w:val="0"/>
                      <w:numId w:val="14"/>
                    </w:numPr>
                    <w:spacing w:after="120"/>
                    <w:ind w:left="720"/>
                    <w:jc w:val="both"/>
                    <w:rPr>
                      <w:rFonts w:ascii="Cambria" w:hAnsi="Cambria"/>
                      <w:i/>
                      <w:iCs/>
                      <w:sz w:val="23"/>
                      <w:szCs w:val="23"/>
                      <w:lang w:val="bg-BG"/>
                    </w:rPr>
                  </w:pPr>
                  <w:r w:rsidRPr="003F4453">
                    <w:rPr>
                      <w:rFonts w:ascii="Cambria" w:hAnsi="Cambria"/>
                      <w:i/>
                      <w:iCs/>
                      <w:sz w:val="23"/>
                      <w:szCs w:val="23"/>
                      <w:lang w:val="bg-BG"/>
                    </w:rPr>
                    <w:t>при промяна в бюджета на инвестицията, посочен в Приложение І, договора, свързана с прехвърляне на средства в рамките на един „тип разходи“ или прехвърляне на средства от един „тип разходи“ в друг, като отклонението е под 15 % от първоначално договорения размер, в случаите когато посоченото е в съответствие с условията за кандидатстване и условията за изпълнение;</w:t>
                  </w:r>
                </w:p>
                <w:p w14:paraId="1BD4DFF3" w14:textId="77777777" w:rsidR="007D224B" w:rsidRPr="003F4453" w:rsidRDefault="007D224B" w:rsidP="00812799">
                  <w:pPr>
                    <w:numPr>
                      <w:ilvl w:val="0"/>
                      <w:numId w:val="14"/>
                    </w:numPr>
                    <w:spacing w:after="120"/>
                    <w:ind w:left="720"/>
                    <w:jc w:val="both"/>
                    <w:rPr>
                      <w:rFonts w:ascii="Cambria" w:hAnsi="Cambria"/>
                      <w:i/>
                      <w:iCs/>
                      <w:sz w:val="23"/>
                      <w:szCs w:val="23"/>
                      <w:lang w:val="bg-BG"/>
                    </w:rPr>
                  </w:pPr>
                  <w:r w:rsidRPr="003F4453">
                    <w:rPr>
                      <w:rFonts w:ascii="Cambria" w:hAnsi="Cambria"/>
                      <w:i/>
                      <w:iCs/>
                      <w:sz w:val="23"/>
                      <w:szCs w:val="23"/>
                      <w:lang w:val="bg-BG"/>
                    </w:rPr>
                    <w:t>при  промяна на банкова сметка на крайния получател;</w:t>
                  </w:r>
                </w:p>
                <w:p w14:paraId="50A0246D" w14:textId="77777777" w:rsidR="007D224B" w:rsidRPr="003F4453" w:rsidRDefault="007D224B" w:rsidP="00812799">
                  <w:pPr>
                    <w:numPr>
                      <w:ilvl w:val="0"/>
                      <w:numId w:val="14"/>
                    </w:numPr>
                    <w:spacing w:after="120"/>
                    <w:ind w:left="720"/>
                    <w:jc w:val="both"/>
                    <w:rPr>
                      <w:rFonts w:ascii="Cambria" w:hAnsi="Cambria"/>
                      <w:i/>
                      <w:iCs/>
                      <w:sz w:val="23"/>
                      <w:szCs w:val="23"/>
                      <w:lang w:val="bg-BG"/>
                    </w:rPr>
                  </w:pPr>
                  <w:r w:rsidRPr="003F4453">
                    <w:rPr>
                      <w:rFonts w:ascii="Cambria" w:hAnsi="Cambria"/>
                      <w:i/>
                      <w:iCs/>
                      <w:sz w:val="23"/>
                      <w:szCs w:val="23"/>
                      <w:lang w:val="bg-BG"/>
                    </w:rPr>
                    <w:t>при промяна на обслужващ/и одитор/и.</w:t>
                  </w:r>
                </w:p>
                <w:p w14:paraId="2AA23773" w14:textId="77777777" w:rsidR="007D224B" w:rsidRPr="003F4453" w:rsidRDefault="007D224B" w:rsidP="00812799">
                  <w:pPr>
                    <w:spacing w:after="120"/>
                    <w:jc w:val="both"/>
                    <w:rPr>
                      <w:rFonts w:ascii="Cambria" w:hAnsi="Cambria"/>
                      <w:i/>
                      <w:iCs/>
                      <w:sz w:val="23"/>
                      <w:szCs w:val="23"/>
                      <w:lang w:val="bg-BG"/>
                    </w:rPr>
                  </w:pPr>
                  <w:r w:rsidRPr="003F4453">
                    <w:rPr>
                      <w:rFonts w:ascii="Cambria" w:hAnsi="Cambria"/>
                      <w:i/>
                      <w:iCs/>
                      <w:sz w:val="23"/>
                      <w:szCs w:val="23"/>
                      <w:lang w:val="bg-BG"/>
                    </w:rPr>
                    <w:t xml:space="preserve">В посочените случаи, крайният получател следва да уведоми незабавно СНД чрез </w:t>
                  </w:r>
                  <w:r w:rsidR="007C23E8" w:rsidRPr="003F4453">
                    <w:rPr>
                      <w:rFonts w:ascii="Cambria" w:hAnsi="Cambria"/>
                      <w:i/>
                      <w:iCs/>
                      <w:sz w:val="23"/>
                      <w:szCs w:val="23"/>
                      <w:lang w:val="bg-BG"/>
                    </w:rPr>
                    <w:t xml:space="preserve">ИС на МВУ-ИСУН2020 </w:t>
                  </w:r>
                  <w:r w:rsidRPr="003F4453">
                    <w:rPr>
                      <w:rFonts w:ascii="Cambria" w:hAnsi="Cambria"/>
                      <w:i/>
                      <w:iCs/>
                      <w:sz w:val="23"/>
                      <w:szCs w:val="23"/>
                      <w:lang w:val="bg-BG"/>
                    </w:rPr>
                    <w:t xml:space="preserve">и да обоснове необходимостта от извършване на съответната промяна. Крайният получател има право да приложи изменението, за което е уведомил СНД, която, от своя страна,  може да възрази в срок от 15 работни дни от получаване на писменото уведомление, а в случаите на допълнително изискани пояснения и документи – от тяхното получаване. СНД може да не приеме направеното изменение или да даде допълнителни указания на крайния получател, когато: исканото изменение не е сред изброените в по-горе; изменението противоречи на изрични изисквания на условията за кандидатстване или изпълнение по процедурата за предоставяне на средства, при които инвестицията е била одобрена; исканото изменение не е приемливо обосновано или противоречи на действителното положение; се нарушават условията на чл. 17.5 от Общите условия – Приложение ІІ. В случай, че СНД се съгласи с, или не възрази на исканата промяна в посочения срок, се счита, че предлаганото изменение е прието. В такъв случай допълнителното споразумение за изменение на договора се счита за сключено по силата и при условията на разменената кореспонденция между страните чрез </w:t>
                  </w:r>
                  <w:r w:rsidR="007C23E8" w:rsidRPr="003F4453">
                    <w:rPr>
                      <w:rFonts w:ascii="Cambria" w:hAnsi="Cambria"/>
                      <w:i/>
                      <w:iCs/>
                      <w:sz w:val="23"/>
                      <w:szCs w:val="23"/>
                      <w:lang w:val="bg-BG"/>
                    </w:rPr>
                    <w:t xml:space="preserve">ИС на МВУ-ИСУН2020 </w:t>
                  </w:r>
                  <w:r w:rsidRPr="003F4453">
                    <w:rPr>
                      <w:rFonts w:ascii="Cambria" w:hAnsi="Cambria"/>
                      <w:i/>
                      <w:iCs/>
                      <w:sz w:val="23"/>
                      <w:szCs w:val="23"/>
                      <w:lang w:val="bg-BG"/>
                    </w:rPr>
                    <w:t>във връзка с изменението, без за това да е необходимо изричното подписване на нарочен двустранен писмен или електронен документ.</w:t>
                  </w:r>
                </w:p>
                <w:p w14:paraId="2C36060E" w14:textId="77777777" w:rsidR="00346386" w:rsidRPr="003F4453" w:rsidRDefault="00346386" w:rsidP="00812799">
                  <w:pPr>
                    <w:pStyle w:val="Text1"/>
                    <w:spacing w:after="120"/>
                    <w:ind w:left="0"/>
                    <w:jc w:val="both"/>
                    <w:rPr>
                      <w:rFonts w:ascii="Cambria" w:hAnsi="Cambria"/>
                      <w:bCs/>
                      <w:sz w:val="23"/>
                      <w:szCs w:val="23"/>
                      <w:lang w:val="bg-BG"/>
                    </w:rPr>
                  </w:pPr>
                </w:p>
              </w:tc>
            </w:tr>
            <w:tr w:rsidR="00346386" w:rsidRPr="003F4453" w14:paraId="2A4331E6" w14:textId="77777777" w:rsidTr="00812799">
              <w:tc>
                <w:tcPr>
                  <w:tcW w:w="889" w:type="dxa"/>
                  <w:shd w:val="clear" w:color="auto" w:fill="auto"/>
                </w:tcPr>
                <w:p w14:paraId="35A5EC59" w14:textId="7EF7EDB4" w:rsidR="00346386" w:rsidRPr="003F4453" w:rsidRDefault="001D325E" w:rsidP="003F08F7">
                  <w:pPr>
                    <w:pStyle w:val="Text1"/>
                    <w:spacing w:after="120"/>
                    <w:ind w:left="360"/>
                    <w:jc w:val="both"/>
                    <w:rPr>
                      <w:rFonts w:ascii="Cambria" w:hAnsi="Cambria"/>
                      <w:bCs/>
                      <w:sz w:val="23"/>
                      <w:szCs w:val="23"/>
                      <w:lang w:val="bg-BG"/>
                    </w:rPr>
                  </w:pPr>
                  <w:r w:rsidRPr="003F4453">
                    <w:rPr>
                      <w:rFonts w:ascii="Cambria" w:hAnsi="Cambria"/>
                      <w:bCs/>
                      <w:sz w:val="23"/>
                      <w:szCs w:val="23"/>
                      <w:lang w:val="bg-BG"/>
                    </w:rPr>
                    <w:lastRenderedPageBreak/>
                    <w:t>9</w:t>
                  </w:r>
                  <w:r w:rsidR="005776AB" w:rsidRPr="003F4453">
                    <w:rPr>
                      <w:rFonts w:ascii="Cambria" w:hAnsi="Cambria"/>
                      <w:bCs/>
                      <w:sz w:val="23"/>
                      <w:szCs w:val="23"/>
                      <w:lang w:val="bg-BG"/>
                    </w:rPr>
                    <w:t>9</w:t>
                  </w:r>
                  <w:r w:rsidRPr="003F4453">
                    <w:rPr>
                      <w:rFonts w:ascii="Cambria" w:hAnsi="Cambria"/>
                      <w:bCs/>
                      <w:sz w:val="23"/>
                      <w:szCs w:val="23"/>
                      <w:lang w:val="bg-BG"/>
                    </w:rPr>
                    <w:t>.1.4.</w:t>
                  </w:r>
                </w:p>
              </w:tc>
              <w:tc>
                <w:tcPr>
                  <w:tcW w:w="7796" w:type="dxa"/>
                  <w:shd w:val="clear" w:color="auto" w:fill="auto"/>
                </w:tcPr>
                <w:p w14:paraId="3968D219" w14:textId="77777777" w:rsidR="007C3974" w:rsidRPr="003F4453" w:rsidRDefault="007C3974" w:rsidP="00812799">
                  <w:pPr>
                    <w:spacing w:after="120"/>
                    <w:jc w:val="both"/>
                    <w:rPr>
                      <w:rFonts w:ascii="Cambria" w:hAnsi="Cambria"/>
                      <w:i/>
                      <w:iCs/>
                      <w:sz w:val="23"/>
                      <w:szCs w:val="23"/>
                      <w:u w:val="single"/>
                      <w:lang w:val="bg-BG"/>
                    </w:rPr>
                  </w:pPr>
                  <w:r w:rsidRPr="003F4453">
                    <w:rPr>
                      <w:rFonts w:ascii="Cambria" w:hAnsi="Cambria"/>
                      <w:i/>
                      <w:iCs/>
                      <w:sz w:val="23"/>
                      <w:szCs w:val="23"/>
                      <w:u w:val="single"/>
                      <w:lang w:val="bg-BG"/>
                    </w:rPr>
                    <w:t>Чл. 17.5 от Приложение ІІ към договора се допълва, както следва:</w:t>
                  </w:r>
                </w:p>
                <w:p w14:paraId="0550D2AA" w14:textId="77777777" w:rsidR="007C3974" w:rsidRPr="003F4453" w:rsidRDefault="007C3974" w:rsidP="00812799">
                  <w:pPr>
                    <w:spacing w:after="120"/>
                    <w:jc w:val="both"/>
                    <w:rPr>
                      <w:rFonts w:ascii="Cambria" w:hAnsi="Cambria"/>
                      <w:i/>
                      <w:iCs/>
                      <w:sz w:val="23"/>
                      <w:szCs w:val="23"/>
                      <w:lang w:val="bg-BG"/>
                    </w:rPr>
                  </w:pPr>
                  <w:r w:rsidRPr="003F4453">
                    <w:rPr>
                      <w:rFonts w:ascii="Cambria" w:hAnsi="Cambria"/>
                      <w:i/>
                      <w:iCs/>
                      <w:sz w:val="23"/>
                      <w:szCs w:val="23"/>
                      <w:lang w:val="bg-BG"/>
                    </w:rPr>
                    <w:t>Недопустими са изменения в договора за финансиране, които водят до:</w:t>
                  </w:r>
                </w:p>
                <w:p w14:paraId="08AE8579" w14:textId="77777777" w:rsidR="00346386" w:rsidRPr="003F4453" w:rsidRDefault="007C3974" w:rsidP="00812799">
                  <w:pPr>
                    <w:pStyle w:val="Text1"/>
                    <w:numPr>
                      <w:ilvl w:val="0"/>
                      <w:numId w:val="26"/>
                    </w:numPr>
                    <w:spacing w:after="120"/>
                    <w:jc w:val="both"/>
                    <w:rPr>
                      <w:rFonts w:ascii="Cambria" w:hAnsi="Cambria"/>
                      <w:bCs/>
                      <w:sz w:val="23"/>
                      <w:szCs w:val="23"/>
                      <w:lang w:val="bg-BG"/>
                    </w:rPr>
                  </w:pPr>
                  <w:r w:rsidRPr="003F4453">
                    <w:rPr>
                      <w:rFonts w:ascii="Cambria" w:hAnsi="Cambria"/>
                      <w:i/>
                      <w:iCs/>
                      <w:sz w:val="23"/>
                      <w:szCs w:val="23"/>
                      <w:lang w:val="bg-BG"/>
                    </w:rPr>
                    <w:t>промяна в мястото на изпълнение на одобрената инвестиция от един регион NUTS2 в друг регион NUTS2, когато  това ще доведе до несъответствие с изискванията за максимално допустим интензитет на помощта за съответния регион съгласно приложимия режим държавна помощ или Условията за кандидатстване</w:t>
                  </w:r>
                </w:p>
              </w:tc>
            </w:tr>
            <w:tr w:rsidR="00346386" w:rsidRPr="003F4453" w14:paraId="0923CF85" w14:textId="77777777" w:rsidTr="00812799">
              <w:tc>
                <w:tcPr>
                  <w:tcW w:w="889" w:type="dxa"/>
                  <w:shd w:val="clear" w:color="auto" w:fill="auto"/>
                </w:tcPr>
                <w:p w14:paraId="6EDE0E35" w14:textId="0CE9965F" w:rsidR="00346386" w:rsidRPr="003F4453" w:rsidRDefault="001D325E" w:rsidP="003F08F7">
                  <w:pPr>
                    <w:pStyle w:val="Text1"/>
                    <w:spacing w:after="120"/>
                    <w:ind w:left="360"/>
                    <w:jc w:val="both"/>
                    <w:rPr>
                      <w:rFonts w:ascii="Cambria" w:hAnsi="Cambria"/>
                      <w:bCs/>
                      <w:sz w:val="23"/>
                      <w:szCs w:val="23"/>
                      <w:lang w:val="bg-BG"/>
                    </w:rPr>
                  </w:pPr>
                  <w:r w:rsidRPr="003F4453">
                    <w:rPr>
                      <w:rFonts w:ascii="Cambria" w:hAnsi="Cambria"/>
                      <w:bCs/>
                      <w:sz w:val="23"/>
                      <w:szCs w:val="23"/>
                      <w:lang w:val="bg-BG"/>
                    </w:rPr>
                    <w:lastRenderedPageBreak/>
                    <w:t>9</w:t>
                  </w:r>
                  <w:r w:rsidR="005776AB" w:rsidRPr="003F4453">
                    <w:rPr>
                      <w:rFonts w:ascii="Cambria" w:hAnsi="Cambria"/>
                      <w:bCs/>
                      <w:sz w:val="23"/>
                      <w:szCs w:val="23"/>
                      <w:lang w:val="bg-BG"/>
                    </w:rPr>
                    <w:t>9</w:t>
                  </w:r>
                  <w:r w:rsidRPr="003F4453">
                    <w:rPr>
                      <w:rFonts w:ascii="Cambria" w:hAnsi="Cambria"/>
                      <w:bCs/>
                      <w:sz w:val="23"/>
                      <w:szCs w:val="23"/>
                      <w:lang w:val="bg-BG"/>
                    </w:rPr>
                    <w:t>.1.5.</w:t>
                  </w:r>
                </w:p>
              </w:tc>
              <w:tc>
                <w:tcPr>
                  <w:tcW w:w="7796" w:type="dxa"/>
                  <w:shd w:val="clear" w:color="auto" w:fill="auto"/>
                </w:tcPr>
                <w:p w14:paraId="57D3F64C" w14:textId="77777777" w:rsidR="007C3974" w:rsidRPr="003F4453" w:rsidRDefault="007C3974" w:rsidP="00812799">
                  <w:pPr>
                    <w:spacing w:after="120"/>
                    <w:jc w:val="both"/>
                    <w:rPr>
                      <w:rFonts w:ascii="Cambria" w:hAnsi="Cambria"/>
                      <w:i/>
                      <w:sz w:val="23"/>
                      <w:szCs w:val="23"/>
                      <w:u w:val="single"/>
                      <w:lang w:val="bg-BG"/>
                    </w:rPr>
                  </w:pPr>
                  <w:r w:rsidRPr="003F4453">
                    <w:rPr>
                      <w:rFonts w:ascii="Cambria" w:hAnsi="Cambria"/>
                      <w:i/>
                      <w:sz w:val="23"/>
                      <w:szCs w:val="23"/>
                      <w:u w:val="single"/>
                      <w:lang w:val="bg-BG"/>
                    </w:rPr>
                    <w:t xml:space="preserve">Чл. 20.2 от Приложение II към договора се допълва, както следва: </w:t>
                  </w:r>
                </w:p>
                <w:p w14:paraId="799CA2F0" w14:textId="77777777" w:rsidR="00346386" w:rsidRPr="003F4453" w:rsidRDefault="007C3974" w:rsidP="007B105F">
                  <w:pPr>
                    <w:pStyle w:val="Text1"/>
                    <w:spacing w:after="120"/>
                    <w:ind w:left="0"/>
                    <w:jc w:val="both"/>
                    <w:rPr>
                      <w:rFonts w:ascii="Cambria" w:hAnsi="Cambria"/>
                      <w:bCs/>
                      <w:iCs/>
                      <w:sz w:val="23"/>
                      <w:szCs w:val="23"/>
                      <w:lang w:val="bg-BG"/>
                    </w:rPr>
                  </w:pPr>
                  <w:r w:rsidRPr="003F4453">
                    <w:rPr>
                      <w:rFonts w:ascii="Cambria" w:hAnsi="Cambria"/>
                      <w:i/>
                      <w:sz w:val="23"/>
                      <w:szCs w:val="23"/>
                      <w:lang w:val="bg-BG"/>
                    </w:rPr>
                    <w:t xml:space="preserve">В случай, че крайният получател не изпълни и/или не отчете пред СНД по реда на чл. 11 от Приложение ІІ изпълнението на ключов етап по изпълнението на инвестицията, посочен в описанието на инвестицията – Приложение І, в срока, предвиден за това, и изпълнението на договора не се намира в някоя от ситуациите, посочени в членове 19.2, 19.3 или 19.5, СНД може да прекрати едностранно договора с последиците по чл. 20.3, след като вземе становището на крайния получател и, по негово искане, му предостави </w:t>
                  </w:r>
                  <w:r w:rsidR="007B105F" w:rsidRPr="003F4453">
                    <w:rPr>
                      <w:rFonts w:ascii="Cambria" w:hAnsi="Cambria"/>
                      <w:i/>
                      <w:sz w:val="23"/>
                      <w:szCs w:val="23"/>
                      <w:lang w:val="bg-BG"/>
                    </w:rPr>
                    <w:t>1</w:t>
                  </w:r>
                  <w:r w:rsidRPr="003F4453">
                    <w:rPr>
                      <w:rFonts w:ascii="Cambria" w:hAnsi="Cambria"/>
                      <w:i/>
                      <w:sz w:val="23"/>
                      <w:szCs w:val="23"/>
                      <w:lang w:val="bg-BG"/>
                    </w:rPr>
                    <w:t>-месечен срок за изпълнението и/или отчитането на съответния ключов етап.</w:t>
                  </w:r>
                </w:p>
              </w:tc>
            </w:tr>
          </w:tbl>
          <w:p w14:paraId="3DDCDE62" w14:textId="77777777" w:rsidR="00346386" w:rsidRPr="003F4453" w:rsidRDefault="00346386" w:rsidP="00812799">
            <w:pPr>
              <w:pStyle w:val="Text1"/>
              <w:spacing w:after="120"/>
              <w:ind w:left="0"/>
              <w:jc w:val="both"/>
              <w:rPr>
                <w:rFonts w:ascii="Cambria" w:hAnsi="Cambria"/>
                <w:bCs/>
                <w:sz w:val="23"/>
                <w:szCs w:val="23"/>
                <w:lang w:val="bg-BG"/>
              </w:rPr>
            </w:pPr>
          </w:p>
        </w:tc>
      </w:tr>
      <w:tr w:rsidR="00346386" w:rsidRPr="003F4453" w14:paraId="2F2D7CF7" w14:textId="77777777" w:rsidTr="00861E3E">
        <w:tc>
          <w:tcPr>
            <w:tcW w:w="562" w:type="dxa"/>
            <w:shd w:val="clear" w:color="auto" w:fill="auto"/>
          </w:tcPr>
          <w:p w14:paraId="4EFB7144" w14:textId="77777777" w:rsidR="00346386" w:rsidRPr="003F4453" w:rsidRDefault="00346386" w:rsidP="00812799">
            <w:pPr>
              <w:pStyle w:val="Text1"/>
              <w:numPr>
                <w:ilvl w:val="0"/>
                <w:numId w:val="24"/>
              </w:numPr>
              <w:spacing w:after="120"/>
              <w:rPr>
                <w:rFonts w:ascii="Cambria" w:hAnsi="Cambria"/>
                <w:bCs/>
                <w:sz w:val="23"/>
                <w:szCs w:val="23"/>
                <w:lang w:val="bg-BG"/>
              </w:rPr>
            </w:pPr>
          </w:p>
        </w:tc>
        <w:tc>
          <w:tcPr>
            <w:tcW w:w="8826" w:type="dxa"/>
            <w:shd w:val="clear" w:color="auto" w:fill="auto"/>
          </w:tcPr>
          <w:p w14:paraId="1F351585" w14:textId="77777777" w:rsidR="007C3974" w:rsidRPr="003F4453" w:rsidRDefault="0058763D" w:rsidP="00345BD8">
            <w:pPr>
              <w:pStyle w:val="Text1"/>
              <w:spacing w:after="120"/>
              <w:ind w:left="0"/>
              <w:jc w:val="both"/>
              <w:rPr>
                <w:szCs w:val="24"/>
                <w:lang w:val="bg-BG" w:eastAsia="fr-FR"/>
              </w:rPr>
            </w:pPr>
            <w:r w:rsidRPr="003F4453">
              <w:rPr>
                <w:szCs w:val="24"/>
                <w:lang w:val="bg-BG" w:eastAsia="fr-FR"/>
              </w:rPr>
              <w:t>Крайният получател поема задължен</w:t>
            </w:r>
            <w:r w:rsidR="00C211F2" w:rsidRPr="003F4453">
              <w:rPr>
                <w:szCs w:val="24"/>
                <w:lang w:val="bg-BG" w:eastAsia="fr-FR"/>
              </w:rPr>
              <w:t>ие за събиране и въвеждане в ИС</w:t>
            </w:r>
            <w:r w:rsidR="00345BD8" w:rsidRPr="003F4453">
              <w:rPr>
                <w:szCs w:val="24"/>
                <w:lang w:val="bg-BG" w:eastAsia="fr-FR"/>
              </w:rPr>
              <w:t xml:space="preserve"> на МВУ</w:t>
            </w:r>
            <w:r w:rsidRPr="003F4453">
              <w:rPr>
                <w:szCs w:val="24"/>
                <w:lang w:val="bg-BG" w:eastAsia="fr-FR"/>
              </w:rPr>
              <w:t>-ИСУН 2020, на данни съгласно посоченото в чл. 22, параграф 2, буква „г</w:t>
            </w:r>
            <w:r w:rsidRPr="003F4453">
              <w:rPr>
                <w:szCs w:val="24"/>
                <w:lang w:val="en-US" w:eastAsia="fr-FR"/>
              </w:rPr>
              <w:t>”</w:t>
            </w:r>
            <w:r w:rsidRPr="003F4453">
              <w:rPr>
                <w:szCs w:val="24"/>
                <w:lang w:val="bg-BG" w:eastAsia="fr-FR"/>
              </w:rPr>
              <w:t xml:space="preserve">  на Регламент (ЕС) 2021/241 за създаване на МВУ.</w:t>
            </w:r>
          </w:p>
          <w:p w14:paraId="528764A9" w14:textId="77777777" w:rsidR="00861E3E" w:rsidRPr="003F4453" w:rsidRDefault="00861E3E" w:rsidP="00345BD8">
            <w:pPr>
              <w:pStyle w:val="Text1"/>
              <w:spacing w:after="120"/>
              <w:ind w:left="0"/>
              <w:jc w:val="both"/>
              <w:rPr>
                <w:rFonts w:ascii="Cambria" w:hAnsi="Cambria"/>
                <w:bCs/>
                <w:sz w:val="23"/>
                <w:szCs w:val="23"/>
                <w:lang w:val="bg-BG"/>
              </w:rPr>
            </w:pPr>
          </w:p>
        </w:tc>
      </w:tr>
    </w:tbl>
    <w:p w14:paraId="7F1FD3D6" w14:textId="77777777" w:rsidR="00861E3E" w:rsidRPr="003F4453" w:rsidRDefault="00861E3E" w:rsidP="00861E3E">
      <w:pPr>
        <w:spacing w:after="120"/>
        <w:jc w:val="both"/>
        <w:rPr>
          <w:rFonts w:ascii="Cambria" w:hAnsi="Cambria"/>
          <w:sz w:val="23"/>
          <w:szCs w:val="23"/>
          <w:lang w:val="bg-BG"/>
        </w:rPr>
      </w:pPr>
      <w:r w:rsidRPr="003F4453">
        <w:rPr>
          <w:rFonts w:ascii="Cambria" w:hAnsi="Cambria"/>
          <w:sz w:val="23"/>
          <w:szCs w:val="23"/>
          <w:lang w:val="bg-BG"/>
        </w:rPr>
        <w:tab/>
      </w:r>
    </w:p>
    <w:p w14:paraId="030EBD38" w14:textId="4B555D56" w:rsidR="00DC1814" w:rsidRPr="003F4453" w:rsidRDefault="00DC1814" w:rsidP="00DC1814">
      <w:pPr>
        <w:spacing w:after="120"/>
        <w:jc w:val="both"/>
        <w:rPr>
          <w:rFonts w:ascii="Cambria" w:hAnsi="Cambria"/>
          <w:sz w:val="23"/>
          <w:szCs w:val="23"/>
          <w:lang w:val="bg-BG"/>
        </w:rPr>
      </w:pPr>
      <w:r w:rsidRPr="003F4453">
        <w:rPr>
          <w:rFonts w:ascii="Cambria" w:hAnsi="Cambria"/>
          <w:sz w:val="23"/>
          <w:szCs w:val="23"/>
          <w:lang w:val="bg-BG"/>
        </w:rPr>
        <w:t>9.3</w:t>
      </w:r>
      <w:r w:rsidRPr="003F4453">
        <w:rPr>
          <w:rFonts w:ascii="Cambria" w:hAnsi="Cambria"/>
          <w:sz w:val="23"/>
          <w:szCs w:val="23"/>
          <w:lang w:val="bg-BG"/>
        </w:rPr>
        <w:tab/>
        <w:t>Крайният получател се задължава да осигури период на експлоатация на индустриалния парк от Оператора –не по-кратък от 8 години от сключване на Договор за финансиране по настоящата процедура между СНД и крайния получател;</w:t>
      </w:r>
    </w:p>
    <w:p w14:paraId="677DC636" w14:textId="77777777" w:rsidR="00DC1814" w:rsidRPr="003F4453" w:rsidRDefault="00DC1814" w:rsidP="00DC1814">
      <w:pPr>
        <w:spacing w:after="120"/>
        <w:jc w:val="both"/>
        <w:rPr>
          <w:rFonts w:ascii="Cambria" w:hAnsi="Cambria"/>
          <w:sz w:val="23"/>
          <w:szCs w:val="23"/>
          <w:lang w:val="bg-BG"/>
        </w:rPr>
      </w:pPr>
    </w:p>
    <w:p w14:paraId="5F2A00A6" w14:textId="24EA96DE" w:rsidR="00DC1814" w:rsidRPr="003F4453" w:rsidRDefault="00DC1814" w:rsidP="00DC1814">
      <w:pPr>
        <w:spacing w:after="120"/>
        <w:jc w:val="both"/>
        <w:rPr>
          <w:rFonts w:ascii="Cambria" w:hAnsi="Cambria"/>
          <w:sz w:val="23"/>
          <w:szCs w:val="23"/>
          <w:lang w:val="bg-BG"/>
        </w:rPr>
      </w:pPr>
      <w:r w:rsidRPr="003F4453">
        <w:rPr>
          <w:rFonts w:ascii="Cambria" w:hAnsi="Cambria"/>
          <w:sz w:val="23"/>
          <w:szCs w:val="23"/>
          <w:lang w:val="bg-BG"/>
        </w:rPr>
        <w:t>9.4  Крайния получател и Партньор</w:t>
      </w:r>
      <w:r w:rsidR="00B963A9" w:rsidRPr="003F4453">
        <w:rPr>
          <w:rFonts w:ascii="Cambria" w:hAnsi="Cambria"/>
          <w:sz w:val="23"/>
          <w:szCs w:val="23"/>
          <w:lang w:val="bg-BG"/>
        </w:rPr>
        <w:t>ът</w:t>
      </w:r>
      <w:r w:rsidRPr="003F4453">
        <w:rPr>
          <w:rFonts w:ascii="Cambria" w:hAnsi="Cambria"/>
          <w:sz w:val="23"/>
          <w:szCs w:val="23"/>
          <w:lang w:val="bg-BG"/>
        </w:rPr>
        <w:t>/те се задължават да съхраняват наличната при тях документация, свързана с подготовката на предложението за изпълнение на инвестиции и изпълнението на сключения договор за финансиране от МВУ за период от 10 години от датата на сключване на настоящия договор между СНД и крайния получател;</w:t>
      </w:r>
    </w:p>
    <w:p w14:paraId="6967DAE3" w14:textId="77777777" w:rsidR="00DC1814" w:rsidRPr="003F4453" w:rsidRDefault="00DC1814" w:rsidP="00DC1814">
      <w:pPr>
        <w:spacing w:after="120"/>
        <w:jc w:val="both"/>
        <w:rPr>
          <w:rFonts w:ascii="Cambria" w:hAnsi="Cambria"/>
          <w:sz w:val="23"/>
          <w:szCs w:val="23"/>
          <w:lang w:val="bg-BG"/>
        </w:rPr>
      </w:pPr>
      <w:r w:rsidRPr="003F4453">
        <w:rPr>
          <w:rFonts w:ascii="Cambria" w:hAnsi="Cambria"/>
          <w:sz w:val="23"/>
          <w:szCs w:val="23"/>
          <w:lang w:val="bg-BG"/>
        </w:rPr>
        <w:t>9.5 Крайния получател и Партньора/те се задължават материалните активи, придобити със средства по предложението за изпълнение на инвестиция, да бъдат използвани единствено в имота, който получава помощта, както и да останат свързани с предложението за изпълнение на инвестиция, за което е предоставена помощта, за период от минимум пет години от окончателното плащане, съгласно договора за финансиране между СНД и Крайния получател - Оператор на индустриалния парк, за което Оператора писмено информира за датата на извършване на окончателното плащане;</w:t>
      </w:r>
    </w:p>
    <w:p w14:paraId="50451699" w14:textId="29976F6F" w:rsidR="00DC1814" w:rsidRPr="003F4453" w:rsidRDefault="00DC1814" w:rsidP="00DC1814">
      <w:pPr>
        <w:spacing w:after="120"/>
        <w:jc w:val="both"/>
        <w:rPr>
          <w:rFonts w:ascii="Cambria" w:hAnsi="Cambria"/>
          <w:sz w:val="23"/>
          <w:szCs w:val="23"/>
          <w:lang w:val="bg-BG"/>
        </w:rPr>
      </w:pPr>
      <w:r w:rsidRPr="003F4453">
        <w:rPr>
          <w:rFonts w:ascii="Cambria" w:hAnsi="Cambria"/>
          <w:sz w:val="23"/>
          <w:szCs w:val="23"/>
          <w:lang w:val="bg-BG"/>
        </w:rPr>
        <w:t>9.6   При неизпълнение на разпоредбите на чл.9.3 и чл.9.5 Крайния</w:t>
      </w:r>
      <w:r w:rsidR="00AE2448" w:rsidRPr="003F4453">
        <w:rPr>
          <w:rFonts w:ascii="Cambria" w:hAnsi="Cambria"/>
          <w:sz w:val="23"/>
          <w:szCs w:val="23"/>
          <w:lang w:val="bg-BG"/>
        </w:rPr>
        <w:t>т</w:t>
      </w:r>
      <w:r w:rsidRPr="003F4453">
        <w:rPr>
          <w:rFonts w:ascii="Cambria" w:hAnsi="Cambria"/>
          <w:sz w:val="23"/>
          <w:szCs w:val="23"/>
          <w:lang w:val="bg-BG"/>
        </w:rPr>
        <w:t xml:space="preserve"> получател  възстановява </w:t>
      </w:r>
      <w:r w:rsidR="009E3DC3" w:rsidRPr="003F4453">
        <w:rPr>
          <w:rFonts w:ascii="Cambria" w:hAnsi="Cambria"/>
          <w:sz w:val="23"/>
          <w:szCs w:val="23"/>
          <w:lang w:val="bg-BG"/>
        </w:rPr>
        <w:t>средствата по чл.1.1</w:t>
      </w:r>
    </w:p>
    <w:p w14:paraId="1FCCAB60" w14:textId="668211B7" w:rsidR="00684870" w:rsidRPr="003F4453" w:rsidRDefault="00684870" w:rsidP="003F08F7">
      <w:pPr>
        <w:spacing w:after="120"/>
        <w:jc w:val="both"/>
        <w:rPr>
          <w:szCs w:val="24"/>
          <w:lang w:val="bg-BG" w:eastAsia="ar-SA"/>
        </w:rPr>
      </w:pPr>
    </w:p>
    <w:p w14:paraId="09D7495C" w14:textId="77777777" w:rsidR="00684870" w:rsidRPr="003F4453" w:rsidRDefault="00684870" w:rsidP="00861E3E">
      <w:pPr>
        <w:spacing w:after="120"/>
        <w:jc w:val="both"/>
        <w:rPr>
          <w:rFonts w:ascii="Cambria" w:hAnsi="Cambria"/>
          <w:sz w:val="23"/>
          <w:szCs w:val="23"/>
          <w:lang w:val="en-US"/>
        </w:rPr>
      </w:pPr>
    </w:p>
    <w:p w14:paraId="23260CD7" w14:textId="77777777" w:rsidR="00861E3E" w:rsidRPr="003F4453" w:rsidRDefault="00861E3E" w:rsidP="00861E3E">
      <w:pPr>
        <w:spacing w:after="120"/>
        <w:jc w:val="both"/>
        <w:rPr>
          <w:rFonts w:ascii="Cambria" w:hAnsi="Cambria"/>
          <w:sz w:val="23"/>
          <w:szCs w:val="23"/>
          <w:lang w:val="bg-BG"/>
        </w:rPr>
      </w:pPr>
    </w:p>
    <w:p w14:paraId="05C75359" w14:textId="77777777" w:rsidR="00E67ED2" w:rsidRPr="003F4453" w:rsidRDefault="00E67ED2" w:rsidP="00FE349D">
      <w:pPr>
        <w:spacing w:after="120"/>
        <w:jc w:val="both"/>
        <w:rPr>
          <w:rFonts w:ascii="Cambria" w:hAnsi="Cambria"/>
          <w:sz w:val="23"/>
          <w:szCs w:val="23"/>
          <w:lang w:val="bg-BG"/>
        </w:rPr>
      </w:pPr>
    </w:p>
    <w:p w14:paraId="4AD53C7F" w14:textId="26EE81A2" w:rsidR="00C2718F" w:rsidRPr="003F4453" w:rsidRDefault="00EF0F9D" w:rsidP="00FE349D">
      <w:pPr>
        <w:spacing w:after="120"/>
        <w:jc w:val="both"/>
        <w:rPr>
          <w:rFonts w:ascii="Cambria" w:hAnsi="Cambria"/>
          <w:sz w:val="23"/>
          <w:szCs w:val="23"/>
          <w:lang w:val="bg-BG"/>
        </w:rPr>
      </w:pPr>
      <w:r w:rsidRPr="003F4453">
        <w:rPr>
          <w:rFonts w:ascii="Cambria" w:hAnsi="Cambria"/>
          <w:sz w:val="23"/>
          <w:szCs w:val="23"/>
          <w:lang w:val="bg-BG"/>
        </w:rPr>
        <w:t>Настоящият договор се с</w:t>
      </w:r>
      <w:r w:rsidR="00422873" w:rsidRPr="003F4453">
        <w:rPr>
          <w:rFonts w:ascii="Cambria" w:hAnsi="Cambria"/>
          <w:sz w:val="23"/>
          <w:szCs w:val="23"/>
          <w:lang w:val="bg-BG"/>
        </w:rPr>
        <w:t>ъст</w:t>
      </w:r>
      <w:r w:rsidRPr="003F4453">
        <w:rPr>
          <w:rFonts w:ascii="Cambria" w:hAnsi="Cambria"/>
          <w:sz w:val="23"/>
          <w:szCs w:val="23"/>
          <w:lang w:val="bg-BG"/>
        </w:rPr>
        <w:t>ави</w:t>
      </w:r>
      <w:r w:rsidR="00200410" w:rsidRPr="003F4453">
        <w:rPr>
          <w:rFonts w:ascii="Cambria" w:hAnsi="Cambria"/>
          <w:sz w:val="23"/>
          <w:szCs w:val="23"/>
          <w:lang w:val="bg-BG"/>
        </w:rPr>
        <w:t xml:space="preserve"> </w:t>
      </w:r>
      <w:r w:rsidRPr="003F4453">
        <w:rPr>
          <w:rFonts w:ascii="Cambria" w:hAnsi="Cambria"/>
          <w:sz w:val="23"/>
          <w:szCs w:val="23"/>
          <w:lang w:val="bg-BG"/>
        </w:rPr>
        <w:t>и подписа</w:t>
      </w:r>
      <w:r w:rsidR="00767163" w:rsidRPr="003F4453">
        <w:rPr>
          <w:rFonts w:ascii="Cambria" w:hAnsi="Cambria"/>
          <w:sz w:val="23"/>
          <w:szCs w:val="23"/>
          <w:lang w:val="bg-BG"/>
        </w:rPr>
        <w:t xml:space="preserve"> </w:t>
      </w:r>
      <w:r w:rsidR="00200410" w:rsidRPr="003F4453">
        <w:rPr>
          <w:rFonts w:ascii="Cambria" w:hAnsi="Cambria"/>
          <w:sz w:val="23"/>
          <w:szCs w:val="23"/>
          <w:lang w:val="bg-BG"/>
        </w:rPr>
        <w:t>в</w:t>
      </w:r>
      <w:r w:rsidR="00422873" w:rsidRPr="003F4453">
        <w:rPr>
          <w:rFonts w:ascii="Cambria" w:hAnsi="Cambria"/>
          <w:sz w:val="23"/>
          <w:szCs w:val="23"/>
          <w:lang w:val="bg-BG"/>
        </w:rPr>
        <w:t xml:space="preserve"> </w:t>
      </w:r>
      <w:r w:rsidR="00835634" w:rsidRPr="003F4453">
        <w:rPr>
          <w:rFonts w:ascii="Cambria" w:hAnsi="Cambria"/>
          <w:sz w:val="23"/>
          <w:szCs w:val="23"/>
          <w:lang w:val="bg-BG"/>
        </w:rPr>
        <w:t xml:space="preserve">София </w:t>
      </w:r>
      <w:r w:rsidR="00422873" w:rsidRPr="003F4453">
        <w:rPr>
          <w:rFonts w:ascii="Cambria" w:hAnsi="Cambria"/>
          <w:sz w:val="23"/>
          <w:szCs w:val="23"/>
          <w:lang w:val="bg-BG"/>
        </w:rPr>
        <w:t xml:space="preserve">в </w:t>
      </w:r>
      <w:r w:rsidR="007326D5" w:rsidRPr="003F4453">
        <w:rPr>
          <w:rFonts w:ascii="Cambria" w:hAnsi="Cambria"/>
          <w:sz w:val="23"/>
          <w:szCs w:val="23"/>
          <w:lang w:val="en-US"/>
        </w:rPr>
        <w:t xml:space="preserve"> </w:t>
      </w:r>
      <w:r w:rsidR="007326D5" w:rsidRPr="003F4453">
        <w:rPr>
          <w:rFonts w:ascii="Cambria" w:hAnsi="Cambria"/>
          <w:sz w:val="23"/>
          <w:szCs w:val="23"/>
          <w:lang w:val="bg-BG"/>
        </w:rPr>
        <w:t>………….</w:t>
      </w:r>
      <w:r w:rsidR="00422873" w:rsidRPr="003F4453">
        <w:rPr>
          <w:rFonts w:ascii="Cambria" w:hAnsi="Cambria"/>
          <w:sz w:val="23"/>
          <w:szCs w:val="23"/>
          <w:lang w:val="bg-BG"/>
        </w:rPr>
        <w:t xml:space="preserve"> </w:t>
      </w:r>
      <w:r w:rsidR="00767163" w:rsidRPr="003F4453">
        <w:rPr>
          <w:rFonts w:ascii="Cambria" w:hAnsi="Cambria"/>
          <w:sz w:val="23"/>
          <w:szCs w:val="23"/>
          <w:lang w:val="bg-BG"/>
        </w:rPr>
        <w:t>еднообразни</w:t>
      </w:r>
      <w:r w:rsidR="00422873" w:rsidRPr="003F4453">
        <w:rPr>
          <w:rFonts w:ascii="Cambria" w:hAnsi="Cambria"/>
          <w:sz w:val="23"/>
          <w:szCs w:val="23"/>
          <w:lang w:val="bg-BG"/>
        </w:rPr>
        <w:t xml:space="preserve"> екземпляра</w:t>
      </w:r>
      <w:r w:rsidR="00767163" w:rsidRPr="003F4453">
        <w:rPr>
          <w:rFonts w:ascii="Cambria" w:hAnsi="Cambria"/>
          <w:sz w:val="23"/>
          <w:szCs w:val="23"/>
          <w:lang w:val="bg-BG"/>
        </w:rPr>
        <w:t xml:space="preserve"> </w:t>
      </w:r>
      <w:r w:rsidRPr="003F4453">
        <w:rPr>
          <w:rFonts w:ascii="Cambria" w:hAnsi="Cambria"/>
          <w:sz w:val="23"/>
          <w:szCs w:val="23"/>
          <w:lang w:val="bg-BG"/>
        </w:rPr>
        <w:t xml:space="preserve">- </w:t>
      </w:r>
      <w:r w:rsidR="00767163" w:rsidRPr="003F4453">
        <w:rPr>
          <w:rFonts w:ascii="Cambria" w:hAnsi="Cambria"/>
          <w:sz w:val="23"/>
          <w:szCs w:val="23"/>
          <w:lang w:val="bg-BG"/>
        </w:rPr>
        <w:t>по един за всяка от страните</w:t>
      </w:r>
      <w:r w:rsidR="00C2718F" w:rsidRPr="003F4453">
        <w:rPr>
          <w:rFonts w:ascii="Cambria" w:hAnsi="Cambria"/>
          <w:sz w:val="23"/>
          <w:szCs w:val="23"/>
          <w:lang w:val="bg-BG"/>
        </w:rPr>
        <w:t>.</w:t>
      </w:r>
    </w:p>
    <w:p w14:paraId="717EB2B2" w14:textId="77777777" w:rsidR="009F3D06" w:rsidRPr="003F4453" w:rsidRDefault="009F3D06" w:rsidP="00FE349D">
      <w:pPr>
        <w:spacing w:after="120"/>
        <w:jc w:val="both"/>
        <w:rPr>
          <w:rFonts w:ascii="Cambria" w:hAnsi="Cambria"/>
          <w:sz w:val="23"/>
          <w:szCs w:val="23"/>
          <w:lang w:val="bg-BG"/>
        </w:rPr>
      </w:pPr>
      <w:r w:rsidRPr="003F4453">
        <w:rPr>
          <w:rFonts w:ascii="Cambria" w:hAnsi="Cambria"/>
          <w:sz w:val="23"/>
          <w:szCs w:val="23"/>
          <w:lang w:val="bg-BG"/>
        </w:rPr>
        <w:t xml:space="preserve">[алтернативно: </w:t>
      </w:r>
      <w:r w:rsidR="00EF0F9D" w:rsidRPr="003F4453">
        <w:rPr>
          <w:rFonts w:ascii="Cambria" w:hAnsi="Cambria"/>
          <w:i/>
          <w:sz w:val="23"/>
          <w:szCs w:val="23"/>
          <w:lang w:val="bg-BG"/>
        </w:rPr>
        <w:t>Настоящият договор е с</w:t>
      </w:r>
      <w:r w:rsidRPr="003F4453">
        <w:rPr>
          <w:rFonts w:ascii="Cambria" w:hAnsi="Cambria"/>
          <w:i/>
          <w:sz w:val="23"/>
          <w:szCs w:val="23"/>
          <w:lang w:val="bg-BG"/>
        </w:rPr>
        <w:t>ъстав</w:t>
      </w:r>
      <w:r w:rsidR="00EF0F9D" w:rsidRPr="003F4453">
        <w:rPr>
          <w:rFonts w:ascii="Cambria" w:hAnsi="Cambria"/>
          <w:i/>
          <w:sz w:val="23"/>
          <w:szCs w:val="23"/>
          <w:lang w:val="bg-BG"/>
        </w:rPr>
        <w:t>ен</w:t>
      </w:r>
      <w:r w:rsidRPr="003F4453">
        <w:rPr>
          <w:rFonts w:ascii="Cambria" w:hAnsi="Cambria"/>
          <w:i/>
          <w:sz w:val="23"/>
          <w:szCs w:val="23"/>
          <w:lang w:val="bg-BG"/>
        </w:rPr>
        <w:t xml:space="preserve"> като електронен документ </w:t>
      </w:r>
      <w:r w:rsidR="00EF0F9D" w:rsidRPr="003F4453">
        <w:rPr>
          <w:rFonts w:ascii="Cambria" w:hAnsi="Cambria"/>
          <w:i/>
          <w:sz w:val="23"/>
          <w:szCs w:val="23"/>
          <w:lang w:val="bg-BG"/>
        </w:rPr>
        <w:t>и подписан с електронни</w:t>
      </w:r>
      <w:r w:rsidRPr="003F4453">
        <w:rPr>
          <w:rFonts w:ascii="Cambria" w:hAnsi="Cambria"/>
          <w:i/>
          <w:sz w:val="23"/>
          <w:szCs w:val="23"/>
          <w:lang w:val="bg-BG"/>
        </w:rPr>
        <w:t xml:space="preserve"> подпис</w:t>
      </w:r>
      <w:r w:rsidR="00EF0F9D" w:rsidRPr="003F4453">
        <w:rPr>
          <w:rFonts w:ascii="Cambria" w:hAnsi="Cambria"/>
          <w:i/>
          <w:sz w:val="23"/>
          <w:szCs w:val="23"/>
          <w:lang w:val="bg-BG"/>
        </w:rPr>
        <w:t>и</w:t>
      </w:r>
      <w:r w:rsidRPr="003F4453">
        <w:rPr>
          <w:rFonts w:ascii="Cambria" w:hAnsi="Cambria"/>
          <w:i/>
          <w:sz w:val="23"/>
          <w:szCs w:val="23"/>
          <w:lang w:val="bg-BG"/>
        </w:rPr>
        <w:t xml:space="preserve"> </w:t>
      </w:r>
      <w:bookmarkStart w:id="1" w:name="_Hlk109500137"/>
      <w:r w:rsidRPr="003F4453">
        <w:rPr>
          <w:rFonts w:ascii="Cambria" w:hAnsi="Cambria"/>
          <w:i/>
          <w:sz w:val="23"/>
          <w:szCs w:val="23"/>
          <w:lang w:val="bg-BG"/>
        </w:rPr>
        <w:t>в съответствие със Закона за електронния документ и електронните удостоверителни услуги</w:t>
      </w:r>
      <w:bookmarkEnd w:id="1"/>
      <w:r w:rsidRPr="003F4453">
        <w:rPr>
          <w:rFonts w:ascii="Cambria" w:hAnsi="Cambria"/>
          <w:i/>
          <w:sz w:val="23"/>
          <w:szCs w:val="23"/>
          <w:lang w:val="bg-BG"/>
        </w:rPr>
        <w:t>]</w:t>
      </w:r>
      <w:r w:rsidRPr="003F4453">
        <w:rPr>
          <w:rFonts w:ascii="Cambria" w:hAnsi="Cambria"/>
          <w:sz w:val="23"/>
          <w:szCs w:val="23"/>
          <w:lang w:val="bg-BG"/>
        </w:rPr>
        <w:t>.</w:t>
      </w:r>
    </w:p>
    <w:p w14:paraId="249A3959" w14:textId="77777777" w:rsidR="00A5759C" w:rsidRPr="003F4453" w:rsidRDefault="00A5759C" w:rsidP="006E5E98">
      <w:pPr>
        <w:spacing w:after="120"/>
        <w:ind w:left="5812" w:hanging="5812"/>
        <w:rPr>
          <w:rFonts w:ascii="Cambria" w:hAnsi="Cambria"/>
          <w:sz w:val="23"/>
          <w:szCs w:val="23"/>
          <w:lang w:val="bg-BG"/>
        </w:rPr>
      </w:pPr>
    </w:p>
    <w:p w14:paraId="4B96C759" w14:textId="77777777" w:rsidR="0078231F" w:rsidRPr="003F4453" w:rsidRDefault="0078231F" w:rsidP="00FE349D">
      <w:pPr>
        <w:spacing w:after="120"/>
        <w:ind w:left="5812" w:hanging="5812"/>
        <w:rPr>
          <w:rFonts w:ascii="Cambria" w:hAnsi="Cambria"/>
          <w:sz w:val="23"/>
          <w:szCs w:val="23"/>
          <w:lang w:val="bg-BG"/>
        </w:rPr>
      </w:pPr>
    </w:p>
    <w:tbl>
      <w:tblPr>
        <w:tblW w:w="0" w:type="auto"/>
        <w:tblLayout w:type="fixed"/>
        <w:tblLook w:val="0000" w:firstRow="0" w:lastRow="0" w:firstColumn="0" w:lastColumn="0" w:noHBand="0" w:noVBand="0"/>
      </w:tblPr>
      <w:tblGrid>
        <w:gridCol w:w="1384"/>
        <w:gridCol w:w="3259"/>
        <w:gridCol w:w="2321"/>
        <w:gridCol w:w="2500"/>
      </w:tblGrid>
      <w:tr w:rsidR="009A0B27" w:rsidRPr="003F4453" w14:paraId="05C964D6" w14:textId="77777777" w:rsidTr="00850078">
        <w:tc>
          <w:tcPr>
            <w:tcW w:w="4643" w:type="dxa"/>
            <w:gridSpan w:val="2"/>
          </w:tcPr>
          <w:p w14:paraId="726A8E20" w14:textId="77777777" w:rsidR="009A0B27" w:rsidRPr="003F4453" w:rsidRDefault="00C94AFA" w:rsidP="00FE349D">
            <w:pPr>
              <w:pStyle w:val="BodyText"/>
              <w:spacing w:after="120"/>
              <w:rPr>
                <w:rFonts w:ascii="Cambria" w:hAnsi="Cambria"/>
                <w:b/>
                <w:sz w:val="23"/>
                <w:szCs w:val="23"/>
                <w:lang w:val="bg-BG"/>
              </w:rPr>
            </w:pPr>
            <w:r w:rsidRPr="003F4453">
              <w:rPr>
                <w:rFonts w:ascii="Cambria" w:hAnsi="Cambria"/>
                <w:b/>
                <w:sz w:val="23"/>
                <w:szCs w:val="23"/>
                <w:lang w:val="bg-BG"/>
              </w:rPr>
              <w:t xml:space="preserve">За </w:t>
            </w:r>
            <w:r w:rsidR="00850078" w:rsidRPr="003F4453">
              <w:rPr>
                <w:rFonts w:ascii="Cambria" w:hAnsi="Cambria"/>
                <w:b/>
                <w:sz w:val="23"/>
                <w:szCs w:val="23"/>
                <w:lang w:val="bg-BG"/>
              </w:rPr>
              <w:t>Краен получател</w:t>
            </w:r>
            <w:r w:rsidRPr="003F4453">
              <w:rPr>
                <w:rFonts w:ascii="Cambria" w:hAnsi="Cambria"/>
                <w:b/>
                <w:sz w:val="23"/>
                <w:szCs w:val="23"/>
                <w:lang w:val="bg-BG"/>
              </w:rPr>
              <w:t xml:space="preserve"> </w:t>
            </w:r>
          </w:p>
        </w:tc>
        <w:tc>
          <w:tcPr>
            <w:tcW w:w="4821" w:type="dxa"/>
            <w:gridSpan w:val="2"/>
          </w:tcPr>
          <w:p w14:paraId="7CDB57EF" w14:textId="77777777" w:rsidR="009A0B27" w:rsidRPr="003F4453" w:rsidRDefault="00850078" w:rsidP="00FE349D">
            <w:pPr>
              <w:pStyle w:val="BodyText"/>
              <w:spacing w:after="120"/>
              <w:rPr>
                <w:rFonts w:ascii="Cambria" w:hAnsi="Cambria"/>
                <w:b/>
                <w:sz w:val="23"/>
                <w:szCs w:val="23"/>
                <w:lang w:val="bg-BG"/>
              </w:rPr>
            </w:pPr>
            <w:r w:rsidRPr="003F4453">
              <w:rPr>
                <w:rFonts w:ascii="Cambria" w:hAnsi="Cambria"/>
                <w:b/>
                <w:sz w:val="23"/>
                <w:szCs w:val="23"/>
                <w:lang w:val="bg-BG"/>
              </w:rPr>
              <w:t>За Ръководител на Структурата за наблюдение и докладване</w:t>
            </w:r>
          </w:p>
        </w:tc>
      </w:tr>
      <w:tr w:rsidR="00594CD3" w:rsidRPr="003F4453" w14:paraId="3836BBB5" w14:textId="77777777" w:rsidTr="00850078">
        <w:trPr>
          <w:cantSplit/>
        </w:trPr>
        <w:tc>
          <w:tcPr>
            <w:tcW w:w="1384" w:type="dxa"/>
          </w:tcPr>
          <w:p w14:paraId="1A2E26B5" w14:textId="77777777" w:rsidR="00594CD3" w:rsidRPr="003F4453" w:rsidRDefault="00594CD3" w:rsidP="00FE349D">
            <w:pPr>
              <w:pStyle w:val="BodyText"/>
              <w:spacing w:after="120"/>
              <w:rPr>
                <w:rFonts w:ascii="Cambria" w:hAnsi="Cambria"/>
                <w:sz w:val="23"/>
                <w:szCs w:val="23"/>
                <w:lang w:val="bg-BG"/>
              </w:rPr>
            </w:pPr>
            <w:r w:rsidRPr="003F4453">
              <w:rPr>
                <w:rFonts w:ascii="Cambria" w:hAnsi="Cambria"/>
                <w:sz w:val="23"/>
                <w:szCs w:val="23"/>
                <w:lang w:val="bg-BG"/>
              </w:rPr>
              <w:t>Име</w:t>
            </w:r>
          </w:p>
        </w:tc>
        <w:tc>
          <w:tcPr>
            <w:tcW w:w="3259" w:type="dxa"/>
          </w:tcPr>
          <w:p w14:paraId="778FB3BC" w14:textId="77777777" w:rsidR="00594CD3" w:rsidRPr="003F4453" w:rsidRDefault="00594CD3" w:rsidP="00FE349D">
            <w:pPr>
              <w:pStyle w:val="BodyText"/>
              <w:spacing w:after="120"/>
              <w:rPr>
                <w:rFonts w:ascii="Cambria" w:hAnsi="Cambria"/>
                <w:sz w:val="23"/>
                <w:szCs w:val="23"/>
                <w:lang w:val="bg-BG"/>
              </w:rPr>
            </w:pPr>
          </w:p>
        </w:tc>
        <w:tc>
          <w:tcPr>
            <w:tcW w:w="2321" w:type="dxa"/>
          </w:tcPr>
          <w:p w14:paraId="5EEF2629" w14:textId="77777777" w:rsidR="00594CD3" w:rsidRPr="003F4453" w:rsidRDefault="00594CD3" w:rsidP="00FE349D">
            <w:pPr>
              <w:pStyle w:val="BodyText"/>
              <w:spacing w:after="120"/>
              <w:rPr>
                <w:rFonts w:ascii="Cambria" w:hAnsi="Cambria"/>
                <w:sz w:val="23"/>
                <w:szCs w:val="23"/>
                <w:lang w:val="bg-BG"/>
              </w:rPr>
            </w:pPr>
            <w:r w:rsidRPr="003F4453">
              <w:rPr>
                <w:rFonts w:ascii="Cambria" w:hAnsi="Cambria"/>
                <w:sz w:val="23"/>
                <w:szCs w:val="23"/>
                <w:lang w:val="bg-BG"/>
              </w:rPr>
              <w:t>Име</w:t>
            </w:r>
          </w:p>
        </w:tc>
        <w:tc>
          <w:tcPr>
            <w:tcW w:w="2500" w:type="dxa"/>
          </w:tcPr>
          <w:p w14:paraId="1797DE45" w14:textId="77777777" w:rsidR="00594CD3" w:rsidRPr="003F4453" w:rsidRDefault="00594CD3" w:rsidP="00FE349D">
            <w:pPr>
              <w:pStyle w:val="BodyText"/>
              <w:spacing w:after="120"/>
              <w:rPr>
                <w:rFonts w:ascii="Cambria" w:hAnsi="Cambria"/>
                <w:sz w:val="23"/>
                <w:szCs w:val="23"/>
                <w:lang w:val="bg-BG"/>
              </w:rPr>
            </w:pPr>
          </w:p>
        </w:tc>
      </w:tr>
      <w:tr w:rsidR="00594CD3" w:rsidRPr="003F4453" w14:paraId="7EA54A9D" w14:textId="77777777" w:rsidTr="00850078">
        <w:trPr>
          <w:cantSplit/>
        </w:trPr>
        <w:tc>
          <w:tcPr>
            <w:tcW w:w="1384" w:type="dxa"/>
          </w:tcPr>
          <w:p w14:paraId="26CBE2E6" w14:textId="77777777" w:rsidR="00594CD3" w:rsidRPr="003F4453" w:rsidRDefault="00594CD3" w:rsidP="00FE349D">
            <w:pPr>
              <w:pStyle w:val="BodyText"/>
              <w:spacing w:after="120"/>
              <w:rPr>
                <w:rFonts w:ascii="Cambria" w:hAnsi="Cambria"/>
                <w:sz w:val="23"/>
                <w:szCs w:val="23"/>
                <w:lang w:val="bg-BG"/>
              </w:rPr>
            </w:pPr>
            <w:r w:rsidRPr="003F4453">
              <w:rPr>
                <w:rFonts w:ascii="Cambria" w:hAnsi="Cambria"/>
                <w:sz w:val="23"/>
                <w:szCs w:val="23"/>
                <w:lang w:val="bg-BG"/>
              </w:rPr>
              <w:t>Длъжност</w:t>
            </w:r>
          </w:p>
        </w:tc>
        <w:tc>
          <w:tcPr>
            <w:tcW w:w="3259" w:type="dxa"/>
          </w:tcPr>
          <w:p w14:paraId="76CC6AB7" w14:textId="77777777" w:rsidR="00594CD3" w:rsidRPr="003F4453" w:rsidRDefault="00594CD3" w:rsidP="00FE349D">
            <w:pPr>
              <w:pStyle w:val="BodyText"/>
              <w:spacing w:after="120"/>
              <w:rPr>
                <w:rFonts w:ascii="Cambria" w:hAnsi="Cambria"/>
                <w:sz w:val="23"/>
                <w:szCs w:val="23"/>
                <w:lang w:val="bg-BG"/>
              </w:rPr>
            </w:pPr>
          </w:p>
        </w:tc>
        <w:tc>
          <w:tcPr>
            <w:tcW w:w="2321" w:type="dxa"/>
          </w:tcPr>
          <w:p w14:paraId="1B26F488" w14:textId="77777777" w:rsidR="00594CD3" w:rsidRPr="003F4453" w:rsidRDefault="00594CD3" w:rsidP="00FE349D">
            <w:pPr>
              <w:pStyle w:val="BodyText"/>
              <w:spacing w:after="120"/>
              <w:rPr>
                <w:rFonts w:ascii="Cambria" w:hAnsi="Cambria"/>
                <w:sz w:val="23"/>
                <w:szCs w:val="23"/>
                <w:lang w:val="bg-BG"/>
              </w:rPr>
            </w:pPr>
            <w:r w:rsidRPr="003F4453">
              <w:rPr>
                <w:rFonts w:ascii="Cambria" w:hAnsi="Cambria"/>
                <w:sz w:val="23"/>
                <w:szCs w:val="23"/>
                <w:lang w:val="bg-BG"/>
              </w:rPr>
              <w:t>Длъжност</w:t>
            </w:r>
          </w:p>
        </w:tc>
        <w:tc>
          <w:tcPr>
            <w:tcW w:w="2500" w:type="dxa"/>
          </w:tcPr>
          <w:p w14:paraId="407FB73C" w14:textId="77777777" w:rsidR="00594CD3" w:rsidRPr="003F4453" w:rsidRDefault="00594CD3" w:rsidP="00FE349D">
            <w:pPr>
              <w:pStyle w:val="BodyText"/>
              <w:spacing w:after="120"/>
              <w:rPr>
                <w:rFonts w:ascii="Cambria" w:hAnsi="Cambria"/>
                <w:sz w:val="23"/>
                <w:szCs w:val="23"/>
                <w:lang w:val="bg-BG"/>
              </w:rPr>
            </w:pPr>
          </w:p>
        </w:tc>
      </w:tr>
      <w:tr w:rsidR="00594CD3" w:rsidRPr="003F4453" w14:paraId="5371831F" w14:textId="77777777" w:rsidTr="00850078">
        <w:trPr>
          <w:cantSplit/>
        </w:trPr>
        <w:tc>
          <w:tcPr>
            <w:tcW w:w="1384" w:type="dxa"/>
          </w:tcPr>
          <w:p w14:paraId="262C76BA" w14:textId="77777777" w:rsidR="00594CD3" w:rsidRPr="003F4453" w:rsidRDefault="00594CD3" w:rsidP="00FE349D">
            <w:pPr>
              <w:pStyle w:val="BodyText"/>
              <w:spacing w:after="120"/>
              <w:rPr>
                <w:rFonts w:ascii="Cambria" w:hAnsi="Cambria"/>
                <w:sz w:val="23"/>
                <w:szCs w:val="23"/>
                <w:lang w:val="bg-BG"/>
              </w:rPr>
            </w:pPr>
            <w:r w:rsidRPr="003F4453">
              <w:rPr>
                <w:rFonts w:ascii="Cambria" w:hAnsi="Cambria"/>
                <w:sz w:val="23"/>
                <w:szCs w:val="23"/>
                <w:lang w:val="bg-BG"/>
              </w:rPr>
              <w:t>Подпис</w:t>
            </w:r>
          </w:p>
        </w:tc>
        <w:tc>
          <w:tcPr>
            <w:tcW w:w="3259" w:type="dxa"/>
          </w:tcPr>
          <w:p w14:paraId="12D383A2" w14:textId="77777777" w:rsidR="00594CD3" w:rsidRPr="003F4453" w:rsidRDefault="00594CD3" w:rsidP="00FE349D">
            <w:pPr>
              <w:pStyle w:val="BodyText"/>
              <w:spacing w:after="120"/>
              <w:rPr>
                <w:rFonts w:ascii="Cambria" w:hAnsi="Cambria"/>
                <w:sz w:val="23"/>
                <w:szCs w:val="23"/>
                <w:lang w:val="bg-BG"/>
              </w:rPr>
            </w:pPr>
          </w:p>
        </w:tc>
        <w:tc>
          <w:tcPr>
            <w:tcW w:w="2321" w:type="dxa"/>
          </w:tcPr>
          <w:p w14:paraId="576D8AF5" w14:textId="77777777" w:rsidR="00594CD3" w:rsidRPr="003F4453" w:rsidRDefault="00594CD3" w:rsidP="00FE349D">
            <w:pPr>
              <w:pStyle w:val="BodyText"/>
              <w:spacing w:after="120"/>
              <w:rPr>
                <w:rFonts w:ascii="Cambria" w:hAnsi="Cambria"/>
                <w:sz w:val="23"/>
                <w:szCs w:val="23"/>
                <w:lang w:val="bg-BG"/>
              </w:rPr>
            </w:pPr>
            <w:r w:rsidRPr="003F4453">
              <w:rPr>
                <w:rFonts w:ascii="Cambria" w:hAnsi="Cambria"/>
                <w:sz w:val="23"/>
                <w:szCs w:val="23"/>
                <w:lang w:val="bg-BG"/>
              </w:rPr>
              <w:t>Подпис</w:t>
            </w:r>
          </w:p>
        </w:tc>
        <w:tc>
          <w:tcPr>
            <w:tcW w:w="2500" w:type="dxa"/>
          </w:tcPr>
          <w:p w14:paraId="2078C02F" w14:textId="77777777" w:rsidR="00594CD3" w:rsidRPr="003F4453" w:rsidRDefault="00594CD3" w:rsidP="00FE349D">
            <w:pPr>
              <w:pStyle w:val="BodyText"/>
              <w:spacing w:after="120"/>
              <w:rPr>
                <w:rFonts w:ascii="Cambria" w:hAnsi="Cambria"/>
                <w:sz w:val="23"/>
                <w:szCs w:val="23"/>
                <w:lang w:val="bg-BG"/>
              </w:rPr>
            </w:pPr>
          </w:p>
        </w:tc>
      </w:tr>
      <w:tr w:rsidR="00594CD3" w:rsidRPr="003F08F7" w14:paraId="07919AD6" w14:textId="77777777" w:rsidTr="00850078">
        <w:trPr>
          <w:cantSplit/>
        </w:trPr>
        <w:tc>
          <w:tcPr>
            <w:tcW w:w="1384" w:type="dxa"/>
          </w:tcPr>
          <w:p w14:paraId="44C01101" w14:textId="77777777" w:rsidR="00594CD3" w:rsidRPr="003F4453" w:rsidRDefault="00594CD3" w:rsidP="00FE349D">
            <w:pPr>
              <w:pStyle w:val="BodyText"/>
              <w:spacing w:after="120"/>
              <w:rPr>
                <w:rFonts w:ascii="Cambria" w:hAnsi="Cambria"/>
                <w:sz w:val="23"/>
                <w:szCs w:val="23"/>
                <w:lang w:val="bg-BG"/>
              </w:rPr>
            </w:pPr>
            <w:r w:rsidRPr="003F4453">
              <w:rPr>
                <w:rFonts w:ascii="Cambria" w:hAnsi="Cambria"/>
                <w:sz w:val="23"/>
                <w:szCs w:val="23"/>
                <w:lang w:val="bg-BG"/>
              </w:rPr>
              <w:t>Дата</w:t>
            </w:r>
          </w:p>
        </w:tc>
        <w:tc>
          <w:tcPr>
            <w:tcW w:w="3259" w:type="dxa"/>
          </w:tcPr>
          <w:p w14:paraId="17593DEA" w14:textId="77777777" w:rsidR="00594CD3" w:rsidRPr="003F4453" w:rsidRDefault="00594CD3" w:rsidP="00FE349D">
            <w:pPr>
              <w:pStyle w:val="BodyText"/>
              <w:spacing w:after="120"/>
              <w:rPr>
                <w:rFonts w:ascii="Cambria" w:hAnsi="Cambria"/>
                <w:sz w:val="23"/>
                <w:szCs w:val="23"/>
                <w:lang w:val="bg-BG"/>
              </w:rPr>
            </w:pPr>
          </w:p>
        </w:tc>
        <w:tc>
          <w:tcPr>
            <w:tcW w:w="2321" w:type="dxa"/>
          </w:tcPr>
          <w:p w14:paraId="55A8F8B9" w14:textId="77777777" w:rsidR="00594CD3" w:rsidRPr="003F08F7" w:rsidRDefault="00594CD3" w:rsidP="00FE349D">
            <w:pPr>
              <w:pStyle w:val="BodyText"/>
              <w:spacing w:after="120"/>
              <w:rPr>
                <w:rFonts w:ascii="Cambria" w:hAnsi="Cambria"/>
                <w:sz w:val="23"/>
                <w:szCs w:val="23"/>
                <w:lang w:val="bg-BG"/>
              </w:rPr>
            </w:pPr>
            <w:r w:rsidRPr="003F4453">
              <w:rPr>
                <w:rFonts w:ascii="Cambria" w:hAnsi="Cambria"/>
                <w:sz w:val="23"/>
                <w:szCs w:val="23"/>
                <w:lang w:val="bg-BG"/>
              </w:rPr>
              <w:t>Дата</w:t>
            </w:r>
            <w:bookmarkStart w:id="2" w:name="_GoBack"/>
            <w:bookmarkEnd w:id="2"/>
          </w:p>
        </w:tc>
        <w:tc>
          <w:tcPr>
            <w:tcW w:w="2500" w:type="dxa"/>
          </w:tcPr>
          <w:p w14:paraId="4E5AAC52" w14:textId="77777777" w:rsidR="00594CD3" w:rsidRPr="003F08F7" w:rsidRDefault="00594CD3" w:rsidP="00FE349D">
            <w:pPr>
              <w:pStyle w:val="BodyText"/>
              <w:spacing w:after="120"/>
              <w:rPr>
                <w:rFonts w:ascii="Cambria" w:hAnsi="Cambria"/>
                <w:sz w:val="23"/>
                <w:szCs w:val="23"/>
                <w:lang w:val="bg-BG"/>
              </w:rPr>
            </w:pPr>
          </w:p>
        </w:tc>
      </w:tr>
    </w:tbl>
    <w:p w14:paraId="77EDBD6F" w14:textId="77777777" w:rsidR="009A0B27" w:rsidRPr="003F08F7" w:rsidRDefault="009A0B27" w:rsidP="00FE349D">
      <w:pPr>
        <w:spacing w:after="120"/>
        <w:ind w:left="5812" w:hanging="5812"/>
        <w:rPr>
          <w:rFonts w:ascii="Cambria" w:hAnsi="Cambria"/>
          <w:sz w:val="23"/>
          <w:szCs w:val="23"/>
          <w:lang w:val="bg-BG"/>
        </w:rPr>
      </w:pPr>
    </w:p>
    <w:sectPr w:rsidR="009A0B27" w:rsidRPr="003F08F7" w:rsidSect="005F18B2">
      <w:headerReference w:type="default" r:id="rId8"/>
      <w:footerReference w:type="default" r:id="rId9"/>
      <w:headerReference w:type="first" r:id="rId10"/>
      <w:footerReference w:type="first" r:id="rId11"/>
      <w:pgSz w:w="11906" w:h="16838" w:code="9"/>
      <w:pgMar w:top="284" w:right="1134" w:bottom="567" w:left="1418" w:header="709" w:footer="709" w:gutter="0"/>
      <w:cols w:space="708"/>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7F15309" w14:textId="77777777" w:rsidR="00061C82" w:rsidRDefault="00061C82">
      <w:r>
        <w:separator/>
      </w:r>
    </w:p>
  </w:endnote>
  <w:endnote w:type="continuationSeparator" w:id="0">
    <w:p w14:paraId="7ADDE042" w14:textId="77777777" w:rsidR="00061C82" w:rsidRDefault="00061C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A56FE5" w14:textId="14E3AD12" w:rsidR="00442B3B" w:rsidRPr="00A62371" w:rsidRDefault="00442B3B" w:rsidP="008A6199">
    <w:pPr>
      <w:pStyle w:val="Footer"/>
      <w:tabs>
        <w:tab w:val="clear" w:pos="8640"/>
        <w:tab w:val="right" w:pos="9356"/>
      </w:tabs>
      <w:rPr>
        <w:rFonts w:ascii="Calibri Light" w:hAnsi="Calibri Light" w:cs="Calibri Light"/>
        <w:sz w:val="22"/>
        <w:szCs w:val="22"/>
        <w:lang w:val="fr-BE"/>
      </w:rPr>
    </w:pPr>
    <w:r w:rsidRPr="008A6199">
      <w:rPr>
        <w:sz w:val="18"/>
        <w:szCs w:val="18"/>
        <w:lang w:val="fr-BE"/>
      </w:rPr>
      <w:tab/>
    </w:r>
    <w:r w:rsidRPr="008A6199">
      <w:rPr>
        <w:sz w:val="18"/>
        <w:szCs w:val="18"/>
        <w:lang w:val="fr-BE"/>
      </w:rPr>
      <w:tab/>
    </w:r>
    <w:r w:rsidRPr="00A62371">
      <w:rPr>
        <w:rStyle w:val="PageNumber"/>
        <w:rFonts w:ascii="Calibri Light" w:hAnsi="Calibri Light" w:cs="Calibri Light"/>
        <w:sz w:val="22"/>
        <w:szCs w:val="22"/>
      </w:rPr>
      <w:fldChar w:fldCharType="begin"/>
    </w:r>
    <w:r w:rsidRPr="00A62371">
      <w:rPr>
        <w:rStyle w:val="PageNumber"/>
        <w:rFonts w:ascii="Calibri Light" w:hAnsi="Calibri Light" w:cs="Calibri Light"/>
        <w:sz w:val="22"/>
        <w:szCs w:val="22"/>
      </w:rPr>
      <w:instrText xml:space="preserve"> PAGE </w:instrText>
    </w:r>
    <w:r w:rsidRPr="00A62371">
      <w:rPr>
        <w:rStyle w:val="PageNumber"/>
        <w:rFonts w:ascii="Calibri Light" w:hAnsi="Calibri Light" w:cs="Calibri Light"/>
        <w:sz w:val="22"/>
        <w:szCs w:val="22"/>
      </w:rPr>
      <w:fldChar w:fldCharType="separate"/>
    </w:r>
    <w:r w:rsidR="003F4453">
      <w:rPr>
        <w:rStyle w:val="PageNumber"/>
        <w:rFonts w:ascii="Calibri Light" w:hAnsi="Calibri Light" w:cs="Calibri Light"/>
        <w:noProof/>
        <w:sz w:val="22"/>
        <w:szCs w:val="22"/>
      </w:rPr>
      <w:t>22</w:t>
    </w:r>
    <w:r w:rsidRPr="00A62371">
      <w:rPr>
        <w:rStyle w:val="PageNumber"/>
        <w:rFonts w:ascii="Calibri Light" w:hAnsi="Calibri Light" w:cs="Calibri Light"/>
        <w:sz w:val="22"/>
        <w:szCs w:val="22"/>
      </w:rPr>
      <w:fldChar w:fldCharType="end"/>
    </w:r>
    <w:r w:rsidRPr="00A62371">
      <w:rPr>
        <w:rStyle w:val="PageNumber"/>
        <w:rFonts w:ascii="Calibri Light" w:hAnsi="Calibri Light" w:cs="Calibri Light"/>
        <w:sz w:val="22"/>
        <w:szCs w:val="22"/>
      </w:rPr>
      <w:t>/</w:t>
    </w:r>
    <w:r w:rsidRPr="00A62371">
      <w:rPr>
        <w:rStyle w:val="PageNumber"/>
        <w:rFonts w:ascii="Calibri Light" w:hAnsi="Calibri Light" w:cs="Calibri Light"/>
        <w:sz w:val="22"/>
        <w:szCs w:val="22"/>
      </w:rPr>
      <w:fldChar w:fldCharType="begin"/>
    </w:r>
    <w:r w:rsidRPr="00A62371">
      <w:rPr>
        <w:rStyle w:val="PageNumber"/>
        <w:rFonts w:ascii="Calibri Light" w:hAnsi="Calibri Light" w:cs="Calibri Light"/>
        <w:sz w:val="22"/>
        <w:szCs w:val="22"/>
      </w:rPr>
      <w:instrText xml:space="preserve"> NUMPAGES </w:instrText>
    </w:r>
    <w:r w:rsidRPr="00A62371">
      <w:rPr>
        <w:rStyle w:val="PageNumber"/>
        <w:rFonts w:ascii="Calibri Light" w:hAnsi="Calibri Light" w:cs="Calibri Light"/>
        <w:sz w:val="22"/>
        <w:szCs w:val="22"/>
      </w:rPr>
      <w:fldChar w:fldCharType="separate"/>
    </w:r>
    <w:r w:rsidR="003F4453">
      <w:rPr>
        <w:rStyle w:val="PageNumber"/>
        <w:rFonts w:ascii="Calibri Light" w:hAnsi="Calibri Light" w:cs="Calibri Light"/>
        <w:noProof/>
        <w:sz w:val="22"/>
        <w:szCs w:val="22"/>
      </w:rPr>
      <w:t>22</w:t>
    </w:r>
    <w:r w:rsidRPr="00A62371">
      <w:rPr>
        <w:rStyle w:val="PageNumber"/>
        <w:rFonts w:ascii="Calibri Light" w:hAnsi="Calibri Light" w:cs="Calibri Light"/>
        <w:sz w:val="22"/>
        <w:szCs w:val="22"/>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70B484" w14:textId="77777777" w:rsidR="00442B3B" w:rsidRPr="00A70896" w:rsidRDefault="00442B3B" w:rsidP="00A70896">
    <w:pPr>
      <w:tabs>
        <w:tab w:val="center" w:pos="4536"/>
        <w:tab w:val="right" w:pos="9072"/>
      </w:tabs>
      <w:jc w:val="center"/>
      <w:rPr>
        <w:rFonts w:ascii="Cambria" w:eastAsia="Calibri" w:hAnsi="Cambria"/>
        <w:sz w:val="22"/>
        <w:szCs w:val="22"/>
        <w:lang w:val="bg-BG"/>
      </w:rPr>
    </w:pPr>
    <w:r w:rsidRPr="00A70896">
      <w:rPr>
        <w:rFonts w:ascii="Cambria" w:eastAsia="Calibri" w:hAnsi="Cambria"/>
        <w:sz w:val="22"/>
        <w:szCs w:val="22"/>
        <w:lang w:val="bg-BG"/>
      </w:rPr>
      <w:t>Програма за публична подкрепа за развитието на индустриални райони, паркове и подобни територии и за привличане на инвестиции („AttractInvestBG“)</w:t>
    </w:r>
  </w:p>
  <w:p w14:paraId="57C9EB0B" w14:textId="77777777" w:rsidR="00442B3B" w:rsidRDefault="00442B3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AA69D48" w14:textId="77777777" w:rsidR="00061C82" w:rsidRDefault="00061C82">
      <w:r>
        <w:separator/>
      </w:r>
    </w:p>
  </w:footnote>
  <w:footnote w:type="continuationSeparator" w:id="0">
    <w:p w14:paraId="5A2ADC7A" w14:textId="77777777" w:rsidR="00061C82" w:rsidRDefault="00061C82">
      <w:r>
        <w:continuationSeparator/>
      </w:r>
    </w:p>
  </w:footnote>
  <w:footnote w:id="1">
    <w:p w14:paraId="69CF7F94" w14:textId="77777777" w:rsidR="00442B3B" w:rsidRPr="00E027C1" w:rsidRDefault="00442B3B">
      <w:pPr>
        <w:pStyle w:val="FootnoteText"/>
        <w:rPr>
          <w:lang w:val="bg-BG"/>
        </w:rPr>
      </w:pPr>
      <w:r>
        <w:rPr>
          <w:rStyle w:val="FootnoteReference"/>
        </w:rPr>
        <w:footnoteRef/>
      </w:r>
      <w:r>
        <w:t xml:space="preserve"> </w:t>
      </w:r>
      <w:r w:rsidRPr="00095765">
        <w:t>Придобитите активи са нови</w:t>
      </w:r>
    </w:p>
  </w:footnote>
  <w:footnote w:id="2">
    <w:p w14:paraId="585E3791" w14:textId="77777777" w:rsidR="00442B3B" w:rsidRPr="00E027C1" w:rsidRDefault="00442B3B">
      <w:pPr>
        <w:pStyle w:val="FootnoteText"/>
        <w:rPr>
          <w:lang w:val="bg-BG"/>
        </w:rPr>
      </w:pPr>
      <w:r>
        <w:rPr>
          <w:rStyle w:val="FootnoteReference"/>
        </w:rPr>
        <w:footnoteRef/>
      </w:r>
      <w:r>
        <w:t xml:space="preserve"> </w:t>
      </w:r>
      <w:r w:rsidRPr="00095765">
        <w:t xml:space="preserve">Посочени и в т.2.2. буква „Б“ от </w:t>
      </w:r>
      <w:r>
        <w:rPr>
          <w:lang w:val="bg-BG"/>
        </w:rPr>
        <w:t>т 10 от</w:t>
      </w:r>
      <w:r w:rsidRPr="00095765">
        <w:t xml:space="preserve"> Условията за кандидатстване.</w:t>
      </w:r>
    </w:p>
  </w:footnote>
  <w:footnote w:id="3">
    <w:p w14:paraId="3186979C" w14:textId="77777777" w:rsidR="00442B3B" w:rsidRPr="003615B4" w:rsidRDefault="00442B3B" w:rsidP="00095765">
      <w:pPr>
        <w:pStyle w:val="FootnoteText"/>
        <w:ind w:left="0" w:firstLine="0"/>
        <w:jc w:val="both"/>
        <w:rPr>
          <w:lang w:val="bg-BG"/>
        </w:rPr>
      </w:pPr>
      <w:r>
        <w:rPr>
          <w:rStyle w:val="FootnoteReference"/>
        </w:rPr>
        <w:footnoteRef/>
      </w:r>
      <w:r>
        <w:t xml:space="preserve"> </w:t>
      </w:r>
      <w:r w:rsidRPr="00DB498E">
        <w:t>Крайният получател осигурява финансов принос от най-малко 25 % от допустимите разходи чрез свои собствени ресурси или чрез външно финансиране във форма, която не включва държавно (публично) подпомагане.</w:t>
      </w:r>
    </w:p>
    <w:p w14:paraId="1372FEA9" w14:textId="77777777" w:rsidR="00442B3B" w:rsidRPr="00E027C1" w:rsidRDefault="00442B3B">
      <w:pPr>
        <w:pStyle w:val="FootnoteText"/>
        <w:rPr>
          <w:lang w:val="bg-BG"/>
        </w:rPr>
      </w:pPr>
    </w:p>
  </w:footnote>
  <w:footnote w:id="4">
    <w:p w14:paraId="3DA05BB5" w14:textId="77777777" w:rsidR="00442B3B" w:rsidRPr="003D724D" w:rsidRDefault="00442B3B" w:rsidP="003D724D">
      <w:pPr>
        <w:pStyle w:val="FootnoteText"/>
        <w:ind w:left="0" w:firstLine="0"/>
        <w:rPr>
          <w:lang w:val="bg-BG"/>
        </w:rPr>
      </w:pPr>
      <w:r>
        <w:rPr>
          <w:rStyle w:val="FootnoteReference"/>
        </w:rPr>
        <w:footnoteRef/>
      </w:r>
      <w:r w:rsidRPr="0026700E">
        <w:rPr>
          <w:lang w:val="bg-BG"/>
        </w:rPr>
        <w:t>Посоченият таван се прилага независимо от формата на помощта de minimis или от преследваната цел и без значение дали предоставената от държавата членка помощ се финансира изцяло или частично със средства, произхождащи от Съюза.</w:t>
      </w:r>
    </w:p>
  </w:footnote>
  <w:footnote w:id="5">
    <w:p w14:paraId="4BEAFF14" w14:textId="77777777" w:rsidR="00442B3B" w:rsidRDefault="00442B3B" w:rsidP="0026700E">
      <w:pPr>
        <w:pStyle w:val="FootnoteText"/>
      </w:pPr>
      <w:r>
        <w:rPr>
          <w:rStyle w:val="FootnoteReference"/>
        </w:rPr>
        <w:footnoteRef/>
      </w:r>
      <w:r>
        <w:t xml:space="preserve"> Предоставената минимална помощ може да се кумулира с помощ de minimis:</w:t>
      </w:r>
    </w:p>
    <w:p w14:paraId="11487151" w14:textId="77777777" w:rsidR="00442B3B" w:rsidRDefault="00442B3B" w:rsidP="00F503A2">
      <w:pPr>
        <w:pStyle w:val="FootnoteText"/>
        <w:ind w:left="142" w:hanging="142"/>
      </w:pPr>
      <w:r>
        <w:t>• предоставена съгласно Регламент (ЕС) № 360/2012 на Комисията до тавана, установен в посочения регламент;</w:t>
      </w:r>
    </w:p>
    <w:p w14:paraId="232FFC1B" w14:textId="77777777" w:rsidR="00442B3B" w:rsidRPr="003D724D" w:rsidRDefault="00442B3B" w:rsidP="00F503A2">
      <w:pPr>
        <w:pStyle w:val="FootnoteText"/>
        <w:ind w:left="142" w:hanging="142"/>
        <w:rPr>
          <w:lang w:val="bg-BG"/>
        </w:rPr>
      </w:pPr>
      <w:r>
        <w:t>• предоставена съгласно други регламенти за помощ de minimis, до съответния таван, определен в член 3, параграф 2 от Регламент 1407/2013</w:t>
      </w:r>
    </w:p>
  </w:footnote>
  <w:footnote w:id="6">
    <w:p w14:paraId="00E0A2EF" w14:textId="77777777" w:rsidR="00442B3B" w:rsidDel="00D7224B" w:rsidRDefault="00442B3B" w:rsidP="00382B3C">
      <w:pPr>
        <w:pStyle w:val="FootnoteText"/>
        <w:rPr>
          <w:del w:id="0" w:author="Ogniana Yorgova" w:date="2023-05-22T11:21:00Z"/>
        </w:rPr>
      </w:pPr>
    </w:p>
  </w:footnote>
  <w:footnote w:id="7">
    <w:p w14:paraId="44D7589C" w14:textId="77777777" w:rsidR="00442B3B" w:rsidRPr="00144302" w:rsidRDefault="00442B3B" w:rsidP="00382B3C">
      <w:pPr>
        <w:pStyle w:val="FootnoteText"/>
        <w:rPr>
          <w:lang w:val="en-US"/>
        </w:rPr>
      </w:pPr>
      <w:r>
        <w:rPr>
          <w:rStyle w:val="FootnoteReference"/>
        </w:rPr>
        <w:footnoteRef/>
      </w:r>
      <w:r>
        <w:t xml:space="preserve"> Приложимо в случай, че договорът</w:t>
      </w:r>
      <w:r w:rsidRPr="00144302">
        <w:t xml:space="preserve"> се изпълнява в партньорство.</w:t>
      </w:r>
    </w:p>
  </w:footnote>
  <w:footnote w:id="8">
    <w:p w14:paraId="31DDC0CF" w14:textId="77777777" w:rsidR="00442B3B" w:rsidRPr="00144302" w:rsidRDefault="00442B3B" w:rsidP="000A784A">
      <w:pPr>
        <w:pStyle w:val="FootnoteText"/>
        <w:rPr>
          <w:lang w:val="en-US"/>
        </w:rPr>
      </w:pPr>
      <w:r>
        <w:rPr>
          <w:rStyle w:val="FootnoteReference"/>
        </w:rPr>
        <w:footnoteRef/>
      </w:r>
      <w:r>
        <w:t xml:space="preserve"> Приложимо в случай, че договорът</w:t>
      </w:r>
      <w:r w:rsidRPr="00144302">
        <w:t xml:space="preserve"> се изпълнява в партньорство.</w:t>
      </w:r>
    </w:p>
  </w:footnote>
  <w:footnote w:id="9">
    <w:p w14:paraId="514AAEFE" w14:textId="77777777" w:rsidR="00685FA8" w:rsidRPr="00144302" w:rsidRDefault="00685FA8" w:rsidP="00685FA8">
      <w:pPr>
        <w:pStyle w:val="FootnoteText"/>
        <w:rPr>
          <w:lang w:val="en-US"/>
        </w:rPr>
      </w:pPr>
      <w:r>
        <w:rPr>
          <w:rStyle w:val="FootnoteReference"/>
        </w:rPr>
        <w:footnoteRef/>
      </w:r>
      <w:r>
        <w:t xml:space="preserve"> Приложимо в случай, че договорът</w:t>
      </w:r>
      <w:r w:rsidRPr="00144302">
        <w:t xml:space="preserve"> се изпълнява в партньорство.</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CC7493" w14:textId="77777777" w:rsidR="00442B3B" w:rsidRDefault="00442B3B" w:rsidP="00911529">
    <w:pPr>
      <w:pStyle w:val="Header"/>
      <w:jc w:val="center"/>
    </w:pPr>
    <w:r>
      <w:rPr>
        <w:noProof/>
        <w:lang w:val="bg-BG" w:eastAsia="bg-BG"/>
      </w:rPr>
      <w:drawing>
        <wp:inline distT="0" distB="0" distL="0" distR="0" wp14:anchorId="128B182E" wp14:editId="7D2B5FC5">
          <wp:extent cx="3017520" cy="83820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017520" cy="838200"/>
                  </a:xfrm>
                  <a:prstGeom prst="rect">
                    <a:avLst/>
                  </a:prstGeom>
                  <a:noFill/>
                  <a:ln>
                    <a:noFill/>
                  </a:ln>
                </pic:spPr>
              </pic:pic>
            </a:graphicData>
          </a:graphic>
        </wp:inline>
      </w:drawing>
    </w:r>
    <w:r w:rsidR="00061C82">
      <w:rPr>
        <w:noProof/>
        <w:lang w:val="en-US"/>
      </w:rPr>
      <w:pict w14:anchorId="0405F83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55580" o:spid="_x0000_s2049" type="#_x0000_t136" style="position:absolute;left:0;text-align:left;margin-left:0;margin-top:0;width:439.65pt;height:219.8pt;rotation:315;z-index:-251658240;mso-position-horizontal:center;mso-position-horizontal-relative:margin;mso-position-vertical:center;mso-position-vertical-relative:margin" o:allowincell="f" fillcolor="silver" stroked="f">
          <v:fill opacity=".5"/>
          <v:textpath style="font-family:&quot;Calibri&quot;;font-size:1pt" string="ПРОЕКТ"/>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D145EC" w14:textId="77777777" w:rsidR="00442B3B" w:rsidRDefault="00442B3B" w:rsidP="00345D42">
    <w:pPr>
      <w:tabs>
        <w:tab w:val="center" w:pos="4153"/>
        <w:tab w:val="right" w:pos="9356"/>
      </w:tabs>
      <w:spacing w:after="240"/>
      <w:jc w:val="center"/>
      <w:rPr>
        <w:snapToGrid w:val="0"/>
        <w:lang w:val="bg-BG"/>
      </w:rPr>
    </w:pPr>
    <w:r>
      <w:rPr>
        <w:noProof/>
        <w:lang w:val="bg-BG" w:eastAsia="bg-BG"/>
      </w:rPr>
      <mc:AlternateContent>
        <mc:Choice Requires="wps">
          <w:drawing>
            <wp:anchor distT="0" distB="0" distL="114300" distR="114300" simplePos="0" relativeHeight="251657216" behindDoc="1" locked="0" layoutInCell="0" allowOverlap="1" wp14:anchorId="740FFBF7" wp14:editId="24423675">
              <wp:simplePos x="0" y="0"/>
              <wp:positionH relativeFrom="margin">
                <wp:align>center</wp:align>
              </wp:positionH>
              <wp:positionV relativeFrom="margin">
                <wp:align>center</wp:align>
              </wp:positionV>
              <wp:extent cx="5583555" cy="2791460"/>
              <wp:effectExtent l="0" t="1352550" r="0" b="932815"/>
              <wp:wrapNone/>
              <wp:docPr id="2" name="WordAr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583555" cy="2791460"/>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3B0642A1" w14:textId="77777777" w:rsidR="00442B3B" w:rsidRDefault="00442B3B" w:rsidP="00450E4A">
                          <w:pPr>
                            <w:pStyle w:val="NormalWeb"/>
                            <w:spacing w:before="0" w:beforeAutospacing="0" w:after="0" w:afterAutospacing="0"/>
                            <w:jc w:val="center"/>
                          </w:pPr>
                          <w:r>
                            <w:rPr>
                              <w:rFonts w:ascii="Calibri" w:eastAsia="Calibri" w:hAnsi="Calibri" w:cs="Calibri"/>
                              <w:color w:val="C0C0C0"/>
                              <w:sz w:val="2"/>
                              <w:szCs w:val="2"/>
                              <w14:textFill>
                                <w14:solidFill>
                                  <w14:srgbClr w14:val="C0C0C0">
                                    <w14:alpha w14:val="50000"/>
                                  </w14:srgbClr>
                                </w14:solidFill>
                              </w14:textFill>
                            </w:rPr>
                            <w:t>ПРОЕКТ</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shapetype w14:anchorId="740FFBF7" id="_x0000_t202" coordsize="21600,21600" o:spt="202" path="m,l,21600r21600,l21600,xe">
              <v:stroke joinstyle="miter"/>
              <v:path gradientshapeok="t" o:connecttype="rect"/>
            </v:shapetype>
            <v:shape id="WordArt 2" o:spid="_x0000_s1026" type="#_x0000_t202" style="position:absolute;left:0;text-align:left;margin-left:0;margin-top:0;width:439.65pt;height:219.8pt;rotation:-45;z-index:-251659264;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" o:allowincell="f" filled="f" stroked="f">
              <v:stroke joinstyle="round"/>
              <o:lock v:ext="edit" shapetype="t"/>
              <v:textbox style="mso-fit-shape-to-text:t">
                <w:txbxContent>
                  <w:p w14:paraId="3B0642A1" w14:textId="77777777" w:rsidR="00442B3B" w:rsidRDefault="00442B3B" w:rsidP="00450E4A">
                    <w:pPr>
                      <w:pStyle w:val="NormalWeb"/>
                      <w:spacing w:before="0" w:beforeAutospacing="0" w:after="0" w:afterAutospacing="0"/>
                      <w:jc w:val="center"/>
                    </w:pPr>
                    <w:r>
                      <w:rPr>
                        <w:rFonts w:ascii="Calibri" w:eastAsia="Calibri" w:hAnsi="Calibri" w:cs="Calibri"/>
                        <w:color w:val="C0C0C0"/>
                        <w:sz w:val="2"/>
                        <w:szCs w:val="2"/>
                        <w14:textFill>
                          <w14:solidFill>
                            <w14:srgbClr w14:val="C0C0C0">
                              <w14:alpha w14:val="50000"/>
                            </w14:srgbClr>
                          </w14:solidFill>
                        </w14:textFill>
                      </w:rPr>
                      <w:t>ПРОЕКТ</w:t>
                    </w:r>
                  </w:p>
                </w:txbxContent>
              </v:textbox>
              <w10:wrap anchorx="margin" anchory="margin"/>
            </v:shape>
          </w:pict>
        </mc:Fallback>
      </mc:AlternateContent>
    </w:r>
    <w:r>
      <w:rPr>
        <w:noProof/>
        <w:lang w:val="bg-BG" w:eastAsia="bg-BG"/>
      </w:rPr>
      <w:drawing>
        <wp:inline distT="0" distB="0" distL="0" distR="0" wp14:anchorId="1B2FE692" wp14:editId="17AD2E22">
          <wp:extent cx="3017520" cy="83820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017520" cy="838200"/>
                  </a:xfrm>
                  <a:prstGeom prst="rect">
                    <a:avLst/>
                  </a:prstGeom>
                  <a:noFill/>
                  <a:ln>
                    <a:noFill/>
                  </a:ln>
                </pic:spPr>
              </pic:pic>
            </a:graphicData>
          </a:graphic>
        </wp:inline>
      </w:drawing>
    </w:r>
  </w:p>
  <w:p w14:paraId="21744D39" w14:textId="77777777" w:rsidR="00442B3B" w:rsidRPr="00345D42" w:rsidRDefault="00442B3B" w:rsidP="00345D4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B"/>
    <w:multiLevelType w:val="multilevel"/>
    <w:tmpl w:val="2CF8AF48"/>
    <w:lvl w:ilvl="0">
      <w:start w:val="1"/>
      <w:numFmt w:val="decimal"/>
      <w:pStyle w:val="Heading1"/>
      <w:lvlText w:val="%1."/>
      <w:legacy w:legacy="1" w:legacySpace="120" w:legacyIndent="480"/>
      <w:lvlJc w:val="left"/>
      <w:pPr>
        <w:ind w:left="406" w:hanging="480"/>
      </w:pPr>
    </w:lvl>
    <w:lvl w:ilvl="1">
      <w:start w:val="1"/>
      <w:numFmt w:val="decimal"/>
      <w:lvlText w:val="%1.%2."/>
      <w:legacy w:legacy="1" w:legacySpace="120" w:legacyIndent="600"/>
      <w:lvlJc w:val="left"/>
      <w:pPr>
        <w:ind w:left="1001" w:hanging="600"/>
      </w:pPr>
    </w:lvl>
    <w:lvl w:ilvl="2">
      <w:start w:val="1"/>
      <w:numFmt w:val="decimal"/>
      <w:pStyle w:val="Heading3"/>
      <w:lvlText w:val="%1.%2.%3."/>
      <w:legacy w:legacy="1" w:legacySpace="120" w:legacyIndent="840"/>
      <w:lvlJc w:val="left"/>
      <w:pPr>
        <w:ind w:left="1840" w:hanging="840"/>
      </w:pPr>
    </w:lvl>
    <w:lvl w:ilvl="3">
      <w:start w:val="1"/>
      <w:numFmt w:val="decimal"/>
      <w:pStyle w:val="Heading4"/>
      <w:lvlText w:val="%1.%2.%3.%4."/>
      <w:legacy w:legacy="1" w:legacySpace="120" w:legacyIndent="960"/>
      <w:lvlJc w:val="left"/>
      <w:pPr>
        <w:ind w:left="2804" w:hanging="960"/>
      </w:pPr>
    </w:lvl>
    <w:lvl w:ilvl="4">
      <w:start w:val="1"/>
      <w:numFmt w:val="decimal"/>
      <w:lvlText w:val="%1.%2.%3.%4.%5."/>
      <w:legacy w:legacy="1" w:legacySpace="0" w:legacyIndent="708"/>
      <w:lvlJc w:val="left"/>
      <w:pPr>
        <w:ind w:left="3256" w:hanging="708"/>
      </w:pPr>
    </w:lvl>
    <w:lvl w:ilvl="5">
      <w:start w:val="1"/>
      <w:numFmt w:val="decimal"/>
      <w:lvlText w:val="%1.%2.%3.%4.%5.%6."/>
      <w:legacy w:legacy="1" w:legacySpace="0" w:legacyIndent="708"/>
      <w:lvlJc w:val="left"/>
      <w:pPr>
        <w:ind w:left="3964" w:hanging="708"/>
      </w:pPr>
    </w:lvl>
    <w:lvl w:ilvl="6">
      <w:start w:val="1"/>
      <w:numFmt w:val="decimal"/>
      <w:lvlText w:val="%1.%2.%3.%4.%5.%6.%7."/>
      <w:legacy w:legacy="1" w:legacySpace="0" w:legacyIndent="708"/>
      <w:lvlJc w:val="left"/>
      <w:pPr>
        <w:ind w:left="4672" w:hanging="708"/>
      </w:pPr>
    </w:lvl>
    <w:lvl w:ilvl="7">
      <w:start w:val="1"/>
      <w:numFmt w:val="decimal"/>
      <w:lvlText w:val="%1.%2.%3.%4.%5.%6.%7.%8."/>
      <w:legacy w:legacy="1" w:legacySpace="0" w:legacyIndent="708"/>
      <w:lvlJc w:val="left"/>
      <w:pPr>
        <w:ind w:left="5380" w:hanging="708"/>
      </w:pPr>
    </w:lvl>
    <w:lvl w:ilvl="8">
      <w:numFmt w:val="none"/>
      <w:lvlText w:val=""/>
      <w:lvlJc w:val="left"/>
    </w:lvl>
  </w:abstractNum>
  <w:abstractNum w:abstractNumId="1">
    <w:nsid w:val="08ED1D86"/>
    <w:multiLevelType w:val="hybridMultilevel"/>
    <w:tmpl w:val="E32CC64A"/>
    <w:lvl w:ilvl="0" w:tplc="89BA123A">
      <w:start w:val="1"/>
      <w:numFmt w:val="decimal"/>
      <w:lvlText w:val="4.%1."/>
      <w:lvlJc w:val="righ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nsid w:val="090F4298"/>
    <w:multiLevelType w:val="hybridMultilevel"/>
    <w:tmpl w:val="0282B6A6"/>
    <w:lvl w:ilvl="0" w:tplc="C9401692">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
    <w:nsid w:val="0B950899"/>
    <w:multiLevelType w:val="hybridMultilevel"/>
    <w:tmpl w:val="74DC9656"/>
    <w:lvl w:ilvl="0" w:tplc="C9401692">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nsid w:val="1F077DF2"/>
    <w:multiLevelType w:val="hybridMultilevel"/>
    <w:tmpl w:val="51382324"/>
    <w:lvl w:ilvl="0" w:tplc="3684D802">
      <w:start w:val="1"/>
      <w:numFmt w:val="bullet"/>
      <w:lvlText w:val="-"/>
      <w:lvlJc w:val="left"/>
      <w:rPr>
        <w:rFonts w:ascii="Calibri" w:eastAsia="Calibri" w:hAnsi="Calibri" w:cs="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
    <w:nsid w:val="22653390"/>
    <w:multiLevelType w:val="hybridMultilevel"/>
    <w:tmpl w:val="6E2CEFE4"/>
    <w:lvl w:ilvl="0" w:tplc="E75C6516">
      <w:start w:val="1"/>
      <w:numFmt w:val="lowerRoman"/>
      <w:lvlText w:val="%1)"/>
      <w:lvlJc w:val="righ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6">
    <w:nsid w:val="25834EF9"/>
    <w:multiLevelType w:val="hybridMultilevel"/>
    <w:tmpl w:val="E4F646B4"/>
    <w:lvl w:ilvl="0" w:tplc="C9401692">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7">
    <w:nsid w:val="26140A8A"/>
    <w:multiLevelType w:val="multilevel"/>
    <w:tmpl w:val="11C4C890"/>
    <w:lvl w:ilvl="0">
      <w:start w:val="1"/>
      <w:numFmt w:val="decimal"/>
      <w:lvlText w:val="%1"/>
      <w:lvlJc w:val="left"/>
      <w:pPr>
        <w:ind w:left="525" w:hanging="525"/>
      </w:pPr>
      <w:rPr>
        <w:rFonts w:hint="default"/>
      </w:rPr>
    </w:lvl>
    <w:lvl w:ilvl="1">
      <w:start w:val="1"/>
      <w:numFmt w:val="decimal"/>
      <w:lvlText w:val="%1.%2"/>
      <w:lvlJc w:val="left"/>
      <w:pPr>
        <w:ind w:left="525" w:hanging="52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nsid w:val="276F1800"/>
    <w:multiLevelType w:val="hybridMultilevel"/>
    <w:tmpl w:val="19CC16EC"/>
    <w:lvl w:ilvl="0" w:tplc="5C3CC55E">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9">
    <w:nsid w:val="27AC35DB"/>
    <w:multiLevelType w:val="hybridMultilevel"/>
    <w:tmpl w:val="688A0004"/>
    <w:lvl w:ilvl="0" w:tplc="0D3AE558">
      <w:start w:val="1"/>
      <w:numFmt w:val="lowerRoman"/>
      <w:lvlText w:val="%1)"/>
      <w:lvlJc w:val="right"/>
      <w:pPr>
        <w:ind w:left="1800" w:hanging="360"/>
      </w:pPr>
      <w:rPr>
        <w:rFonts w:hint="default"/>
        <w:i/>
      </w:rPr>
    </w:lvl>
    <w:lvl w:ilvl="1" w:tplc="04020019" w:tentative="1">
      <w:start w:val="1"/>
      <w:numFmt w:val="lowerLetter"/>
      <w:lvlText w:val="%2."/>
      <w:lvlJc w:val="left"/>
      <w:pPr>
        <w:ind w:left="2520" w:hanging="360"/>
      </w:pPr>
    </w:lvl>
    <w:lvl w:ilvl="2" w:tplc="0402001B" w:tentative="1">
      <w:start w:val="1"/>
      <w:numFmt w:val="lowerRoman"/>
      <w:lvlText w:val="%3."/>
      <w:lvlJc w:val="right"/>
      <w:pPr>
        <w:ind w:left="3240" w:hanging="180"/>
      </w:pPr>
    </w:lvl>
    <w:lvl w:ilvl="3" w:tplc="0402000F" w:tentative="1">
      <w:start w:val="1"/>
      <w:numFmt w:val="decimal"/>
      <w:lvlText w:val="%4."/>
      <w:lvlJc w:val="left"/>
      <w:pPr>
        <w:ind w:left="3960" w:hanging="360"/>
      </w:pPr>
    </w:lvl>
    <w:lvl w:ilvl="4" w:tplc="04020019" w:tentative="1">
      <w:start w:val="1"/>
      <w:numFmt w:val="lowerLetter"/>
      <w:lvlText w:val="%5."/>
      <w:lvlJc w:val="left"/>
      <w:pPr>
        <w:ind w:left="4680" w:hanging="360"/>
      </w:pPr>
    </w:lvl>
    <w:lvl w:ilvl="5" w:tplc="0402001B" w:tentative="1">
      <w:start w:val="1"/>
      <w:numFmt w:val="lowerRoman"/>
      <w:lvlText w:val="%6."/>
      <w:lvlJc w:val="right"/>
      <w:pPr>
        <w:ind w:left="5400" w:hanging="180"/>
      </w:pPr>
    </w:lvl>
    <w:lvl w:ilvl="6" w:tplc="0402000F" w:tentative="1">
      <w:start w:val="1"/>
      <w:numFmt w:val="decimal"/>
      <w:lvlText w:val="%7."/>
      <w:lvlJc w:val="left"/>
      <w:pPr>
        <w:ind w:left="6120" w:hanging="360"/>
      </w:pPr>
    </w:lvl>
    <w:lvl w:ilvl="7" w:tplc="04020019" w:tentative="1">
      <w:start w:val="1"/>
      <w:numFmt w:val="lowerLetter"/>
      <w:lvlText w:val="%8."/>
      <w:lvlJc w:val="left"/>
      <w:pPr>
        <w:ind w:left="6840" w:hanging="360"/>
      </w:pPr>
    </w:lvl>
    <w:lvl w:ilvl="8" w:tplc="0402001B" w:tentative="1">
      <w:start w:val="1"/>
      <w:numFmt w:val="lowerRoman"/>
      <w:lvlText w:val="%9."/>
      <w:lvlJc w:val="right"/>
      <w:pPr>
        <w:ind w:left="7560" w:hanging="180"/>
      </w:pPr>
    </w:lvl>
  </w:abstractNum>
  <w:abstractNum w:abstractNumId="10">
    <w:nsid w:val="2A1B037B"/>
    <w:multiLevelType w:val="hybridMultilevel"/>
    <w:tmpl w:val="841455F6"/>
    <w:lvl w:ilvl="0" w:tplc="E75C6516">
      <w:start w:val="1"/>
      <w:numFmt w:val="lowerRoman"/>
      <w:lvlText w:val="%1)"/>
      <w:lvlJc w:val="right"/>
      <w:pPr>
        <w:ind w:left="759" w:hanging="360"/>
      </w:pPr>
      <w:rPr>
        <w:rFonts w:hint="default"/>
      </w:rPr>
    </w:lvl>
    <w:lvl w:ilvl="1" w:tplc="04020019" w:tentative="1">
      <w:start w:val="1"/>
      <w:numFmt w:val="lowerLetter"/>
      <w:lvlText w:val="%2."/>
      <w:lvlJc w:val="left"/>
      <w:pPr>
        <w:ind w:left="1479" w:hanging="360"/>
      </w:pPr>
    </w:lvl>
    <w:lvl w:ilvl="2" w:tplc="0402001B" w:tentative="1">
      <w:start w:val="1"/>
      <w:numFmt w:val="lowerRoman"/>
      <w:lvlText w:val="%3."/>
      <w:lvlJc w:val="right"/>
      <w:pPr>
        <w:ind w:left="2199" w:hanging="180"/>
      </w:pPr>
    </w:lvl>
    <w:lvl w:ilvl="3" w:tplc="0402000F" w:tentative="1">
      <w:start w:val="1"/>
      <w:numFmt w:val="decimal"/>
      <w:lvlText w:val="%4."/>
      <w:lvlJc w:val="left"/>
      <w:pPr>
        <w:ind w:left="2919" w:hanging="360"/>
      </w:pPr>
    </w:lvl>
    <w:lvl w:ilvl="4" w:tplc="04020019" w:tentative="1">
      <w:start w:val="1"/>
      <w:numFmt w:val="lowerLetter"/>
      <w:lvlText w:val="%5."/>
      <w:lvlJc w:val="left"/>
      <w:pPr>
        <w:ind w:left="3639" w:hanging="360"/>
      </w:pPr>
    </w:lvl>
    <w:lvl w:ilvl="5" w:tplc="0402001B" w:tentative="1">
      <w:start w:val="1"/>
      <w:numFmt w:val="lowerRoman"/>
      <w:lvlText w:val="%6."/>
      <w:lvlJc w:val="right"/>
      <w:pPr>
        <w:ind w:left="4359" w:hanging="180"/>
      </w:pPr>
    </w:lvl>
    <w:lvl w:ilvl="6" w:tplc="0402000F" w:tentative="1">
      <w:start w:val="1"/>
      <w:numFmt w:val="decimal"/>
      <w:lvlText w:val="%7."/>
      <w:lvlJc w:val="left"/>
      <w:pPr>
        <w:ind w:left="5079" w:hanging="360"/>
      </w:pPr>
    </w:lvl>
    <w:lvl w:ilvl="7" w:tplc="04020019" w:tentative="1">
      <w:start w:val="1"/>
      <w:numFmt w:val="lowerLetter"/>
      <w:lvlText w:val="%8."/>
      <w:lvlJc w:val="left"/>
      <w:pPr>
        <w:ind w:left="5799" w:hanging="360"/>
      </w:pPr>
    </w:lvl>
    <w:lvl w:ilvl="8" w:tplc="0402001B" w:tentative="1">
      <w:start w:val="1"/>
      <w:numFmt w:val="lowerRoman"/>
      <w:lvlText w:val="%9."/>
      <w:lvlJc w:val="right"/>
      <w:pPr>
        <w:ind w:left="6519" w:hanging="180"/>
      </w:pPr>
    </w:lvl>
  </w:abstractNum>
  <w:abstractNum w:abstractNumId="11">
    <w:nsid w:val="2C240D8A"/>
    <w:multiLevelType w:val="hybridMultilevel"/>
    <w:tmpl w:val="08EA5618"/>
    <w:lvl w:ilvl="0" w:tplc="CD0248DC">
      <w:start w:val="1"/>
      <w:numFmt w:val="decimal"/>
      <w:lvlText w:val="5.%1."/>
      <w:lvlJc w:val="righ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nsid w:val="31170976"/>
    <w:multiLevelType w:val="hybridMultilevel"/>
    <w:tmpl w:val="EA3ED9F4"/>
    <w:lvl w:ilvl="0" w:tplc="BBF8CE64">
      <w:start w:val="1"/>
      <w:numFmt w:val="decimal"/>
      <w:lvlText w:val="1.%1."/>
      <w:lvlJc w:val="righ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3">
    <w:nsid w:val="36547575"/>
    <w:multiLevelType w:val="hybridMultilevel"/>
    <w:tmpl w:val="437C80BA"/>
    <w:lvl w:ilvl="0" w:tplc="AA48380E">
      <w:start w:val="1"/>
      <w:numFmt w:val="decimal"/>
      <w:lvlText w:val="7.%1."/>
      <w:lvlJc w:val="righ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nsid w:val="38D50BA8"/>
    <w:multiLevelType w:val="hybridMultilevel"/>
    <w:tmpl w:val="A998BC3A"/>
    <w:lvl w:ilvl="0" w:tplc="5C3CC55E">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5">
    <w:nsid w:val="3C01307C"/>
    <w:multiLevelType w:val="multilevel"/>
    <w:tmpl w:val="A0BA6BC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6">
    <w:nsid w:val="3E0216B9"/>
    <w:multiLevelType w:val="multilevel"/>
    <w:tmpl w:val="A738B850"/>
    <w:lvl w:ilvl="0">
      <w:start w:val="1"/>
      <w:numFmt w:val="decimal"/>
      <w:lvlText w:val="%1."/>
      <w:lvlJc w:val="left"/>
      <w:pPr>
        <w:tabs>
          <w:tab w:val="num" w:pos="1440"/>
        </w:tabs>
        <w:ind w:left="1440" w:hanging="1440"/>
      </w:pPr>
    </w:lvl>
    <w:lvl w:ilvl="1">
      <w:start w:val="1"/>
      <w:numFmt w:val="decimal"/>
      <w:pStyle w:val="NumPar2"/>
      <w:lvlText w:val="%1.%2."/>
      <w:lvlJc w:val="left"/>
      <w:pPr>
        <w:tabs>
          <w:tab w:val="num" w:pos="1440"/>
        </w:tabs>
        <w:ind w:left="1440" w:hanging="1440"/>
      </w:pPr>
    </w:lvl>
    <w:lvl w:ilvl="2">
      <w:start w:val="1"/>
      <w:numFmt w:val="decimal"/>
      <w:lvlText w:val="%1.%2.%3."/>
      <w:lvlJc w:val="left"/>
      <w:pPr>
        <w:tabs>
          <w:tab w:val="num" w:pos="1440"/>
        </w:tabs>
        <w:ind w:left="1440" w:hanging="1440"/>
      </w:pPr>
    </w:lvl>
    <w:lvl w:ilvl="3">
      <w:start w:val="1"/>
      <w:numFmt w:val="decimal"/>
      <w:lvlText w:val="%1.%2.%3.%4."/>
      <w:lvlJc w:val="left"/>
      <w:pPr>
        <w:tabs>
          <w:tab w:val="num" w:pos="1440"/>
        </w:tabs>
        <w:ind w:left="1440" w:hanging="144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nsid w:val="45545EBC"/>
    <w:multiLevelType w:val="hybridMultilevel"/>
    <w:tmpl w:val="13BA0D18"/>
    <w:lvl w:ilvl="0" w:tplc="F62EEF26">
      <w:start w:val="1"/>
      <w:numFmt w:val="decimal"/>
      <w:lvlText w:val="%1."/>
      <w:lvlJc w:val="left"/>
      <w:pPr>
        <w:ind w:left="720" w:hanging="360"/>
      </w:pPr>
      <w:rPr>
        <w:rFonts w:hint="default"/>
        <w:color w:val="00000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8">
    <w:nsid w:val="49591614"/>
    <w:multiLevelType w:val="hybridMultilevel"/>
    <w:tmpl w:val="4E265898"/>
    <w:lvl w:ilvl="0" w:tplc="C9401692">
      <w:numFmt w:val="bullet"/>
      <w:lvlText w:val="-"/>
      <w:lvlJc w:val="left"/>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9">
    <w:nsid w:val="4A7F1C2E"/>
    <w:multiLevelType w:val="hybridMultilevel"/>
    <w:tmpl w:val="D1B83054"/>
    <w:lvl w:ilvl="0" w:tplc="266C4A0C">
      <w:start w:val="1"/>
      <w:numFmt w:val="decimal"/>
      <w:lvlText w:val="8.%1."/>
      <w:lvlJc w:val="righ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nsid w:val="4DAD188C"/>
    <w:multiLevelType w:val="hybridMultilevel"/>
    <w:tmpl w:val="08EA5618"/>
    <w:lvl w:ilvl="0" w:tplc="CD0248DC">
      <w:start w:val="1"/>
      <w:numFmt w:val="decimal"/>
      <w:lvlText w:val="5.%1."/>
      <w:lvlJc w:val="righ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nsid w:val="519213E7"/>
    <w:multiLevelType w:val="hybridMultilevel"/>
    <w:tmpl w:val="5E06653E"/>
    <w:lvl w:ilvl="0" w:tplc="906E62B2">
      <w:start w:val="1"/>
      <w:numFmt w:val="decimal"/>
      <w:lvlText w:val="3.%1."/>
      <w:lvlJc w:val="righ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nsid w:val="52695A39"/>
    <w:multiLevelType w:val="multilevel"/>
    <w:tmpl w:val="DCF2D91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nsid w:val="53896A0D"/>
    <w:multiLevelType w:val="hybridMultilevel"/>
    <w:tmpl w:val="5B5AF604"/>
    <w:lvl w:ilvl="0" w:tplc="7A22D18C">
      <w:start w:val="1"/>
      <w:numFmt w:val="decimal"/>
      <w:lvlText w:val="9.%1."/>
      <w:lvlJc w:val="righ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nsid w:val="56610228"/>
    <w:multiLevelType w:val="hybridMultilevel"/>
    <w:tmpl w:val="E3467E36"/>
    <w:lvl w:ilvl="0" w:tplc="E75C6516">
      <w:start w:val="1"/>
      <w:numFmt w:val="lowerRoman"/>
      <w:lvlText w:val="%1)"/>
      <w:lvlJc w:val="righ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5">
    <w:nsid w:val="571F7782"/>
    <w:multiLevelType w:val="hybridMultilevel"/>
    <w:tmpl w:val="7FD2FE44"/>
    <w:lvl w:ilvl="0" w:tplc="D89210AA">
      <w:start w:val="1"/>
      <w:numFmt w:val="decimal"/>
      <w:lvlText w:val="9.2.%1."/>
      <w:lvlJc w:val="center"/>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6">
    <w:nsid w:val="575E005E"/>
    <w:multiLevelType w:val="hybridMultilevel"/>
    <w:tmpl w:val="407AECCA"/>
    <w:lvl w:ilvl="0" w:tplc="382A1732">
      <w:start w:val="1"/>
      <w:numFmt w:val="decimal"/>
      <w:lvlText w:val="9.2.%1."/>
      <w:lvlJc w:val="righ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7">
    <w:nsid w:val="62674E39"/>
    <w:multiLevelType w:val="multilevel"/>
    <w:tmpl w:val="6E6A6128"/>
    <w:lvl w:ilvl="0">
      <w:start w:val="1"/>
      <w:numFmt w:val="decimal"/>
      <w:lvlText w:val="Чл.%1."/>
      <w:lvlJc w:val="left"/>
      <w:pPr>
        <w:ind w:left="1353" w:hanging="360"/>
      </w:pPr>
      <w:rPr>
        <w:rFonts w:hint="default"/>
        <w:b/>
        <w:i w:val="0"/>
        <w:sz w:val="24"/>
        <w:szCs w:val="24"/>
      </w:rPr>
    </w:lvl>
    <w:lvl w:ilvl="1">
      <w:start w:val="1"/>
      <w:numFmt w:val="decimal"/>
      <w:isLgl/>
      <w:lvlText w:val="%1.%2."/>
      <w:lvlJc w:val="left"/>
      <w:pPr>
        <w:ind w:left="1068" w:hanging="360"/>
      </w:pPr>
      <w:rPr>
        <w:rFonts w:hint="default"/>
        <w:b w:val="0"/>
        <w:i w:val="0"/>
      </w:rPr>
    </w:lvl>
    <w:lvl w:ilvl="2">
      <w:start w:val="1"/>
      <w:numFmt w:val="decimal"/>
      <w:isLgl/>
      <w:lvlText w:val="%1.%2.%3."/>
      <w:lvlJc w:val="left"/>
      <w:pPr>
        <w:ind w:left="1428" w:hanging="720"/>
      </w:pPr>
      <w:rPr>
        <w:rFonts w:hint="default"/>
        <w:b/>
      </w:rPr>
    </w:lvl>
    <w:lvl w:ilvl="3">
      <w:start w:val="1"/>
      <w:numFmt w:val="decimal"/>
      <w:isLgl/>
      <w:lvlText w:val="%1.%2.%3.%4."/>
      <w:lvlJc w:val="left"/>
      <w:pPr>
        <w:ind w:left="1428" w:hanging="720"/>
      </w:pPr>
      <w:rPr>
        <w:rFonts w:hint="default"/>
        <w:b/>
      </w:rPr>
    </w:lvl>
    <w:lvl w:ilvl="4">
      <w:start w:val="1"/>
      <w:numFmt w:val="decimal"/>
      <w:isLgl/>
      <w:lvlText w:val="%1.%2.%3.%4.%5."/>
      <w:lvlJc w:val="left"/>
      <w:pPr>
        <w:ind w:left="1788" w:hanging="1080"/>
      </w:pPr>
      <w:rPr>
        <w:rFonts w:hint="default"/>
        <w:b/>
      </w:rPr>
    </w:lvl>
    <w:lvl w:ilvl="5">
      <w:start w:val="1"/>
      <w:numFmt w:val="decimal"/>
      <w:isLgl/>
      <w:lvlText w:val="%1.%2.%3.%4.%5.%6."/>
      <w:lvlJc w:val="left"/>
      <w:pPr>
        <w:ind w:left="1788" w:hanging="1080"/>
      </w:pPr>
      <w:rPr>
        <w:rFonts w:hint="default"/>
        <w:b/>
      </w:rPr>
    </w:lvl>
    <w:lvl w:ilvl="6">
      <w:start w:val="1"/>
      <w:numFmt w:val="decimal"/>
      <w:isLgl/>
      <w:lvlText w:val="%1.%2.%3.%4.%5.%6.%7."/>
      <w:lvlJc w:val="left"/>
      <w:pPr>
        <w:ind w:left="2148" w:hanging="1440"/>
      </w:pPr>
      <w:rPr>
        <w:rFonts w:hint="default"/>
        <w:b/>
      </w:rPr>
    </w:lvl>
    <w:lvl w:ilvl="7">
      <w:start w:val="1"/>
      <w:numFmt w:val="decimal"/>
      <w:isLgl/>
      <w:lvlText w:val="%1.%2.%3.%4.%5.%6.%7.%8."/>
      <w:lvlJc w:val="left"/>
      <w:pPr>
        <w:ind w:left="2148" w:hanging="1440"/>
      </w:pPr>
      <w:rPr>
        <w:rFonts w:hint="default"/>
        <w:b/>
      </w:rPr>
    </w:lvl>
    <w:lvl w:ilvl="8">
      <w:start w:val="1"/>
      <w:numFmt w:val="decimal"/>
      <w:isLgl/>
      <w:lvlText w:val="%1.%2.%3.%4.%5.%6.%7.%8.%9."/>
      <w:lvlJc w:val="left"/>
      <w:pPr>
        <w:ind w:left="2508" w:hanging="1800"/>
      </w:pPr>
      <w:rPr>
        <w:rFonts w:hint="default"/>
        <w:b/>
      </w:rPr>
    </w:lvl>
  </w:abstractNum>
  <w:abstractNum w:abstractNumId="28">
    <w:nsid w:val="628427DC"/>
    <w:multiLevelType w:val="hybridMultilevel"/>
    <w:tmpl w:val="571C439E"/>
    <w:lvl w:ilvl="0" w:tplc="D778998A">
      <w:start w:val="1"/>
      <w:numFmt w:val="decimal"/>
      <w:lvlText w:val="6.%1."/>
      <w:lvlJc w:val="righ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nsid w:val="65397AA2"/>
    <w:multiLevelType w:val="hybridMultilevel"/>
    <w:tmpl w:val="A120E804"/>
    <w:lvl w:ilvl="0" w:tplc="C9401692">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0">
    <w:nsid w:val="673A5C9A"/>
    <w:multiLevelType w:val="hybridMultilevel"/>
    <w:tmpl w:val="87B6E526"/>
    <w:lvl w:ilvl="0" w:tplc="E75C6516">
      <w:start w:val="1"/>
      <w:numFmt w:val="lowerRoman"/>
      <w:lvlText w:val="%1)"/>
      <w:lvlJc w:val="righ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1">
    <w:nsid w:val="6A132E7F"/>
    <w:multiLevelType w:val="hybridMultilevel"/>
    <w:tmpl w:val="BF56DCAC"/>
    <w:lvl w:ilvl="0" w:tplc="FFFFFFFF">
      <w:start w:val="1"/>
      <w:numFmt w:val="decimal"/>
      <w:lvlText w:val="9.2.%1."/>
      <w:lvlJc w:val="righ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2">
    <w:nsid w:val="6F236E1C"/>
    <w:multiLevelType w:val="hybridMultilevel"/>
    <w:tmpl w:val="E1CAB3E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3">
    <w:nsid w:val="742B748B"/>
    <w:multiLevelType w:val="hybridMultilevel"/>
    <w:tmpl w:val="1A6E7026"/>
    <w:lvl w:ilvl="0" w:tplc="1BB4442A">
      <w:start w:val="1"/>
      <w:numFmt w:val="decimal"/>
      <w:lvlText w:val="2.%1."/>
      <w:lvlJc w:val="righ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nsid w:val="757C59F5"/>
    <w:multiLevelType w:val="hybridMultilevel"/>
    <w:tmpl w:val="4FB2EB86"/>
    <w:lvl w:ilvl="0" w:tplc="CBDC706E">
      <w:start w:val="1"/>
      <w:numFmt w:val="decimal"/>
      <w:lvlText w:val="9.2.%1."/>
      <w:lvlJc w:val="center"/>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nsid w:val="7B356539"/>
    <w:multiLevelType w:val="hybridMultilevel"/>
    <w:tmpl w:val="1E642556"/>
    <w:lvl w:ilvl="0" w:tplc="F62EEF26">
      <w:start w:val="1"/>
      <w:numFmt w:val="decimal"/>
      <w:lvlText w:val="%1."/>
      <w:lvlJc w:val="left"/>
      <w:pPr>
        <w:ind w:left="1080" w:hanging="360"/>
      </w:pPr>
      <w:rPr>
        <w:rFonts w:hint="default"/>
        <w:color w:val="000000"/>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36">
    <w:nsid w:val="7D2A04A9"/>
    <w:multiLevelType w:val="hybridMultilevel"/>
    <w:tmpl w:val="6FE0864E"/>
    <w:lvl w:ilvl="0" w:tplc="5482868E">
      <w:start w:val="4"/>
      <w:numFmt w:val="bullet"/>
      <w:lvlText w:val="–"/>
      <w:lvlJc w:val="left"/>
      <w:pPr>
        <w:tabs>
          <w:tab w:val="num" w:pos="720"/>
        </w:tabs>
        <w:ind w:left="720" w:hanging="360"/>
      </w:pPr>
      <w:rPr>
        <w:rFonts w:ascii="Times New Roman" w:eastAsia="Times New Roman" w:hAnsi="Times New Roman" w:cs="Times New Roman"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7">
    <w:nsid w:val="7E525F08"/>
    <w:multiLevelType w:val="hybridMultilevel"/>
    <w:tmpl w:val="E0FEF8F8"/>
    <w:lvl w:ilvl="0" w:tplc="312E01E4">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0"/>
  </w:num>
  <w:num w:numId="2">
    <w:abstractNumId w:val="16"/>
  </w:num>
  <w:num w:numId="3">
    <w:abstractNumId w:val="15"/>
  </w:num>
  <w:num w:numId="4">
    <w:abstractNumId w:val="36"/>
  </w:num>
  <w:num w:numId="5">
    <w:abstractNumId w:val="4"/>
  </w:num>
  <w:num w:numId="6">
    <w:abstractNumId w:val="8"/>
  </w:num>
  <w:num w:numId="7">
    <w:abstractNumId w:val="14"/>
  </w:num>
  <w:num w:numId="8">
    <w:abstractNumId w:val="9"/>
  </w:num>
  <w:num w:numId="9">
    <w:abstractNumId w:val="18"/>
  </w:num>
  <w:num w:numId="10">
    <w:abstractNumId w:val="3"/>
  </w:num>
  <w:num w:numId="11">
    <w:abstractNumId w:val="29"/>
  </w:num>
  <w:num w:numId="12">
    <w:abstractNumId w:val="6"/>
  </w:num>
  <w:num w:numId="13">
    <w:abstractNumId w:val="2"/>
  </w:num>
  <w:num w:numId="14">
    <w:abstractNumId w:val="5"/>
  </w:num>
  <w:num w:numId="15">
    <w:abstractNumId w:val="30"/>
  </w:num>
  <w:num w:numId="16">
    <w:abstractNumId w:val="12"/>
  </w:num>
  <w:num w:numId="17">
    <w:abstractNumId w:val="33"/>
  </w:num>
  <w:num w:numId="18">
    <w:abstractNumId w:val="21"/>
  </w:num>
  <w:num w:numId="19">
    <w:abstractNumId w:val="1"/>
  </w:num>
  <w:num w:numId="20">
    <w:abstractNumId w:val="20"/>
  </w:num>
  <w:num w:numId="21">
    <w:abstractNumId w:val="28"/>
  </w:num>
  <w:num w:numId="22">
    <w:abstractNumId w:val="13"/>
  </w:num>
  <w:num w:numId="23">
    <w:abstractNumId w:val="19"/>
  </w:num>
  <w:num w:numId="24">
    <w:abstractNumId w:val="23"/>
  </w:num>
  <w:num w:numId="25">
    <w:abstractNumId w:val="10"/>
  </w:num>
  <w:num w:numId="26">
    <w:abstractNumId w:val="24"/>
  </w:num>
  <w:num w:numId="27">
    <w:abstractNumId w:val="26"/>
  </w:num>
  <w:num w:numId="28">
    <w:abstractNumId w:val="34"/>
  </w:num>
  <w:num w:numId="29">
    <w:abstractNumId w:val="31"/>
  </w:num>
  <w:num w:numId="30">
    <w:abstractNumId w:val="25"/>
  </w:num>
  <w:num w:numId="31">
    <w:abstractNumId w:val="37"/>
  </w:num>
  <w:num w:numId="32">
    <w:abstractNumId w:val="27"/>
  </w:num>
  <w:num w:numId="33">
    <w:abstractNumId w:val="11"/>
  </w:num>
  <w:num w:numId="34">
    <w:abstractNumId w:val="7"/>
  </w:num>
  <w:num w:numId="35">
    <w:abstractNumId w:val="22"/>
  </w:num>
  <w:num w:numId="36">
    <w:abstractNumId w:val="17"/>
  </w:num>
  <w:num w:numId="37">
    <w:abstractNumId w:val="35"/>
  </w:num>
  <w:num w:numId="38">
    <w:abstractNumId w:val="3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Ogniana Yorgova">
    <w15:presenceInfo w15:providerId="AD" w15:userId="S-1-5-21-3692700190-1448963584-3137990252-197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826814"/>
    <w:rsid w:val="00000274"/>
    <w:rsid w:val="00001C8A"/>
    <w:rsid w:val="00002253"/>
    <w:rsid w:val="0000609E"/>
    <w:rsid w:val="0001041E"/>
    <w:rsid w:val="000136E9"/>
    <w:rsid w:val="000143A3"/>
    <w:rsid w:val="00034D41"/>
    <w:rsid w:val="00037EE0"/>
    <w:rsid w:val="00042A2C"/>
    <w:rsid w:val="00046086"/>
    <w:rsid w:val="00050EB9"/>
    <w:rsid w:val="00053BA0"/>
    <w:rsid w:val="00061C82"/>
    <w:rsid w:val="00067B70"/>
    <w:rsid w:val="00073597"/>
    <w:rsid w:val="00075E0E"/>
    <w:rsid w:val="00083FFF"/>
    <w:rsid w:val="0009450E"/>
    <w:rsid w:val="00095765"/>
    <w:rsid w:val="00095D4B"/>
    <w:rsid w:val="000A033C"/>
    <w:rsid w:val="000A1596"/>
    <w:rsid w:val="000A3435"/>
    <w:rsid w:val="000A46D3"/>
    <w:rsid w:val="000A784A"/>
    <w:rsid w:val="000B1B55"/>
    <w:rsid w:val="000B1CCA"/>
    <w:rsid w:val="000B755C"/>
    <w:rsid w:val="000C13E7"/>
    <w:rsid w:val="000C1B9F"/>
    <w:rsid w:val="000D2F1B"/>
    <w:rsid w:val="000D33AA"/>
    <w:rsid w:val="000D68DA"/>
    <w:rsid w:val="000E19CD"/>
    <w:rsid w:val="000F1C0A"/>
    <w:rsid w:val="000F394D"/>
    <w:rsid w:val="000F6AD1"/>
    <w:rsid w:val="001003EC"/>
    <w:rsid w:val="00102EF2"/>
    <w:rsid w:val="00105BB8"/>
    <w:rsid w:val="001103EA"/>
    <w:rsid w:val="00111867"/>
    <w:rsid w:val="00117734"/>
    <w:rsid w:val="001239D4"/>
    <w:rsid w:val="001244BD"/>
    <w:rsid w:val="00125372"/>
    <w:rsid w:val="00135118"/>
    <w:rsid w:val="00135A0A"/>
    <w:rsid w:val="001421E5"/>
    <w:rsid w:val="00144423"/>
    <w:rsid w:val="00144D4B"/>
    <w:rsid w:val="0015067A"/>
    <w:rsid w:val="0015149F"/>
    <w:rsid w:val="001561EF"/>
    <w:rsid w:val="001603EA"/>
    <w:rsid w:val="00161598"/>
    <w:rsid w:val="00163BD1"/>
    <w:rsid w:val="00164CD6"/>
    <w:rsid w:val="00173CA8"/>
    <w:rsid w:val="00175541"/>
    <w:rsid w:val="00180291"/>
    <w:rsid w:val="00182178"/>
    <w:rsid w:val="00182C9B"/>
    <w:rsid w:val="00183C56"/>
    <w:rsid w:val="0018427B"/>
    <w:rsid w:val="00190ED2"/>
    <w:rsid w:val="00191331"/>
    <w:rsid w:val="00192D37"/>
    <w:rsid w:val="00194C60"/>
    <w:rsid w:val="001974FA"/>
    <w:rsid w:val="001A1681"/>
    <w:rsid w:val="001A1F5F"/>
    <w:rsid w:val="001A6998"/>
    <w:rsid w:val="001B31FD"/>
    <w:rsid w:val="001B40D9"/>
    <w:rsid w:val="001B4407"/>
    <w:rsid w:val="001C20E5"/>
    <w:rsid w:val="001C46AF"/>
    <w:rsid w:val="001C4904"/>
    <w:rsid w:val="001D0139"/>
    <w:rsid w:val="001D325E"/>
    <w:rsid w:val="001D37D3"/>
    <w:rsid w:val="001E0918"/>
    <w:rsid w:val="001E0A80"/>
    <w:rsid w:val="001E475F"/>
    <w:rsid w:val="001F0C2C"/>
    <w:rsid w:val="001F2CAD"/>
    <w:rsid w:val="001F2CD3"/>
    <w:rsid w:val="001F4FE2"/>
    <w:rsid w:val="00200410"/>
    <w:rsid w:val="00200C50"/>
    <w:rsid w:val="0020254F"/>
    <w:rsid w:val="00213AA0"/>
    <w:rsid w:val="00227038"/>
    <w:rsid w:val="0024027C"/>
    <w:rsid w:val="00242A9A"/>
    <w:rsid w:val="00246B9D"/>
    <w:rsid w:val="00246C3F"/>
    <w:rsid w:val="002479E7"/>
    <w:rsid w:val="0025307C"/>
    <w:rsid w:val="002568C1"/>
    <w:rsid w:val="00263C71"/>
    <w:rsid w:val="00265252"/>
    <w:rsid w:val="0026700E"/>
    <w:rsid w:val="00272296"/>
    <w:rsid w:val="0027627A"/>
    <w:rsid w:val="00281031"/>
    <w:rsid w:val="00285497"/>
    <w:rsid w:val="002865A4"/>
    <w:rsid w:val="002877F1"/>
    <w:rsid w:val="0029592E"/>
    <w:rsid w:val="002972A6"/>
    <w:rsid w:val="002A58E4"/>
    <w:rsid w:val="002A7515"/>
    <w:rsid w:val="002B24BE"/>
    <w:rsid w:val="002B42E9"/>
    <w:rsid w:val="002B4C21"/>
    <w:rsid w:val="002C1418"/>
    <w:rsid w:val="002C47DF"/>
    <w:rsid w:val="002D06A2"/>
    <w:rsid w:val="002D6076"/>
    <w:rsid w:val="002D6F0F"/>
    <w:rsid w:val="002E3B55"/>
    <w:rsid w:val="002E60D5"/>
    <w:rsid w:val="002F1067"/>
    <w:rsid w:val="00305006"/>
    <w:rsid w:val="00314B25"/>
    <w:rsid w:val="00317F36"/>
    <w:rsid w:val="0032420D"/>
    <w:rsid w:val="00326D72"/>
    <w:rsid w:val="00331976"/>
    <w:rsid w:val="00331A50"/>
    <w:rsid w:val="00332C77"/>
    <w:rsid w:val="003342E8"/>
    <w:rsid w:val="0033692D"/>
    <w:rsid w:val="003420B1"/>
    <w:rsid w:val="00343BEA"/>
    <w:rsid w:val="00345476"/>
    <w:rsid w:val="00345BD8"/>
    <w:rsid w:val="00345D42"/>
    <w:rsid w:val="00346386"/>
    <w:rsid w:val="00347327"/>
    <w:rsid w:val="0034777D"/>
    <w:rsid w:val="0035310D"/>
    <w:rsid w:val="003615B4"/>
    <w:rsid w:val="003621CD"/>
    <w:rsid w:val="003703E8"/>
    <w:rsid w:val="00370BC3"/>
    <w:rsid w:val="00373591"/>
    <w:rsid w:val="003771D3"/>
    <w:rsid w:val="003810ED"/>
    <w:rsid w:val="00382B3C"/>
    <w:rsid w:val="00386D57"/>
    <w:rsid w:val="003903B0"/>
    <w:rsid w:val="00395773"/>
    <w:rsid w:val="003B276B"/>
    <w:rsid w:val="003B6F35"/>
    <w:rsid w:val="003C005F"/>
    <w:rsid w:val="003C02AF"/>
    <w:rsid w:val="003C43BD"/>
    <w:rsid w:val="003C4572"/>
    <w:rsid w:val="003D1571"/>
    <w:rsid w:val="003D357B"/>
    <w:rsid w:val="003D70DF"/>
    <w:rsid w:val="003D724D"/>
    <w:rsid w:val="003D78F5"/>
    <w:rsid w:val="003E4920"/>
    <w:rsid w:val="003E53BA"/>
    <w:rsid w:val="003E55BD"/>
    <w:rsid w:val="003E5AF9"/>
    <w:rsid w:val="003F08F7"/>
    <w:rsid w:val="003F4453"/>
    <w:rsid w:val="003F6606"/>
    <w:rsid w:val="00405A5D"/>
    <w:rsid w:val="00407EB0"/>
    <w:rsid w:val="00414EED"/>
    <w:rsid w:val="00416C67"/>
    <w:rsid w:val="004205EB"/>
    <w:rsid w:val="004219C3"/>
    <w:rsid w:val="00421C75"/>
    <w:rsid w:val="00422873"/>
    <w:rsid w:val="00424B10"/>
    <w:rsid w:val="00424E92"/>
    <w:rsid w:val="004328C3"/>
    <w:rsid w:val="00433F75"/>
    <w:rsid w:val="00434FCB"/>
    <w:rsid w:val="00436AD4"/>
    <w:rsid w:val="0044068D"/>
    <w:rsid w:val="00442B3B"/>
    <w:rsid w:val="00443051"/>
    <w:rsid w:val="00443E4E"/>
    <w:rsid w:val="00445FAA"/>
    <w:rsid w:val="00450E4A"/>
    <w:rsid w:val="00455A04"/>
    <w:rsid w:val="0046194F"/>
    <w:rsid w:val="00461B9F"/>
    <w:rsid w:val="00463A18"/>
    <w:rsid w:val="00466425"/>
    <w:rsid w:val="00466735"/>
    <w:rsid w:val="00466F6E"/>
    <w:rsid w:val="00470A95"/>
    <w:rsid w:val="0047227A"/>
    <w:rsid w:val="00474608"/>
    <w:rsid w:val="00475B8B"/>
    <w:rsid w:val="004819B2"/>
    <w:rsid w:val="00486B03"/>
    <w:rsid w:val="00490ED3"/>
    <w:rsid w:val="00490FB1"/>
    <w:rsid w:val="0049105F"/>
    <w:rsid w:val="00491340"/>
    <w:rsid w:val="004914FA"/>
    <w:rsid w:val="00493922"/>
    <w:rsid w:val="00495609"/>
    <w:rsid w:val="00495DFE"/>
    <w:rsid w:val="0049673A"/>
    <w:rsid w:val="00496C6B"/>
    <w:rsid w:val="00497C89"/>
    <w:rsid w:val="004A6C6F"/>
    <w:rsid w:val="004A7EBB"/>
    <w:rsid w:val="004B0624"/>
    <w:rsid w:val="004B1D01"/>
    <w:rsid w:val="004B3109"/>
    <w:rsid w:val="004B3B1F"/>
    <w:rsid w:val="004B5CC4"/>
    <w:rsid w:val="004C0628"/>
    <w:rsid w:val="004C1F41"/>
    <w:rsid w:val="004C3E8A"/>
    <w:rsid w:val="004C7A09"/>
    <w:rsid w:val="004D02A0"/>
    <w:rsid w:val="004D4AE7"/>
    <w:rsid w:val="004D5966"/>
    <w:rsid w:val="004E4DEB"/>
    <w:rsid w:val="004E5990"/>
    <w:rsid w:val="004E738C"/>
    <w:rsid w:val="004F179E"/>
    <w:rsid w:val="004F2742"/>
    <w:rsid w:val="004F2C21"/>
    <w:rsid w:val="004F2DD1"/>
    <w:rsid w:val="004F39EC"/>
    <w:rsid w:val="004F7EF0"/>
    <w:rsid w:val="0050021A"/>
    <w:rsid w:val="00514493"/>
    <w:rsid w:val="0052602D"/>
    <w:rsid w:val="0053142F"/>
    <w:rsid w:val="00531C33"/>
    <w:rsid w:val="00533F0D"/>
    <w:rsid w:val="005344D7"/>
    <w:rsid w:val="00540337"/>
    <w:rsid w:val="0054093A"/>
    <w:rsid w:val="00541A43"/>
    <w:rsid w:val="00542F41"/>
    <w:rsid w:val="00547BBC"/>
    <w:rsid w:val="005548C5"/>
    <w:rsid w:val="00555714"/>
    <w:rsid w:val="0055668F"/>
    <w:rsid w:val="005619D5"/>
    <w:rsid w:val="00561D62"/>
    <w:rsid w:val="00565193"/>
    <w:rsid w:val="00570B62"/>
    <w:rsid w:val="00571436"/>
    <w:rsid w:val="005776AB"/>
    <w:rsid w:val="00580C02"/>
    <w:rsid w:val="00583EEE"/>
    <w:rsid w:val="0058763D"/>
    <w:rsid w:val="00592CA5"/>
    <w:rsid w:val="00594CD3"/>
    <w:rsid w:val="005962A9"/>
    <w:rsid w:val="005A342B"/>
    <w:rsid w:val="005B64A4"/>
    <w:rsid w:val="005C3BD0"/>
    <w:rsid w:val="005C7440"/>
    <w:rsid w:val="005D10B4"/>
    <w:rsid w:val="005D1610"/>
    <w:rsid w:val="005D1CB2"/>
    <w:rsid w:val="005E6531"/>
    <w:rsid w:val="005E6808"/>
    <w:rsid w:val="005E709A"/>
    <w:rsid w:val="005F18B2"/>
    <w:rsid w:val="005F3086"/>
    <w:rsid w:val="005F6734"/>
    <w:rsid w:val="005F745D"/>
    <w:rsid w:val="00601823"/>
    <w:rsid w:val="00606568"/>
    <w:rsid w:val="0061446D"/>
    <w:rsid w:val="006151DD"/>
    <w:rsid w:val="0062244D"/>
    <w:rsid w:val="0062316D"/>
    <w:rsid w:val="00625D72"/>
    <w:rsid w:val="006337C7"/>
    <w:rsid w:val="00633F63"/>
    <w:rsid w:val="006368F1"/>
    <w:rsid w:val="00636F5B"/>
    <w:rsid w:val="006411B3"/>
    <w:rsid w:val="006429E4"/>
    <w:rsid w:val="006431FB"/>
    <w:rsid w:val="00644C93"/>
    <w:rsid w:val="00646B1E"/>
    <w:rsid w:val="00647B8F"/>
    <w:rsid w:val="00647FD7"/>
    <w:rsid w:val="00650B15"/>
    <w:rsid w:val="00651C38"/>
    <w:rsid w:val="00656C54"/>
    <w:rsid w:val="00656CAA"/>
    <w:rsid w:val="006574D6"/>
    <w:rsid w:val="0066125F"/>
    <w:rsid w:val="00677603"/>
    <w:rsid w:val="0068085C"/>
    <w:rsid w:val="00683B77"/>
    <w:rsid w:val="00684870"/>
    <w:rsid w:val="00685FA8"/>
    <w:rsid w:val="00686A33"/>
    <w:rsid w:val="006916E1"/>
    <w:rsid w:val="00693325"/>
    <w:rsid w:val="006957C3"/>
    <w:rsid w:val="00695C3F"/>
    <w:rsid w:val="00696305"/>
    <w:rsid w:val="006973C5"/>
    <w:rsid w:val="006978F0"/>
    <w:rsid w:val="006B1F8A"/>
    <w:rsid w:val="006B3E1E"/>
    <w:rsid w:val="006C0F5D"/>
    <w:rsid w:val="006C3E28"/>
    <w:rsid w:val="006D1E33"/>
    <w:rsid w:val="006D2471"/>
    <w:rsid w:val="006D41D3"/>
    <w:rsid w:val="006D4C81"/>
    <w:rsid w:val="006E127F"/>
    <w:rsid w:val="006E1F62"/>
    <w:rsid w:val="006E5E98"/>
    <w:rsid w:val="006E5F30"/>
    <w:rsid w:val="006E7138"/>
    <w:rsid w:val="006F35FC"/>
    <w:rsid w:val="00700196"/>
    <w:rsid w:val="0071258A"/>
    <w:rsid w:val="0071533D"/>
    <w:rsid w:val="00717F4F"/>
    <w:rsid w:val="00726D16"/>
    <w:rsid w:val="0072782C"/>
    <w:rsid w:val="00727B25"/>
    <w:rsid w:val="00730F9C"/>
    <w:rsid w:val="00731DDE"/>
    <w:rsid w:val="007326D5"/>
    <w:rsid w:val="0074161E"/>
    <w:rsid w:val="007479AE"/>
    <w:rsid w:val="007500EA"/>
    <w:rsid w:val="00751F8E"/>
    <w:rsid w:val="007541B9"/>
    <w:rsid w:val="00754BD0"/>
    <w:rsid w:val="0076084E"/>
    <w:rsid w:val="00763178"/>
    <w:rsid w:val="00767163"/>
    <w:rsid w:val="00770A82"/>
    <w:rsid w:val="00772F19"/>
    <w:rsid w:val="00775A9C"/>
    <w:rsid w:val="0078231F"/>
    <w:rsid w:val="007854E5"/>
    <w:rsid w:val="00786EE7"/>
    <w:rsid w:val="00791CFE"/>
    <w:rsid w:val="00793994"/>
    <w:rsid w:val="007A094A"/>
    <w:rsid w:val="007A1322"/>
    <w:rsid w:val="007A5A58"/>
    <w:rsid w:val="007A7320"/>
    <w:rsid w:val="007B105F"/>
    <w:rsid w:val="007B23EF"/>
    <w:rsid w:val="007B7450"/>
    <w:rsid w:val="007B759D"/>
    <w:rsid w:val="007C23E8"/>
    <w:rsid w:val="007C275D"/>
    <w:rsid w:val="007C3974"/>
    <w:rsid w:val="007C4052"/>
    <w:rsid w:val="007C61B5"/>
    <w:rsid w:val="007C6727"/>
    <w:rsid w:val="007D0DFB"/>
    <w:rsid w:val="007D224B"/>
    <w:rsid w:val="007D24B4"/>
    <w:rsid w:val="007D2678"/>
    <w:rsid w:val="007D310D"/>
    <w:rsid w:val="007D7E26"/>
    <w:rsid w:val="007E4AEF"/>
    <w:rsid w:val="007F410A"/>
    <w:rsid w:val="007F665C"/>
    <w:rsid w:val="00804E61"/>
    <w:rsid w:val="00806EFC"/>
    <w:rsid w:val="00812799"/>
    <w:rsid w:val="00813EC9"/>
    <w:rsid w:val="00824F6C"/>
    <w:rsid w:val="00826814"/>
    <w:rsid w:val="00831890"/>
    <w:rsid w:val="00835634"/>
    <w:rsid w:val="00835FA2"/>
    <w:rsid w:val="008410FD"/>
    <w:rsid w:val="008451E3"/>
    <w:rsid w:val="00845286"/>
    <w:rsid w:val="00845377"/>
    <w:rsid w:val="00847E00"/>
    <w:rsid w:val="00850078"/>
    <w:rsid w:val="00850665"/>
    <w:rsid w:val="00851CE3"/>
    <w:rsid w:val="00852522"/>
    <w:rsid w:val="0085411A"/>
    <w:rsid w:val="00861E3E"/>
    <w:rsid w:val="008641B9"/>
    <w:rsid w:val="00866C4F"/>
    <w:rsid w:val="00867EBE"/>
    <w:rsid w:val="00867F75"/>
    <w:rsid w:val="00872D45"/>
    <w:rsid w:val="00873E51"/>
    <w:rsid w:val="00875A5C"/>
    <w:rsid w:val="00875EA5"/>
    <w:rsid w:val="00877E6A"/>
    <w:rsid w:val="00881498"/>
    <w:rsid w:val="00884179"/>
    <w:rsid w:val="00884525"/>
    <w:rsid w:val="0088644D"/>
    <w:rsid w:val="00897539"/>
    <w:rsid w:val="008A1CC9"/>
    <w:rsid w:val="008A6199"/>
    <w:rsid w:val="008A6B0E"/>
    <w:rsid w:val="008B1768"/>
    <w:rsid w:val="008B39BC"/>
    <w:rsid w:val="008B5E5E"/>
    <w:rsid w:val="008B7122"/>
    <w:rsid w:val="008C17C5"/>
    <w:rsid w:val="008C3309"/>
    <w:rsid w:val="008C4A82"/>
    <w:rsid w:val="008C5F81"/>
    <w:rsid w:val="008C6A20"/>
    <w:rsid w:val="008D3A5D"/>
    <w:rsid w:val="008D4700"/>
    <w:rsid w:val="008D5A88"/>
    <w:rsid w:val="008D7A9B"/>
    <w:rsid w:val="008E4E3C"/>
    <w:rsid w:val="008E77E5"/>
    <w:rsid w:val="008F52EC"/>
    <w:rsid w:val="008F5ECA"/>
    <w:rsid w:val="00904140"/>
    <w:rsid w:val="009044AF"/>
    <w:rsid w:val="00905594"/>
    <w:rsid w:val="00911529"/>
    <w:rsid w:val="00911C25"/>
    <w:rsid w:val="00911E06"/>
    <w:rsid w:val="009121EB"/>
    <w:rsid w:val="00915E86"/>
    <w:rsid w:val="00916E63"/>
    <w:rsid w:val="00917B0E"/>
    <w:rsid w:val="0092090F"/>
    <w:rsid w:val="00921874"/>
    <w:rsid w:val="00922004"/>
    <w:rsid w:val="00922E04"/>
    <w:rsid w:val="00930151"/>
    <w:rsid w:val="00932CAA"/>
    <w:rsid w:val="00941AB5"/>
    <w:rsid w:val="009462FA"/>
    <w:rsid w:val="00946977"/>
    <w:rsid w:val="0094739B"/>
    <w:rsid w:val="009518C8"/>
    <w:rsid w:val="00957092"/>
    <w:rsid w:val="00965E2A"/>
    <w:rsid w:val="00967B57"/>
    <w:rsid w:val="009743C2"/>
    <w:rsid w:val="00974D4B"/>
    <w:rsid w:val="009766E5"/>
    <w:rsid w:val="009827F5"/>
    <w:rsid w:val="00987952"/>
    <w:rsid w:val="0098799B"/>
    <w:rsid w:val="00996B06"/>
    <w:rsid w:val="009A0B27"/>
    <w:rsid w:val="009A0F41"/>
    <w:rsid w:val="009A0FDF"/>
    <w:rsid w:val="009A1A8E"/>
    <w:rsid w:val="009A44BD"/>
    <w:rsid w:val="009A46C8"/>
    <w:rsid w:val="009B0CA9"/>
    <w:rsid w:val="009B0F60"/>
    <w:rsid w:val="009B6E70"/>
    <w:rsid w:val="009C0B2A"/>
    <w:rsid w:val="009C1BD5"/>
    <w:rsid w:val="009C50DD"/>
    <w:rsid w:val="009C5A81"/>
    <w:rsid w:val="009C6092"/>
    <w:rsid w:val="009D182E"/>
    <w:rsid w:val="009D19B8"/>
    <w:rsid w:val="009D3122"/>
    <w:rsid w:val="009D3142"/>
    <w:rsid w:val="009D7C90"/>
    <w:rsid w:val="009E2482"/>
    <w:rsid w:val="009E39FE"/>
    <w:rsid w:val="009E3DC3"/>
    <w:rsid w:val="009E5267"/>
    <w:rsid w:val="009F0486"/>
    <w:rsid w:val="009F3D06"/>
    <w:rsid w:val="009F4E41"/>
    <w:rsid w:val="009F7F5B"/>
    <w:rsid w:val="00A01ECD"/>
    <w:rsid w:val="00A06805"/>
    <w:rsid w:val="00A14E44"/>
    <w:rsid w:val="00A26261"/>
    <w:rsid w:val="00A27F82"/>
    <w:rsid w:val="00A3081E"/>
    <w:rsid w:val="00A309E0"/>
    <w:rsid w:val="00A3407A"/>
    <w:rsid w:val="00A353EA"/>
    <w:rsid w:val="00A40385"/>
    <w:rsid w:val="00A403D4"/>
    <w:rsid w:val="00A40FB6"/>
    <w:rsid w:val="00A4144F"/>
    <w:rsid w:val="00A4154D"/>
    <w:rsid w:val="00A4195B"/>
    <w:rsid w:val="00A44E15"/>
    <w:rsid w:val="00A537E8"/>
    <w:rsid w:val="00A53821"/>
    <w:rsid w:val="00A5759C"/>
    <w:rsid w:val="00A62371"/>
    <w:rsid w:val="00A64338"/>
    <w:rsid w:val="00A65B6C"/>
    <w:rsid w:val="00A70896"/>
    <w:rsid w:val="00A73E12"/>
    <w:rsid w:val="00A767C8"/>
    <w:rsid w:val="00A837AD"/>
    <w:rsid w:val="00A861D6"/>
    <w:rsid w:val="00A910C9"/>
    <w:rsid w:val="00A93B5F"/>
    <w:rsid w:val="00AA0518"/>
    <w:rsid w:val="00AA0D35"/>
    <w:rsid w:val="00AA2DBC"/>
    <w:rsid w:val="00AA40BE"/>
    <w:rsid w:val="00AA65A6"/>
    <w:rsid w:val="00AC3BBC"/>
    <w:rsid w:val="00AC7EEE"/>
    <w:rsid w:val="00AD392C"/>
    <w:rsid w:val="00AE1C08"/>
    <w:rsid w:val="00AE2448"/>
    <w:rsid w:val="00AE69B0"/>
    <w:rsid w:val="00AF1D96"/>
    <w:rsid w:val="00AF69F6"/>
    <w:rsid w:val="00B01508"/>
    <w:rsid w:val="00B01AF3"/>
    <w:rsid w:val="00B05CA6"/>
    <w:rsid w:val="00B23D6F"/>
    <w:rsid w:val="00B326A9"/>
    <w:rsid w:val="00B33155"/>
    <w:rsid w:val="00B34DDC"/>
    <w:rsid w:val="00B35883"/>
    <w:rsid w:val="00B366DA"/>
    <w:rsid w:val="00B37404"/>
    <w:rsid w:val="00B452EC"/>
    <w:rsid w:val="00B46126"/>
    <w:rsid w:val="00B46375"/>
    <w:rsid w:val="00B47CD6"/>
    <w:rsid w:val="00B52F27"/>
    <w:rsid w:val="00B53A9D"/>
    <w:rsid w:val="00B53CF3"/>
    <w:rsid w:val="00B53F71"/>
    <w:rsid w:val="00B57102"/>
    <w:rsid w:val="00B60E07"/>
    <w:rsid w:val="00B64FCA"/>
    <w:rsid w:val="00B701C7"/>
    <w:rsid w:val="00B73556"/>
    <w:rsid w:val="00B76980"/>
    <w:rsid w:val="00B82410"/>
    <w:rsid w:val="00B83863"/>
    <w:rsid w:val="00B84E62"/>
    <w:rsid w:val="00B94F3D"/>
    <w:rsid w:val="00B963A9"/>
    <w:rsid w:val="00BA0FC1"/>
    <w:rsid w:val="00BA37F5"/>
    <w:rsid w:val="00BB24CD"/>
    <w:rsid w:val="00BB3E02"/>
    <w:rsid w:val="00BC023E"/>
    <w:rsid w:val="00BC1120"/>
    <w:rsid w:val="00BC2544"/>
    <w:rsid w:val="00BC4951"/>
    <w:rsid w:val="00BC66C9"/>
    <w:rsid w:val="00BC6F0F"/>
    <w:rsid w:val="00BD14A8"/>
    <w:rsid w:val="00BD3A2C"/>
    <w:rsid w:val="00BE17E1"/>
    <w:rsid w:val="00BE17E7"/>
    <w:rsid w:val="00BE44F2"/>
    <w:rsid w:val="00BE512A"/>
    <w:rsid w:val="00BF0A0B"/>
    <w:rsid w:val="00BF1895"/>
    <w:rsid w:val="00BF6D22"/>
    <w:rsid w:val="00C01FAF"/>
    <w:rsid w:val="00C15211"/>
    <w:rsid w:val="00C166BF"/>
    <w:rsid w:val="00C17786"/>
    <w:rsid w:val="00C17F51"/>
    <w:rsid w:val="00C211F2"/>
    <w:rsid w:val="00C25AAA"/>
    <w:rsid w:val="00C2718F"/>
    <w:rsid w:val="00C27880"/>
    <w:rsid w:val="00C329DD"/>
    <w:rsid w:val="00C32C66"/>
    <w:rsid w:val="00C36181"/>
    <w:rsid w:val="00C417A9"/>
    <w:rsid w:val="00C439B6"/>
    <w:rsid w:val="00C44626"/>
    <w:rsid w:val="00C47B46"/>
    <w:rsid w:val="00C51ED6"/>
    <w:rsid w:val="00C542A8"/>
    <w:rsid w:val="00C54FFF"/>
    <w:rsid w:val="00C55B28"/>
    <w:rsid w:val="00C60D6D"/>
    <w:rsid w:val="00C63B41"/>
    <w:rsid w:val="00C6490F"/>
    <w:rsid w:val="00C66C86"/>
    <w:rsid w:val="00C67B2E"/>
    <w:rsid w:val="00C754C5"/>
    <w:rsid w:val="00C75563"/>
    <w:rsid w:val="00C76FC5"/>
    <w:rsid w:val="00C8263B"/>
    <w:rsid w:val="00C839EA"/>
    <w:rsid w:val="00C8737C"/>
    <w:rsid w:val="00C93FD2"/>
    <w:rsid w:val="00C94AFA"/>
    <w:rsid w:val="00CA57D2"/>
    <w:rsid w:val="00CA6252"/>
    <w:rsid w:val="00CB2646"/>
    <w:rsid w:val="00CB362C"/>
    <w:rsid w:val="00CB3757"/>
    <w:rsid w:val="00CC2C66"/>
    <w:rsid w:val="00CC5E89"/>
    <w:rsid w:val="00CC7ED0"/>
    <w:rsid w:val="00CD202F"/>
    <w:rsid w:val="00CD24E6"/>
    <w:rsid w:val="00CD593F"/>
    <w:rsid w:val="00CD61A1"/>
    <w:rsid w:val="00CD6A05"/>
    <w:rsid w:val="00CD7B38"/>
    <w:rsid w:val="00CE5986"/>
    <w:rsid w:val="00CE5CCB"/>
    <w:rsid w:val="00CF2D5A"/>
    <w:rsid w:val="00CF320E"/>
    <w:rsid w:val="00D00221"/>
    <w:rsid w:val="00D04318"/>
    <w:rsid w:val="00D105E9"/>
    <w:rsid w:val="00D1079D"/>
    <w:rsid w:val="00D10E19"/>
    <w:rsid w:val="00D115E5"/>
    <w:rsid w:val="00D11A9B"/>
    <w:rsid w:val="00D135A3"/>
    <w:rsid w:val="00D15890"/>
    <w:rsid w:val="00D20673"/>
    <w:rsid w:val="00D30248"/>
    <w:rsid w:val="00D30C08"/>
    <w:rsid w:val="00D329F7"/>
    <w:rsid w:val="00D37918"/>
    <w:rsid w:val="00D37B37"/>
    <w:rsid w:val="00D42D90"/>
    <w:rsid w:val="00D47D06"/>
    <w:rsid w:val="00D50901"/>
    <w:rsid w:val="00D5323F"/>
    <w:rsid w:val="00D62134"/>
    <w:rsid w:val="00D63F30"/>
    <w:rsid w:val="00D663D9"/>
    <w:rsid w:val="00D66670"/>
    <w:rsid w:val="00D7224B"/>
    <w:rsid w:val="00D74E8B"/>
    <w:rsid w:val="00D843F4"/>
    <w:rsid w:val="00D853F1"/>
    <w:rsid w:val="00D9010B"/>
    <w:rsid w:val="00D91139"/>
    <w:rsid w:val="00D93C97"/>
    <w:rsid w:val="00D94F77"/>
    <w:rsid w:val="00D951DF"/>
    <w:rsid w:val="00D95485"/>
    <w:rsid w:val="00DA0F72"/>
    <w:rsid w:val="00DA3291"/>
    <w:rsid w:val="00DA7770"/>
    <w:rsid w:val="00DB40EB"/>
    <w:rsid w:val="00DB498E"/>
    <w:rsid w:val="00DB733A"/>
    <w:rsid w:val="00DC1814"/>
    <w:rsid w:val="00DC2AAF"/>
    <w:rsid w:val="00DD13C3"/>
    <w:rsid w:val="00DD51DE"/>
    <w:rsid w:val="00DD5B85"/>
    <w:rsid w:val="00DE1A0C"/>
    <w:rsid w:val="00DE1F94"/>
    <w:rsid w:val="00DF2103"/>
    <w:rsid w:val="00DF4BB3"/>
    <w:rsid w:val="00DF4CEB"/>
    <w:rsid w:val="00DF4F17"/>
    <w:rsid w:val="00DF6243"/>
    <w:rsid w:val="00DF655F"/>
    <w:rsid w:val="00DF6E66"/>
    <w:rsid w:val="00E027C1"/>
    <w:rsid w:val="00E02D77"/>
    <w:rsid w:val="00E03FD5"/>
    <w:rsid w:val="00E13D51"/>
    <w:rsid w:val="00E20BF3"/>
    <w:rsid w:val="00E20CF9"/>
    <w:rsid w:val="00E21C37"/>
    <w:rsid w:val="00E27E52"/>
    <w:rsid w:val="00E3167A"/>
    <w:rsid w:val="00E3691A"/>
    <w:rsid w:val="00E37E7B"/>
    <w:rsid w:val="00E418F9"/>
    <w:rsid w:val="00E4248E"/>
    <w:rsid w:val="00E42A92"/>
    <w:rsid w:val="00E45009"/>
    <w:rsid w:val="00E52EA7"/>
    <w:rsid w:val="00E5309D"/>
    <w:rsid w:val="00E61129"/>
    <w:rsid w:val="00E67ED2"/>
    <w:rsid w:val="00E7095B"/>
    <w:rsid w:val="00E732C0"/>
    <w:rsid w:val="00E85C20"/>
    <w:rsid w:val="00E876DD"/>
    <w:rsid w:val="00E95731"/>
    <w:rsid w:val="00E95A0F"/>
    <w:rsid w:val="00E96318"/>
    <w:rsid w:val="00EA35AE"/>
    <w:rsid w:val="00EA5337"/>
    <w:rsid w:val="00EA5CE3"/>
    <w:rsid w:val="00EA69F2"/>
    <w:rsid w:val="00EB5490"/>
    <w:rsid w:val="00EB5743"/>
    <w:rsid w:val="00EC1451"/>
    <w:rsid w:val="00EC5036"/>
    <w:rsid w:val="00ED25FF"/>
    <w:rsid w:val="00ED283C"/>
    <w:rsid w:val="00EE1AA0"/>
    <w:rsid w:val="00EE44C8"/>
    <w:rsid w:val="00EF0F9D"/>
    <w:rsid w:val="00EF2492"/>
    <w:rsid w:val="00EF53BE"/>
    <w:rsid w:val="00EF78FA"/>
    <w:rsid w:val="00F10C6A"/>
    <w:rsid w:val="00F147E3"/>
    <w:rsid w:val="00F205B1"/>
    <w:rsid w:val="00F220C0"/>
    <w:rsid w:val="00F22590"/>
    <w:rsid w:val="00F23AD0"/>
    <w:rsid w:val="00F24174"/>
    <w:rsid w:val="00F2578A"/>
    <w:rsid w:val="00F263F4"/>
    <w:rsid w:val="00F305A3"/>
    <w:rsid w:val="00F316E0"/>
    <w:rsid w:val="00F32EE5"/>
    <w:rsid w:val="00F3375F"/>
    <w:rsid w:val="00F43632"/>
    <w:rsid w:val="00F4410F"/>
    <w:rsid w:val="00F46AFD"/>
    <w:rsid w:val="00F503A2"/>
    <w:rsid w:val="00F51955"/>
    <w:rsid w:val="00F525CF"/>
    <w:rsid w:val="00F5756B"/>
    <w:rsid w:val="00F60A56"/>
    <w:rsid w:val="00F63509"/>
    <w:rsid w:val="00F664F0"/>
    <w:rsid w:val="00F70048"/>
    <w:rsid w:val="00F71FC2"/>
    <w:rsid w:val="00F80301"/>
    <w:rsid w:val="00F83047"/>
    <w:rsid w:val="00F840F9"/>
    <w:rsid w:val="00F9125F"/>
    <w:rsid w:val="00F9418A"/>
    <w:rsid w:val="00FA348E"/>
    <w:rsid w:val="00FA57B7"/>
    <w:rsid w:val="00FA6249"/>
    <w:rsid w:val="00FA6303"/>
    <w:rsid w:val="00FC3608"/>
    <w:rsid w:val="00FD6D8A"/>
    <w:rsid w:val="00FE1320"/>
    <w:rsid w:val="00FE349D"/>
    <w:rsid w:val="00FE4210"/>
    <w:rsid w:val="00FE43BD"/>
    <w:rsid w:val="00FE4C8B"/>
    <w:rsid w:val="00FE7B43"/>
    <w:rsid w:val="00FF2C38"/>
    <w:rsid w:val="00FF3347"/>
    <w:rsid w:val="00FF758C"/>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79FA8426"/>
  <w15:docId w15:val="{8964020E-3F51-4183-81D5-056B4A92E8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57102"/>
    <w:rPr>
      <w:sz w:val="24"/>
      <w:lang w:val="fr-FR" w:eastAsia="en-US"/>
    </w:rPr>
  </w:style>
  <w:style w:type="paragraph" w:styleId="Heading1">
    <w:name w:val="heading 1"/>
    <w:basedOn w:val="Normal"/>
    <w:next w:val="Text1"/>
    <w:qFormat/>
    <w:pPr>
      <w:keepNext/>
      <w:numPr>
        <w:numId w:val="1"/>
      </w:numPr>
      <w:spacing w:before="240" w:after="240"/>
      <w:ind w:hanging="482"/>
      <w:outlineLvl w:val="0"/>
    </w:pPr>
    <w:rPr>
      <w:b/>
      <w:smallCaps/>
    </w:rPr>
  </w:style>
  <w:style w:type="paragraph" w:styleId="Heading2">
    <w:name w:val="heading 2"/>
    <w:basedOn w:val="Normal"/>
    <w:next w:val="Normal"/>
    <w:qFormat/>
    <w:pPr>
      <w:keepNext/>
      <w:spacing w:before="240" w:after="60"/>
      <w:outlineLvl w:val="1"/>
    </w:pPr>
    <w:rPr>
      <w:rFonts w:ascii="Arial" w:hAnsi="Arial"/>
      <w:b/>
      <w:i/>
    </w:rPr>
  </w:style>
  <w:style w:type="paragraph" w:styleId="Heading3">
    <w:name w:val="heading 3"/>
    <w:basedOn w:val="Normal"/>
    <w:next w:val="Text3"/>
    <w:qFormat/>
    <w:pPr>
      <w:keepNext/>
      <w:numPr>
        <w:ilvl w:val="2"/>
        <w:numId w:val="1"/>
      </w:numPr>
      <w:spacing w:after="240"/>
      <w:ind w:hanging="839"/>
      <w:outlineLvl w:val="2"/>
    </w:pPr>
    <w:rPr>
      <w:i/>
    </w:rPr>
  </w:style>
  <w:style w:type="paragraph" w:styleId="Heading4">
    <w:name w:val="heading 4"/>
    <w:basedOn w:val="Normal"/>
    <w:next w:val="Text4"/>
    <w:qFormat/>
    <w:pPr>
      <w:keepNext/>
      <w:numPr>
        <w:ilvl w:val="3"/>
        <w:numId w:val="1"/>
      </w:numPr>
      <w:spacing w:after="240"/>
      <w:ind w:hanging="964"/>
      <w:outlineLvl w:val="3"/>
    </w:pPr>
  </w:style>
  <w:style w:type="paragraph" w:styleId="Heading6">
    <w:name w:val="heading 6"/>
    <w:basedOn w:val="Normal"/>
    <w:next w:val="Normal"/>
    <w:link w:val="Heading6Char"/>
    <w:semiHidden/>
    <w:unhideWhenUsed/>
    <w:qFormat/>
    <w:rsid w:val="004C1F41"/>
    <w:pPr>
      <w:keepNext/>
      <w:keepLines/>
      <w:spacing w:before="40"/>
      <w:outlineLvl w:val="5"/>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uiPriority w:val="99"/>
    <w:pPr>
      <w:spacing w:after="240"/>
      <w:ind w:left="483"/>
    </w:pPr>
  </w:style>
  <w:style w:type="paragraph" w:customStyle="1" w:styleId="Text2">
    <w:name w:val="Text 2"/>
    <w:basedOn w:val="Normal"/>
    <w:pPr>
      <w:tabs>
        <w:tab w:val="left" w:pos="2161"/>
      </w:tabs>
      <w:spacing w:after="240"/>
      <w:ind w:left="1077"/>
    </w:pPr>
  </w:style>
  <w:style w:type="paragraph" w:customStyle="1" w:styleId="Text3">
    <w:name w:val="Text 3"/>
    <w:basedOn w:val="Normal"/>
    <w:pPr>
      <w:tabs>
        <w:tab w:val="left" w:pos="2302"/>
      </w:tabs>
      <w:spacing w:after="240"/>
      <w:ind w:left="1917"/>
    </w:pPr>
  </w:style>
  <w:style w:type="paragraph" w:customStyle="1" w:styleId="Text4">
    <w:name w:val="Text 4"/>
    <w:basedOn w:val="Normal"/>
    <w:pPr>
      <w:spacing w:after="240"/>
      <w:ind w:left="2880"/>
    </w:pPr>
  </w:style>
  <w:style w:type="paragraph" w:styleId="Title">
    <w:name w:val="Title"/>
    <w:basedOn w:val="Normal"/>
    <w:qFormat/>
    <w:pPr>
      <w:tabs>
        <w:tab w:val="left" w:pos="-1440"/>
        <w:tab w:val="left" w:pos="-720"/>
        <w:tab w:val="left" w:pos="828"/>
        <w:tab w:val="left" w:pos="1044"/>
        <w:tab w:val="left" w:pos="1260"/>
        <w:tab w:val="left" w:pos="1476"/>
        <w:tab w:val="left" w:pos="1692"/>
        <w:tab w:val="left" w:pos="2160"/>
      </w:tabs>
      <w:jc w:val="center"/>
    </w:pPr>
    <w:rPr>
      <w:b/>
      <w:sz w:val="22"/>
    </w:rPr>
  </w:style>
  <w:style w:type="paragraph" w:styleId="Subtitle">
    <w:name w:val="Subtitle"/>
    <w:basedOn w:val="Normal"/>
    <w:qFormat/>
    <w:pPr>
      <w:tabs>
        <w:tab w:val="left" w:pos="-1440"/>
        <w:tab w:val="left" w:pos="-720"/>
        <w:tab w:val="left" w:pos="828"/>
        <w:tab w:val="left" w:pos="1044"/>
        <w:tab w:val="left" w:pos="1260"/>
        <w:tab w:val="left" w:pos="1476"/>
        <w:tab w:val="left" w:pos="1692"/>
        <w:tab w:val="left" w:pos="2160"/>
      </w:tabs>
      <w:jc w:val="center"/>
    </w:pPr>
    <w:rPr>
      <w:b/>
      <w:sz w:val="22"/>
    </w:rPr>
  </w:style>
  <w:style w:type="paragraph" w:styleId="BodyText">
    <w:name w:val="Body Text"/>
    <w:basedOn w:val="Normal"/>
  </w:style>
  <w:style w:type="paragraph" w:styleId="FootnoteText">
    <w:name w:val="footnote text"/>
    <w:basedOn w:val="Normal"/>
    <w:link w:val="FootnoteTextChar"/>
    <w:uiPriority w:val="99"/>
    <w:pPr>
      <w:ind w:left="720" w:hanging="720"/>
    </w:pPr>
    <w:rPr>
      <w:sz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t"/>
    <w:rPr>
      <w:vertAlign w:val="superscript"/>
    </w:rPr>
  </w:style>
  <w:style w:type="paragraph" w:styleId="Header">
    <w:name w:val="header"/>
    <w:basedOn w:val="Normal"/>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character" w:styleId="PageNumber">
    <w:name w:val="page number"/>
    <w:basedOn w:val="DefaultParagraphFont"/>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191" w:hanging="1191"/>
    </w:pPr>
    <w:rPr>
      <w:b/>
    </w:rPr>
  </w:style>
  <w:style w:type="paragraph" w:customStyle="1" w:styleId="Enclosures">
    <w:name w:val="Enclosures"/>
    <w:basedOn w:val="Normal"/>
    <w:next w:val="Participants"/>
    <w:pPr>
      <w:keepNext/>
      <w:keepLines/>
      <w:tabs>
        <w:tab w:val="left" w:pos="5642"/>
      </w:tabs>
      <w:spacing w:before="480"/>
      <w:ind w:left="1792" w:hanging="1792"/>
    </w:pPr>
  </w:style>
  <w:style w:type="paragraph" w:customStyle="1" w:styleId="Participants">
    <w:name w:val="Participants"/>
    <w:basedOn w:val="Normal"/>
    <w:next w:val="Copies"/>
    <w:pPr>
      <w:tabs>
        <w:tab w:val="left" w:pos="2512"/>
        <w:tab w:val="left" w:pos="2762"/>
        <w:tab w:val="left" w:pos="5642"/>
        <w:tab w:val="left" w:pos="6362"/>
        <w:tab w:val="left" w:pos="6720"/>
      </w:tabs>
      <w:spacing w:before="480"/>
      <w:ind w:left="1792" w:hanging="1792"/>
    </w:pPr>
  </w:style>
  <w:style w:type="paragraph" w:customStyle="1" w:styleId="Copies">
    <w:name w:val="Copies"/>
    <w:basedOn w:val="Normal"/>
    <w:next w:val="Normal"/>
    <w:pPr>
      <w:tabs>
        <w:tab w:val="left" w:pos="2512"/>
        <w:tab w:val="left" w:pos="2762"/>
        <w:tab w:val="left" w:pos="5642"/>
        <w:tab w:val="left" w:pos="6362"/>
        <w:tab w:val="left" w:pos="6720"/>
      </w:tabs>
      <w:spacing w:before="480"/>
      <w:ind w:left="1792" w:hanging="1792"/>
    </w:pPr>
  </w:style>
  <w:style w:type="character" w:customStyle="1" w:styleId="tw4winMark">
    <w:name w:val="tw4winMark"/>
    <w:rPr>
      <w:vanish/>
      <w:color w:val="800080"/>
      <w:vertAlign w:val="subscript"/>
    </w:rPr>
  </w:style>
  <w:style w:type="paragraph" w:customStyle="1" w:styleId="NumPar2">
    <w:name w:val="NumPar 2"/>
    <w:basedOn w:val="Heading2"/>
    <w:next w:val="Normal"/>
    <w:pPr>
      <w:keepNext w:val="0"/>
      <w:numPr>
        <w:ilvl w:val="1"/>
        <w:numId w:val="2"/>
      </w:numPr>
      <w:spacing w:before="0" w:after="240"/>
      <w:jc w:val="both"/>
      <w:outlineLvl w:val="9"/>
    </w:pPr>
    <w:rPr>
      <w:rFonts w:ascii="Times New Roman" w:hAnsi="Times New Roman"/>
      <w:b w:val="0"/>
      <w:i w:val="0"/>
      <w:sz w:val="28"/>
      <w:lang w:val="en-GB"/>
    </w:rPr>
  </w:style>
  <w:style w:type="paragraph" w:styleId="BalloonText">
    <w:name w:val="Balloon Text"/>
    <w:basedOn w:val="Normal"/>
    <w:semiHidden/>
    <w:rsid w:val="00466F6E"/>
    <w:rPr>
      <w:rFonts w:ascii="Tahoma" w:hAnsi="Tahoma" w:cs="Tahoma"/>
      <w:sz w:val="16"/>
      <w:szCs w:val="16"/>
    </w:rPr>
  </w:style>
  <w:style w:type="paragraph" w:styleId="BodyTextIndent">
    <w:name w:val="Body Text Indent"/>
    <w:basedOn w:val="Normal"/>
    <w:rsid w:val="006E5F30"/>
    <w:pPr>
      <w:spacing w:after="120"/>
      <w:ind w:left="283"/>
      <w:jc w:val="both"/>
    </w:pPr>
    <w:rPr>
      <w:lang w:val="en-GB"/>
    </w:rPr>
  </w:style>
  <w:style w:type="character" w:styleId="CommentReference">
    <w:name w:val="annotation reference"/>
    <w:semiHidden/>
    <w:rsid w:val="00625D72"/>
    <w:rPr>
      <w:sz w:val="16"/>
      <w:szCs w:val="16"/>
    </w:rPr>
  </w:style>
  <w:style w:type="paragraph" w:styleId="CommentText">
    <w:name w:val="annotation text"/>
    <w:basedOn w:val="Normal"/>
    <w:semiHidden/>
    <w:rsid w:val="00625D72"/>
    <w:rPr>
      <w:sz w:val="20"/>
    </w:rPr>
  </w:style>
  <w:style w:type="paragraph" w:styleId="CommentSubject">
    <w:name w:val="annotation subject"/>
    <w:basedOn w:val="CommentText"/>
    <w:next w:val="CommentText"/>
    <w:semiHidden/>
    <w:rsid w:val="00625D72"/>
    <w:rPr>
      <w:b/>
      <w:bCs/>
    </w:rPr>
  </w:style>
  <w:style w:type="paragraph" w:customStyle="1" w:styleId="CharCharCharCharCharCharChar">
    <w:name w:val="Char Char Char Char Char Char Char"/>
    <w:basedOn w:val="Normal"/>
    <w:rsid w:val="00BB3E02"/>
    <w:pPr>
      <w:tabs>
        <w:tab w:val="left" w:pos="709"/>
      </w:tabs>
    </w:pPr>
    <w:rPr>
      <w:rFonts w:ascii="Tahoma" w:hAnsi="Tahoma"/>
      <w:szCs w:val="24"/>
      <w:lang w:val="pl-PL" w:eastAsia="pl-PL"/>
    </w:rPr>
  </w:style>
  <w:style w:type="paragraph" w:customStyle="1" w:styleId="CharCharChar1CharCharChar1CharCharCharCharCharCharChar">
    <w:name w:val="Char Char Char1 Char Char Char1 Char Char Char Char Char Char Char"/>
    <w:basedOn w:val="Normal"/>
    <w:rsid w:val="00897539"/>
    <w:pPr>
      <w:tabs>
        <w:tab w:val="left" w:pos="709"/>
      </w:tabs>
    </w:pPr>
    <w:rPr>
      <w:rFonts w:ascii="Tahoma" w:hAnsi="Tahoma"/>
      <w:szCs w:val="24"/>
      <w:lang w:val="pl-PL" w:eastAsia="pl-PL"/>
    </w:rPr>
  </w:style>
  <w:style w:type="table" w:styleId="TableGrid">
    <w:name w:val="Table Grid"/>
    <w:basedOn w:val="TableNormal"/>
    <w:uiPriority w:val="39"/>
    <w:rsid w:val="0090559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Revision">
    <w:name w:val="Revision"/>
    <w:hidden/>
    <w:uiPriority w:val="99"/>
    <w:semiHidden/>
    <w:rsid w:val="00445FAA"/>
    <w:rPr>
      <w:sz w:val="24"/>
      <w:lang w:val="fr-FR" w:eastAsia="en-US"/>
    </w:rPr>
  </w:style>
  <w:style w:type="character" w:customStyle="1" w:styleId="FooterChar">
    <w:name w:val="Footer Char"/>
    <w:basedOn w:val="DefaultParagraphFont"/>
    <w:link w:val="Footer"/>
    <w:uiPriority w:val="99"/>
    <w:rsid w:val="00A62371"/>
    <w:rPr>
      <w:sz w:val="24"/>
      <w:lang w:val="fr-FR" w:eastAsia="en-US"/>
    </w:rPr>
  </w:style>
  <w:style w:type="character" w:customStyle="1" w:styleId="FootnoteTextChar">
    <w:name w:val="Footnote Text Char"/>
    <w:basedOn w:val="DefaultParagraphFont"/>
    <w:link w:val="FootnoteText"/>
    <w:uiPriority w:val="99"/>
    <w:rsid w:val="00095765"/>
    <w:rPr>
      <w:lang w:val="fr-FR" w:eastAsia="en-US"/>
    </w:rPr>
  </w:style>
  <w:style w:type="paragraph" w:styleId="ListParagraph">
    <w:name w:val="List Paragraph"/>
    <w:basedOn w:val="Normal"/>
    <w:uiPriority w:val="34"/>
    <w:qFormat/>
    <w:rsid w:val="004F39EC"/>
    <w:pPr>
      <w:ind w:left="720"/>
      <w:contextualSpacing/>
    </w:pPr>
  </w:style>
  <w:style w:type="paragraph" w:styleId="NormalWeb">
    <w:name w:val="Normal (Web)"/>
    <w:basedOn w:val="Normal"/>
    <w:uiPriority w:val="99"/>
    <w:semiHidden/>
    <w:unhideWhenUsed/>
    <w:rsid w:val="00450E4A"/>
    <w:pPr>
      <w:spacing w:before="100" w:beforeAutospacing="1" w:after="100" w:afterAutospacing="1"/>
    </w:pPr>
    <w:rPr>
      <w:rFonts w:eastAsiaTheme="minorEastAsia"/>
      <w:szCs w:val="24"/>
      <w:lang w:val="bg-BG" w:eastAsia="bg-BG"/>
    </w:rPr>
  </w:style>
  <w:style w:type="character" w:customStyle="1" w:styleId="Heading6Char">
    <w:name w:val="Heading 6 Char"/>
    <w:basedOn w:val="DefaultParagraphFont"/>
    <w:link w:val="Heading6"/>
    <w:semiHidden/>
    <w:rsid w:val="004C1F41"/>
    <w:rPr>
      <w:rFonts w:asciiTheme="majorHAnsi" w:eastAsiaTheme="majorEastAsia" w:hAnsiTheme="majorHAnsi" w:cstheme="majorBidi"/>
      <w:color w:val="1F3763" w:themeColor="accent1" w:themeShade="7F"/>
      <w:sz w:val="24"/>
      <w:lang w:val="fr-FR" w:eastAsia="en-US"/>
    </w:rPr>
  </w:style>
  <w:style w:type="character" w:styleId="Hyperlink">
    <w:name w:val="Hyperlink"/>
    <w:basedOn w:val="DefaultParagraphFont"/>
    <w:unhideWhenUsed/>
    <w:rsid w:val="00730F9C"/>
    <w:rPr>
      <w:color w:val="0563C1" w:themeColor="hyperlink"/>
      <w:u w:val="single"/>
    </w:rPr>
  </w:style>
  <w:style w:type="table" w:customStyle="1" w:styleId="TableGrid1">
    <w:name w:val="Table Grid1"/>
    <w:basedOn w:val="TableNormal"/>
    <w:next w:val="TableGrid"/>
    <w:uiPriority w:val="39"/>
    <w:rsid w:val="001A6998"/>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1737365">
      <w:bodyDiv w:val="1"/>
      <w:marLeft w:val="0"/>
      <w:marRight w:val="0"/>
      <w:marTop w:val="0"/>
      <w:marBottom w:val="0"/>
      <w:divBdr>
        <w:top w:val="none" w:sz="0" w:space="0" w:color="auto"/>
        <w:left w:val="none" w:sz="0" w:space="0" w:color="auto"/>
        <w:bottom w:val="none" w:sz="0" w:space="0" w:color="auto"/>
        <w:right w:val="none" w:sz="0" w:space="0" w:color="auto"/>
      </w:divBdr>
    </w:div>
    <w:div w:id="474567623">
      <w:bodyDiv w:val="1"/>
      <w:marLeft w:val="0"/>
      <w:marRight w:val="0"/>
      <w:marTop w:val="0"/>
      <w:marBottom w:val="0"/>
      <w:divBdr>
        <w:top w:val="none" w:sz="0" w:space="0" w:color="auto"/>
        <w:left w:val="none" w:sz="0" w:space="0" w:color="auto"/>
        <w:bottom w:val="none" w:sz="0" w:space="0" w:color="auto"/>
        <w:right w:val="none" w:sz="0" w:space="0" w:color="auto"/>
      </w:divBdr>
    </w:div>
    <w:div w:id="996614585">
      <w:bodyDiv w:val="1"/>
      <w:marLeft w:val="0"/>
      <w:marRight w:val="0"/>
      <w:marTop w:val="0"/>
      <w:marBottom w:val="0"/>
      <w:divBdr>
        <w:top w:val="none" w:sz="0" w:space="0" w:color="auto"/>
        <w:left w:val="none" w:sz="0" w:space="0" w:color="auto"/>
        <w:bottom w:val="none" w:sz="0" w:space="0" w:color="auto"/>
        <w:right w:val="none" w:sz="0" w:space="0" w:color="auto"/>
      </w:divBdr>
    </w:div>
    <w:div w:id="1485127165">
      <w:bodyDiv w:val="1"/>
      <w:marLeft w:val="0"/>
      <w:marRight w:val="0"/>
      <w:marTop w:val="0"/>
      <w:marBottom w:val="0"/>
      <w:divBdr>
        <w:top w:val="none" w:sz="0" w:space="0" w:color="auto"/>
        <w:left w:val="none" w:sz="0" w:space="0" w:color="auto"/>
        <w:bottom w:val="none" w:sz="0" w:space="0" w:color="auto"/>
        <w:right w:val="none" w:sz="0" w:space="0" w:color="auto"/>
      </w:divBdr>
    </w:div>
    <w:div w:id="1569344344">
      <w:bodyDiv w:val="1"/>
      <w:marLeft w:val="0"/>
      <w:marRight w:val="0"/>
      <w:marTop w:val="0"/>
      <w:marBottom w:val="0"/>
      <w:divBdr>
        <w:top w:val="none" w:sz="0" w:space="0" w:color="auto"/>
        <w:left w:val="none" w:sz="0" w:space="0" w:color="auto"/>
        <w:bottom w:val="none" w:sz="0" w:space="0" w:color="auto"/>
        <w:right w:val="none" w:sz="0" w:space="0" w:color="auto"/>
      </w:divBdr>
    </w:div>
    <w:div w:id="1689983813">
      <w:bodyDiv w:val="1"/>
      <w:marLeft w:val="0"/>
      <w:marRight w:val="0"/>
      <w:marTop w:val="0"/>
      <w:marBottom w:val="0"/>
      <w:divBdr>
        <w:top w:val="none" w:sz="0" w:space="0" w:color="auto"/>
        <w:left w:val="none" w:sz="0" w:space="0" w:color="auto"/>
        <w:bottom w:val="none" w:sz="0" w:space="0" w:color="auto"/>
        <w:right w:val="none" w:sz="0" w:space="0" w:color="auto"/>
      </w:divBdr>
    </w:div>
    <w:div w:id="17211271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0D6575-7256-4AAC-B831-BB9B47300C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468</TotalTime>
  <Pages>22</Pages>
  <Words>7906</Words>
  <Characters>45065</Characters>
  <Application>Microsoft Office Word</Application>
  <DocSecurity>0</DocSecurity>
  <Lines>375</Lines>
  <Paragraphs>105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52866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Microsoft account</cp:lastModifiedBy>
  <cp:revision>49</cp:revision>
  <cp:lastPrinted>2007-08-16T07:53:00Z</cp:lastPrinted>
  <dcterms:created xsi:type="dcterms:W3CDTF">2023-05-29T08:20:00Z</dcterms:created>
  <dcterms:modified xsi:type="dcterms:W3CDTF">2023-06-02T20:22:00Z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cajalja</vt:lpwstr>
  </property>
</Properties>
</file>