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11B799FB" w:rsidR="00D87FF8" w:rsidRPr="000C6307" w:rsidRDefault="00570D2D" w:rsidP="00D87FF8">
      <w:pPr>
        <w:jc w:val="right"/>
        <w:rPr>
          <w:b/>
          <w:bCs/>
          <w:lang w:val="en-US"/>
        </w:rPr>
      </w:pPr>
      <w:r w:rsidRPr="00BF7D72">
        <w:rPr>
          <w:b/>
          <w:bCs/>
          <w:lang w:val="bg-BG"/>
        </w:rPr>
        <w:t xml:space="preserve">Приложение </w:t>
      </w:r>
      <w:r w:rsidR="00D82847">
        <w:rPr>
          <w:b/>
          <w:bCs/>
          <w:lang w:val="en-US"/>
        </w:rPr>
        <w:t>3</w:t>
      </w:r>
      <w:bookmarkStart w:id="0" w:name="_GoBack"/>
      <w:bookmarkEnd w:id="0"/>
    </w:p>
    <w:p w14:paraId="0A83DD81" w14:textId="70CA092B" w:rsidR="00D87FF8" w:rsidRPr="00BF7D72" w:rsidRDefault="00D87FF8" w:rsidP="00DC4858">
      <w:pPr>
        <w:jc w:val="both"/>
        <w:rPr>
          <w:b/>
          <w:bCs/>
          <w:lang w:val="bg-BG"/>
        </w:rPr>
      </w:pPr>
    </w:p>
    <w:p w14:paraId="11CEB674" w14:textId="676F9EA0" w:rsidR="00D87FF8" w:rsidRPr="00BF7D72" w:rsidRDefault="00D87FF8" w:rsidP="00DC4858">
      <w:pPr>
        <w:jc w:val="both"/>
        <w:rPr>
          <w:b/>
          <w:bCs/>
          <w:lang w:val="bg-BG"/>
        </w:rPr>
      </w:pPr>
    </w:p>
    <w:p w14:paraId="40254235" w14:textId="77777777" w:rsidR="00C7027D" w:rsidRPr="00BF7D72" w:rsidRDefault="00C7027D" w:rsidP="00DC4858">
      <w:pPr>
        <w:jc w:val="both"/>
        <w:rPr>
          <w:b/>
          <w:bCs/>
          <w:lang w:val="bg-BG"/>
        </w:rPr>
      </w:pPr>
    </w:p>
    <w:p w14:paraId="1A6DC4FB"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Национален план за възстановяване и устойчивост</w:t>
      </w:r>
    </w:p>
    <w:p w14:paraId="002A9945" w14:textId="77777777" w:rsidR="00B87C31" w:rsidRPr="00BF7D72" w:rsidRDefault="00B87C31" w:rsidP="00B87C31">
      <w:pPr>
        <w:spacing w:after="60" w:line="360" w:lineRule="auto"/>
        <w:jc w:val="center"/>
        <w:rPr>
          <w:rFonts w:cs="Calibri"/>
          <w:b/>
          <w:snapToGrid w:val="0"/>
          <w:sz w:val="28"/>
        </w:rPr>
      </w:pPr>
    </w:p>
    <w:p w14:paraId="7D469580" w14:textId="5FEB0E63" w:rsidR="00B87C31" w:rsidRPr="001F59BB" w:rsidRDefault="00B87C31" w:rsidP="00B87C31">
      <w:pPr>
        <w:spacing w:after="60" w:line="360" w:lineRule="auto"/>
        <w:jc w:val="center"/>
        <w:rPr>
          <w:rFonts w:cs="Calibri"/>
          <w:b/>
          <w:snapToGrid w:val="0"/>
          <w:sz w:val="28"/>
          <w:lang w:val="en-US"/>
        </w:rPr>
      </w:pPr>
      <w:r w:rsidRPr="00BF7D72">
        <w:rPr>
          <w:rFonts w:cs="Calibri"/>
          <w:b/>
          <w:snapToGrid w:val="0"/>
          <w:sz w:val="28"/>
        </w:rPr>
        <w:t>Компонент „</w:t>
      </w:r>
      <w:r w:rsidR="00BD7BDB">
        <w:rPr>
          <w:rFonts w:cs="Calibri"/>
          <w:b/>
          <w:snapToGrid w:val="0"/>
          <w:sz w:val="28"/>
          <w:lang w:val="bg-BG"/>
        </w:rPr>
        <w:t>Научни изследвания и иновации</w:t>
      </w:r>
      <w:r w:rsidRPr="00BF7D72">
        <w:rPr>
          <w:rFonts w:cs="Calibri"/>
          <w:b/>
          <w:snapToGrid w:val="0"/>
          <w:sz w:val="28"/>
        </w:rPr>
        <w:t>“</w:t>
      </w:r>
    </w:p>
    <w:p w14:paraId="17E23A80" w14:textId="77777777" w:rsidR="00B87C31" w:rsidRPr="00BF7D72" w:rsidRDefault="00B87C31" w:rsidP="00B87C31">
      <w:pPr>
        <w:spacing w:after="60" w:line="360" w:lineRule="auto"/>
        <w:jc w:val="center"/>
        <w:rPr>
          <w:rFonts w:cs="Calibri"/>
          <w:b/>
          <w:snapToGrid w:val="0"/>
          <w:sz w:val="28"/>
        </w:rPr>
      </w:pPr>
    </w:p>
    <w:p w14:paraId="5CEB110C" w14:textId="14FB3D50" w:rsidR="00B87C31" w:rsidRPr="00BF7D72" w:rsidRDefault="00B87C31" w:rsidP="00B87C31">
      <w:pPr>
        <w:tabs>
          <w:tab w:val="left" w:pos="2082"/>
          <w:tab w:val="center" w:pos="4535"/>
        </w:tabs>
        <w:jc w:val="center"/>
        <w:outlineLvl w:val="0"/>
        <w:rPr>
          <w:b/>
          <w:sz w:val="28"/>
          <w:szCs w:val="28"/>
          <w:lang w:val="bg-BG"/>
        </w:rPr>
      </w:pPr>
      <w:r w:rsidRPr="00BF7D72">
        <w:rPr>
          <w:rFonts w:cs="Calibri"/>
          <w:b/>
          <w:snapToGrid w:val="0"/>
          <w:sz w:val="28"/>
        </w:rPr>
        <w:t xml:space="preserve">Програма за </w:t>
      </w:r>
      <w:r w:rsidR="00BD7BDB">
        <w:rPr>
          <w:rFonts w:cs="Calibri"/>
          <w:b/>
          <w:snapToGrid w:val="0"/>
          <w:sz w:val="28"/>
          <w:lang w:val="bg-BG"/>
        </w:rPr>
        <w:t>ускоряване на икономическото възстановяване и трансформация чрез научни изследвания и иновации (</w:t>
      </w:r>
      <w:r w:rsidR="00DA3965" w:rsidRPr="00DA3965">
        <w:rPr>
          <w:rFonts w:cs="Calibri"/>
          <w:b/>
          <w:snapToGrid w:val="0"/>
          <w:sz w:val="28"/>
          <w:lang w:val="bg-BG"/>
        </w:rPr>
        <w:t>C2.I1</w:t>
      </w:r>
      <w:r w:rsidR="00BD7BDB">
        <w:rPr>
          <w:rFonts w:cs="Calibri"/>
          <w:b/>
          <w:snapToGrid w:val="0"/>
          <w:sz w:val="28"/>
          <w:lang w:val="bg-BG"/>
        </w:rPr>
        <w:t>)</w:t>
      </w:r>
      <w:r w:rsidRPr="00BF7D72" w:rsidDel="00220B62">
        <w:rPr>
          <w:rFonts w:cs="Calibri"/>
          <w:b/>
          <w:snapToGrid w:val="0"/>
          <w:sz w:val="28"/>
        </w:rPr>
        <w:t xml:space="preserve"> </w:t>
      </w:r>
    </w:p>
    <w:p w14:paraId="1161AA57" w14:textId="21DE2F2C" w:rsidR="00D87FF8" w:rsidRPr="00BF7D72" w:rsidRDefault="00D87FF8" w:rsidP="00D87FF8">
      <w:pPr>
        <w:jc w:val="center"/>
        <w:rPr>
          <w:b/>
          <w:sz w:val="28"/>
          <w:szCs w:val="28"/>
          <w:lang w:val="bg-BG"/>
        </w:rPr>
      </w:pPr>
    </w:p>
    <w:p w14:paraId="63C46C8B" w14:textId="77777777" w:rsidR="00B87C31" w:rsidRPr="00BF7D72" w:rsidRDefault="00B87C31" w:rsidP="00D87FF8">
      <w:pPr>
        <w:jc w:val="center"/>
        <w:rPr>
          <w:b/>
          <w:sz w:val="28"/>
          <w:szCs w:val="28"/>
          <w:lang w:val="bg-BG"/>
        </w:rPr>
      </w:pPr>
    </w:p>
    <w:p w14:paraId="1978FEF0" w14:textId="77777777" w:rsidR="00B87C31" w:rsidRPr="00BF7D72" w:rsidRDefault="00B87C31" w:rsidP="00D87FF8">
      <w:pPr>
        <w:jc w:val="center"/>
        <w:rPr>
          <w:b/>
          <w:sz w:val="28"/>
          <w:szCs w:val="28"/>
          <w:lang w:val="bg-BG"/>
        </w:rPr>
      </w:pPr>
    </w:p>
    <w:p w14:paraId="6AD07EA1" w14:textId="2EEDA87C" w:rsidR="00D87FF8" w:rsidRPr="00BF7D72" w:rsidRDefault="00D87FF8" w:rsidP="00D87FF8">
      <w:pPr>
        <w:jc w:val="center"/>
        <w:rPr>
          <w:b/>
          <w:sz w:val="28"/>
          <w:szCs w:val="28"/>
          <w:lang w:val="bg-BG"/>
        </w:rPr>
      </w:pPr>
      <w:r w:rsidRPr="00BF7D72">
        <w:rPr>
          <w:b/>
          <w:sz w:val="28"/>
          <w:szCs w:val="28"/>
          <w:lang w:val="bg-BG"/>
        </w:rPr>
        <w:t>КРИТЕРИИ И МЕТОДОЛОГИЯ ЗА ОЦЕНКА НА ПРЕДЛОЖЕНИЯ</w:t>
      </w:r>
      <w:r w:rsidR="009723BE" w:rsidRPr="00BF7D72">
        <w:rPr>
          <w:b/>
          <w:sz w:val="28"/>
          <w:szCs w:val="28"/>
          <w:lang w:val="bg-BG"/>
        </w:rPr>
        <w:t xml:space="preserve"> ЗА ИЗПЪЛНЕНИЕ НА ИНВЕСТИЦИ</w:t>
      </w:r>
      <w:r w:rsidR="0080266F" w:rsidRPr="00BF7D72">
        <w:rPr>
          <w:b/>
          <w:sz w:val="28"/>
          <w:szCs w:val="28"/>
          <w:lang w:val="bg-BG"/>
        </w:rPr>
        <w:t>И</w:t>
      </w:r>
    </w:p>
    <w:p w14:paraId="5B96DB13" w14:textId="77777777" w:rsidR="00D87FF8" w:rsidRPr="00BF7D72" w:rsidRDefault="00D87FF8" w:rsidP="00D87FF8">
      <w:pPr>
        <w:jc w:val="center"/>
        <w:rPr>
          <w:b/>
          <w:lang w:val="bg-BG"/>
        </w:rPr>
      </w:pPr>
    </w:p>
    <w:p w14:paraId="455F5A05" w14:textId="0E1FB5D4" w:rsidR="00D87FF8" w:rsidRPr="00BF7D72" w:rsidRDefault="00D87FF8" w:rsidP="00D87FF8">
      <w:pPr>
        <w:jc w:val="center"/>
        <w:rPr>
          <w:b/>
          <w:lang w:val="bg-BG"/>
        </w:rPr>
      </w:pPr>
      <w:r w:rsidRPr="00BF7D72">
        <w:rPr>
          <w:b/>
          <w:lang w:val="bg-BG"/>
        </w:rPr>
        <w:t>ПО</w:t>
      </w:r>
    </w:p>
    <w:p w14:paraId="718F4135" w14:textId="77777777" w:rsidR="00C7027D" w:rsidRPr="00BF7D72" w:rsidRDefault="00C7027D" w:rsidP="00D87FF8">
      <w:pPr>
        <w:jc w:val="center"/>
        <w:rPr>
          <w:b/>
          <w:lang w:val="bg-BG"/>
        </w:rPr>
      </w:pPr>
    </w:p>
    <w:p w14:paraId="760D3DCA" w14:textId="77777777" w:rsidR="00D87FF8" w:rsidRPr="00BF7D72" w:rsidRDefault="00D87FF8" w:rsidP="00D87FF8">
      <w:pPr>
        <w:jc w:val="center"/>
        <w:outlineLvl w:val="0"/>
        <w:rPr>
          <w:b/>
          <w:lang w:val="bg-BG"/>
        </w:rPr>
      </w:pPr>
    </w:p>
    <w:p w14:paraId="0A64F7AD" w14:textId="6EA581C5" w:rsidR="00B87C31" w:rsidRPr="00BD7BDB" w:rsidRDefault="00E504FE" w:rsidP="007D4F7E">
      <w:pPr>
        <w:spacing w:after="240"/>
        <w:jc w:val="center"/>
        <w:rPr>
          <w:b/>
          <w:sz w:val="28"/>
          <w:szCs w:val="28"/>
          <w:lang w:val="bg-BG"/>
        </w:rPr>
      </w:pPr>
      <w:r w:rsidRPr="00BF7D72">
        <w:rPr>
          <w:b/>
          <w:sz w:val="28"/>
          <w:szCs w:val="28"/>
        </w:rPr>
        <w:t xml:space="preserve">процедура </w:t>
      </w:r>
      <w:r w:rsidR="00BD7BDB">
        <w:rPr>
          <w:b/>
          <w:sz w:val="28"/>
          <w:szCs w:val="28"/>
          <w:lang w:val="bg-BG"/>
        </w:rPr>
        <w:t>за директно предоставяне на средства</w:t>
      </w:r>
      <w:r w:rsidR="00E53604" w:rsidRPr="00BF7D72">
        <w:rPr>
          <w:b/>
          <w:sz w:val="28"/>
          <w:szCs w:val="28"/>
        </w:rPr>
        <w:t xml:space="preserve"> за изпълнение на инвестиции от</w:t>
      </w:r>
      <w:r w:rsidR="00BD7BDB">
        <w:rPr>
          <w:b/>
          <w:sz w:val="28"/>
          <w:szCs w:val="28"/>
          <w:lang w:val="bg-BG"/>
        </w:rPr>
        <w:t xml:space="preserve"> конкретни</w:t>
      </w:r>
      <w:r w:rsidR="00E53604" w:rsidRPr="00BF7D72">
        <w:rPr>
          <w:b/>
          <w:sz w:val="28"/>
          <w:szCs w:val="28"/>
        </w:rPr>
        <w:t xml:space="preserve"> крайни получатели</w:t>
      </w:r>
      <w:r w:rsidR="00BD7BDB">
        <w:rPr>
          <w:b/>
          <w:sz w:val="28"/>
          <w:szCs w:val="28"/>
          <w:lang w:val="bg-BG"/>
        </w:rPr>
        <w:t xml:space="preserve"> </w:t>
      </w:r>
    </w:p>
    <w:p w14:paraId="6859CA64" w14:textId="542B9F50" w:rsidR="007D4F7E" w:rsidRPr="00BF7D72" w:rsidRDefault="00D1089C" w:rsidP="007D4F7E">
      <w:pPr>
        <w:spacing w:after="240"/>
        <w:jc w:val="center"/>
        <w:rPr>
          <w:b/>
          <w:sz w:val="28"/>
          <w:szCs w:val="28"/>
        </w:rPr>
      </w:pPr>
      <w:r w:rsidRPr="00BF7D72">
        <w:rPr>
          <w:b/>
          <w:sz w:val="28"/>
          <w:szCs w:val="28"/>
        </w:rPr>
        <w:t>BG-RRP-</w:t>
      </w:r>
      <w:r w:rsidR="00DA3965" w:rsidRPr="00DA3965">
        <w:rPr>
          <w:b/>
          <w:sz w:val="28"/>
          <w:szCs w:val="28"/>
          <w:lang w:val="bg-BG"/>
        </w:rPr>
        <w:t>2.00</w:t>
      </w:r>
      <w:r w:rsidR="00484B81">
        <w:rPr>
          <w:b/>
          <w:sz w:val="28"/>
          <w:szCs w:val="28"/>
          <w:lang w:val="bg-BG"/>
        </w:rPr>
        <w:t>6</w:t>
      </w:r>
      <w:r w:rsidRPr="00BF7D72">
        <w:rPr>
          <w:b/>
          <w:sz w:val="28"/>
          <w:szCs w:val="28"/>
        </w:rPr>
        <w:t xml:space="preserve"> </w:t>
      </w:r>
      <w:r w:rsidR="007D4F7E" w:rsidRPr="00BF7D72">
        <w:rPr>
          <w:b/>
          <w:sz w:val="28"/>
          <w:szCs w:val="28"/>
        </w:rPr>
        <w:t>„</w:t>
      </w:r>
      <w:r w:rsidR="007F2624">
        <w:rPr>
          <w:b/>
          <w:sz w:val="28"/>
          <w:szCs w:val="28"/>
          <w:lang w:val="bg-BG"/>
        </w:rPr>
        <w:t xml:space="preserve">Подкрепа за иновативни МСП, отличени с </w:t>
      </w:r>
      <w:r w:rsidR="00F946A9">
        <w:rPr>
          <w:b/>
          <w:sz w:val="28"/>
          <w:szCs w:val="28"/>
          <w:lang w:val="bg-BG"/>
        </w:rPr>
        <w:t>П</w:t>
      </w:r>
      <w:r w:rsidR="007F2624">
        <w:rPr>
          <w:b/>
          <w:sz w:val="28"/>
          <w:szCs w:val="28"/>
          <w:lang w:val="bg-BG"/>
        </w:rPr>
        <w:t>ечат за високи постижения</w:t>
      </w:r>
      <w:r w:rsidR="007D4F7E" w:rsidRPr="00BF7D72">
        <w:rPr>
          <w:b/>
          <w:sz w:val="28"/>
          <w:szCs w:val="28"/>
        </w:rPr>
        <w:t>“</w:t>
      </w:r>
    </w:p>
    <w:p w14:paraId="497FE37C" w14:textId="61CE54B5" w:rsidR="00C7027D" w:rsidRPr="00BF7D72" w:rsidRDefault="00C7027D" w:rsidP="007D4F7E">
      <w:pPr>
        <w:spacing w:after="240"/>
        <w:jc w:val="center"/>
        <w:rPr>
          <w:b/>
          <w:sz w:val="28"/>
          <w:szCs w:val="28"/>
        </w:rPr>
      </w:pPr>
    </w:p>
    <w:p w14:paraId="0D1CF2F2" w14:textId="77777777" w:rsidR="00D87FF8" w:rsidRPr="00BF7D72" w:rsidRDefault="00D87FF8" w:rsidP="00D87FF8">
      <w:pPr>
        <w:rPr>
          <w:lang w:val="bg-BG"/>
        </w:rPr>
      </w:pPr>
    </w:p>
    <w:p w14:paraId="293F75F8" w14:textId="77777777" w:rsidR="00D87FF8" w:rsidRPr="00BF7D72" w:rsidRDefault="00D87FF8" w:rsidP="00D87FF8">
      <w:pPr>
        <w:rPr>
          <w:lang w:val="bg-BG"/>
        </w:rPr>
      </w:pPr>
    </w:p>
    <w:p w14:paraId="029D7BB8" w14:textId="6F742757" w:rsidR="00D87FF8" w:rsidRPr="00BF7D72" w:rsidRDefault="00D87FF8" w:rsidP="00D87FF8">
      <w:pPr>
        <w:tabs>
          <w:tab w:val="left" w:pos="5890"/>
        </w:tabs>
        <w:rPr>
          <w:lang w:val="bg-BG"/>
        </w:rPr>
      </w:pPr>
    </w:p>
    <w:p w14:paraId="6EA00667" w14:textId="56161856"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0C227EFB" w14:textId="195D600C" w:rsidR="00D87FF8" w:rsidRPr="00BF7D72" w:rsidRDefault="00D87FF8" w:rsidP="00D85BAA">
      <w:pPr>
        <w:numPr>
          <w:ilvl w:val="0"/>
          <w:numId w:val="1"/>
        </w:numPr>
        <w:rPr>
          <w:b/>
          <w:lang w:val="bg-BG"/>
        </w:rPr>
      </w:pPr>
      <w:r w:rsidRPr="00BF7D72">
        <w:rPr>
          <w:b/>
          <w:lang w:val="bg-BG"/>
        </w:rPr>
        <w:lastRenderedPageBreak/>
        <w:t>Критерии за оценка на административното съответствие</w:t>
      </w:r>
      <w:r w:rsidR="0098745D">
        <w:rPr>
          <w:b/>
          <w:lang w:val="bg-BG"/>
        </w:rPr>
        <w:t xml:space="preserve"> на </w:t>
      </w:r>
      <w:r w:rsidR="00D664E3">
        <w:rPr>
          <w:b/>
          <w:lang w:val="bg-BG"/>
        </w:rPr>
        <w:t xml:space="preserve">кандидата и </w:t>
      </w:r>
      <w:r w:rsidR="0098745D">
        <w:rPr>
          <w:b/>
          <w:lang w:val="bg-BG"/>
        </w:rPr>
        <w:t>проектното предложение</w:t>
      </w:r>
      <w:r w:rsidR="00F10B5A" w:rsidRPr="00BF7D72">
        <w:rPr>
          <w:b/>
          <w:lang w:val="bg-BG"/>
        </w:rPr>
        <w:t>:</w:t>
      </w:r>
    </w:p>
    <w:p w14:paraId="63D6CB19" w14:textId="77777777" w:rsidR="00D87FF8" w:rsidRPr="00BF7D72" w:rsidRDefault="00D87FF8" w:rsidP="00D87FF8">
      <w:pPr>
        <w:ind w:left="36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
        <w:gridCol w:w="12541"/>
        <w:gridCol w:w="568"/>
        <w:gridCol w:w="553"/>
        <w:gridCol w:w="544"/>
      </w:tblGrid>
      <w:tr w:rsidR="00D87FF8" w:rsidRPr="00BF7D72" w14:paraId="5AB1C195" w14:textId="77777777" w:rsidTr="006B2E7B">
        <w:trPr>
          <w:trHeight w:val="240"/>
        </w:trPr>
        <w:tc>
          <w:tcPr>
            <w:tcW w:w="122" w:type="pct"/>
            <w:shd w:val="clear" w:color="auto" w:fill="D9D9D9"/>
            <w:vAlign w:val="center"/>
          </w:tcPr>
          <w:p w14:paraId="423A5F1D" w14:textId="77777777" w:rsidR="00D87FF8" w:rsidRPr="00BF7D72" w:rsidRDefault="00D87FF8" w:rsidP="00D87FF8">
            <w:pPr>
              <w:rPr>
                <w:b/>
                <w:i/>
                <w:sz w:val="22"/>
                <w:szCs w:val="22"/>
                <w:lang w:val="bg-BG"/>
              </w:rPr>
            </w:pPr>
            <w:r w:rsidRPr="00BF7D72">
              <w:rPr>
                <w:b/>
                <w:i/>
                <w:sz w:val="22"/>
                <w:szCs w:val="22"/>
                <w:lang w:val="bg-BG"/>
              </w:rPr>
              <w:t>№</w:t>
            </w:r>
          </w:p>
        </w:tc>
        <w:tc>
          <w:tcPr>
            <w:tcW w:w="4307" w:type="pct"/>
            <w:shd w:val="clear" w:color="auto" w:fill="D9D9D9"/>
          </w:tcPr>
          <w:p w14:paraId="545FBDFD" w14:textId="77777777" w:rsidR="00D87FF8" w:rsidRPr="00BF7D72" w:rsidRDefault="00D87FF8" w:rsidP="00D87FF8">
            <w:pPr>
              <w:rPr>
                <w:b/>
                <w:i/>
                <w:sz w:val="22"/>
                <w:szCs w:val="22"/>
                <w:u w:val="single"/>
                <w:lang w:val="bg-BG"/>
              </w:rPr>
            </w:pPr>
            <w:r w:rsidRPr="00BF7D72">
              <w:rPr>
                <w:b/>
                <w:i/>
                <w:sz w:val="22"/>
                <w:szCs w:val="22"/>
                <w:u w:val="single"/>
                <w:lang w:val="bg-BG"/>
              </w:rPr>
              <w:t>Критерии:</w:t>
            </w:r>
          </w:p>
        </w:tc>
        <w:tc>
          <w:tcPr>
            <w:tcW w:w="195" w:type="pct"/>
            <w:shd w:val="clear" w:color="auto" w:fill="D9D9D9"/>
            <w:vAlign w:val="center"/>
          </w:tcPr>
          <w:p w14:paraId="780886AC" w14:textId="77777777" w:rsidR="00D87FF8" w:rsidRPr="00BF7D72" w:rsidRDefault="00D87FF8" w:rsidP="00D87FF8">
            <w:pPr>
              <w:jc w:val="center"/>
              <w:rPr>
                <w:b/>
                <w:sz w:val="22"/>
                <w:szCs w:val="22"/>
                <w:lang w:val="bg-BG"/>
              </w:rPr>
            </w:pPr>
            <w:r w:rsidRPr="00BF7D72">
              <w:rPr>
                <w:b/>
                <w:sz w:val="22"/>
                <w:szCs w:val="22"/>
                <w:lang w:val="bg-BG"/>
              </w:rPr>
              <w:t>ДА</w:t>
            </w:r>
          </w:p>
        </w:tc>
        <w:tc>
          <w:tcPr>
            <w:tcW w:w="190" w:type="pct"/>
            <w:shd w:val="clear" w:color="auto" w:fill="D9D9D9"/>
            <w:vAlign w:val="center"/>
          </w:tcPr>
          <w:p w14:paraId="7A2366AC" w14:textId="77777777" w:rsidR="00D87FF8" w:rsidRPr="00BF7D72" w:rsidRDefault="00D87FF8" w:rsidP="00D87FF8">
            <w:pPr>
              <w:jc w:val="center"/>
              <w:rPr>
                <w:b/>
                <w:sz w:val="22"/>
                <w:szCs w:val="22"/>
                <w:lang w:val="bg-BG"/>
              </w:rPr>
            </w:pPr>
            <w:r w:rsidRPr="00BF7D72">
              <w:rPr>
                <w:b/>
                <w:sz w:val="22"/>
                <w:szCs w:val="22"/>
                <w:lang w:val="bg-BG"/>
              </w:rPr>
              <w:t>НЕ</w:t>
            </w:r>
          </w:p>
        </w:tc>
        <w:tc>
          <w:tcPr>
            <w:tcW w:w="187" w:type="pct"/>
            <w:shd w:val="clear" w:color="auto" w:fill="D9D9D9"/>
            <w:vAlign w:val="center"/>
          </w:tcPr>
          <w:p w14:paraId="3B26CDCB" w14:textId="77777777" w:rsidR="00D87FF8" w:rsidRPr="00BF7D72" w:rsidRDefault="00D87FF8" w:rsidP="00D87FF8">
            <w:pPr>
              <w:jc w:val="center"/>
              <w:rPr>
                <w:b/>
                <w:sz w:val="22"/>
                <w:szCs w:val="22"/>
                <w:lang w:val="bg-BG"/>
              </w:rPr>
            </w:pPr>
            <w:r w:rsidRPr="00BF7D72">
              <w:rPr>
                <w:b/>
                <w:sz w:val="22"/>
                <w:szCs w:val="22"/>
                <w:lang w:val="bg-BG"/>
              </w:rPr>
              <w:t>Н/П</w:t>
            </w:r>
          </w:p>
        </w:tc>
      </w:tr>
      <w:tr w:rsidR="0026277C" w:rsidRPr="00BF7D72" w14:paraId="1C702717" w14:textId="77777777" w:rsidTr="006B2E7B">
        <w:trPr>
          <w:trHeight w:val="165"/>
        </w:trPr>
        <w:tc>
          <w:tcPr>
            <w:tcW w:w="122" w:type="pct"/>
            <w:vAlign w:val="center"/>
          </w:tcPr>
          <w:p w14:paraId="705C4CFD" w14:textId="77777777" w:rsidR="0026277C" w:rsidRPr="00BF7D72" w:rsidRDefault="0026277C" w:rsidP="00D85BAA">
            <w:pPr>
              <w:numPr>
                <w:ilvl w:val="0"/>
                <w:numId w:val="2"/>
              </w:numPr>
              <w:ind w:left="0" w:firstLine="0"/>
              <w:jc w:val="both"/>
              <w:rPr>
                <w:sz w:val="22"/>
                <w:szCs w:val="22"/>
                <w:lang w:val="bg-BG"/>
              </w:rPr>
            </w:pPr>
          </w:p>
        </w:tc>
        <w:tc>
          <w:tcPr>
            <w:tcW w:w="4307" w:type="pct"/>
            <w:vAlign w:val="center"/>
          </w:tcPr>
          <w:p w14:paraId="3A146C05" w14:textId="78D39633" w:rsidR="0026277C" w:rsidRPr="006E3C42" w:rsidRDefault="0026277C" w:rsidP="0026277C">
            <w:pPr>
              <w:spacing w:before="60" w:after="60"/>
              <w:jc w:val="both"/>
              <w:rPr>
                <w:sz w:val="22"/>
                <w:szCs w:val="22"/>
                <w:lang w:val="bg-BG"/>
              </w:rPr>
            </w:pPr>
            <w:r w:rsidRPr="00BF7D72">
              <w:rPr>
                <w:sz w:val="22"/>
                <w:szCs w:val="22"/>
                <w:lang w:val="bg-BG"/>
              </w:rPr>
              <w:t>Формулярът за кандидатстване е подаден по електро</w:t>
            </w:r>
            <w:r w:rsidR="00E53604" w:rsidRPr="00BF7D72">
              <w:rPr>
                <w:sz w:val="22"/>
                <w:szCs w:val="22"/>
                <w:lang w:val="bg-BG"/>
              </w:rPr>
              <w:t xml:space="preserve">нен път чрез </w:t>
            </w:r>
            <w:r w:rsidR="003631CD" w:rsidRPr="00BF7D72">
              <w:rPr>
                <w:sz w:val="22"/>
                <w:szCs w:val="22"/>
                <w:lang w:val="bg-BG"/>
              </w:rPr>
              <w:t>ИСМ</w:t>
            </w:r>
            <w:r w:rsidRPr="00BF7D72">
              <w:rPr>
                <w:sz w:val="22"/>
                <w:szCs w:val="22"/>
                <w:lang w:val="bg-BG"/>
              </w:rPr>
              <w:t xml:space="preserve"> и е подписан с валиден КЕП от лице, което е официален представляващ на кандидата и е вписан като такъв в ТР и </w:t>
            </w:r>
            <w:r w:rsidR="00F10B5A" w:rsidRPr="00BF7D72">
              <w:rPr>
                <w:sz w:val="22"/>
                <w:szCs w:val="22"/>
                <w:lang w:val="bg-BG"/>
              </w:rPr>
              <w:t>р</w:t>
            </w:r>
            <w:r w:rsidRPr="00BF7D72">
              <w:rPr>
                <w:sz w:val="22"/>
                <w:szCs w:val="22"/>
                <w:lang w:val="bg-BG"/>
              </w:rPr>
              <w:t>егистър на ЮЛНЦ, или от упълномощено от него лице.</w:t>
            </w:r>
          </w:p>
        </w:tc>
        <w:tc>
          <w:tcPr>
            <w:tcW w:w="195" w:type="pct"/>
            <w:vAlign w:val="center"/>
          </w:tcPr>
          <w:p w14:paraId="3C80DB47" w14:textId="7DBEC1E7"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3668F601" w14:textId="1C75F62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73B25B94" w14:textId="77777777" w:rsidR="0026277C" w:rsidRPr="00BF7D72" w:rsidRDefault="0026277C" w:rsidP="0026277C">
            <w:pPr>
              <w:jc w:val="center"/>
              <w:rPr>
                <w:sz w:val="22"/>
                <w:szCs w:val="22"/>
                <w:lang w:val="bg-BG"/>
              </w:rPr>
            </w:pPr>
          </w:p>
        </w:tc>
      </w:tr>
      <w:tr w:rsidR="0026277C" w:rsidRPr="00BF7D72" w14:paraId="55E59245" w14:textId="77777777" w:rsidTr="006B2E7B">
        <w:trPr>
          <w:trHeight w:val="465"/>
        </w:trPr>
        <w:tc>
          <w:tcPr>
            <w:tcW w:w="122" w:type="pct"/>
            <w:vAlign w:val="center"/>
          </w:tcPr>
          <w:p w14:paraId="15986D9B" w14:textId="77777777" w:rsidR="0026277C" w:rsidRPr="00BF7D72" w:rsidRDefault="0026277C" w:rsidP="00D85BAA">
            <w:pPr>
              <w:numPr>
                <w:ilvl w:val="0"/>
                <w:numId w:val="2"/>
              </w:numPr>
              <w:spacing w:line="320" w:lineRule="atLeast"/>
              <w:ind w:left="0" w:firstLine="0"/>
              <w:rPr>
                <w:sz w:val="22"/>
                <w:szCs w:val="22"/>
                <w:lang w:val="bg-BG"/>
              </w:rPr>
            </w:pPr>
          </w:p>
        </w:tc>
        <w:tc>
          <w:tcPr>
            <w:tcW w:w="4307" w:type="pct"/>
            <w:vAlign w:val="center"/>
          </w:tcPr>
          <w:p w14:paraId="13B19B65" w14:textId="363D2816" w:rsidR="0026277C" w:rsidRPr="00BF7D72" w:rsidRDefault="00DA3965" w:rsidP="00DA3965">
            <w:pPr>
              <w:spacing w:before="60" w:after="60"/>
              <w:jc w:val="both"/>
              <w:rPr>
                <w:sz w:val="22"/>
                <w:szCs w:val="22"/>
                <w:lang w:val="bg-BG"/>
              </w:rPr>
            </w:pPr>
            <w:r>
              <w:rPr>
                <w:sz w:val="22"/>
                <w:szCs w:val="22"/>
                <w:lang w:val="bg-BG"/>
              </w:rPr>
              <w:t xml:space="preserve">Представено е </w:t>
            </w:r>
            <w:r w:rsidR="0026277C" w:rsidRPr="00BF7D72">
              <w:rPr>
                <w:sz w:val="22"/>
                <w:szCs w:val="22"/>
                <w:lang w:val="bg-BG"/>
              </w:rPr>
              <w:t xml:space="preserve">пълномощно за подаване на </w:t>
            </w:r>
            <w:r w:rsidR="0053429D" w:rsidRPr="00BF7D72">
              <w:rPr>
                <w:sz w:val="22"/>
                <w:szCs w:val="22"/>
                <w:lang w:val="bg-BG"/>
              </w:rPr>
              <w:t>предложението за изпълнение на инвестиция</w:t>
            </w:r>
            <w:r w:rsidR="0026277C" w:rsidRPr="00BF7D72">
              <w:rPr>
                <w:sz w:val="22"/>
                <w:szCs w:val="22"/>
                <w:lang w:val="bg-BG"/>
              </w:rPr>
              <w:t xml:space="preserve"> - попълнено по образец (Приложение </w:t>
            </w:r>
            <w:r w:rsidR="00570D2D" w:rsidRPr="00BF7D72">
              <w:rPr>
                <w:sz w:val="22"/>
                <w:szCs w:val="22"/>
                <w:lang w:val="bg-BG"/>
              </w:rPr>
              <w:t>1</w:t>
            </w:r>
            <w:r w:rsidR="0026277C" w:rsidRPr="00BF7D72">
              <w:rPr>
                <w:sz w:val="22"/>
                <w:szCs w:val="22"/>
                <w:lang w:val="bg-BG"/>
              </w:rPr>
              <w:t xml:space="preserve">) и прикачено в </w:t>
            </w:r>
            <w:r w:rsidR="003631CD" w:rsidRPr="00BF7D72">
              <w:rPr>
                <w:sz w:val="22"/>
                <w:szCs w:val="22"/>
                <w:lang w:val="bg-BG"/>
              </w:rPr>
              <w:t>ИСМ</w:t>
            </w:r>
            <w:r>
              <w:rPr>
                <w:sz w:val="22"/>
                <w:szCs w:val="22"/>
                <w:lang w:val="bg-BG"/>
              </w:rPr>
              <w:t xml:space="preserve"> (в случай, че е необходимо/приложимо)</w:t>
            </w:r>
            <w:r w:rsidR="00F144CE">
              <w:rPr>
                <w:sz w:val="22"/>
                <w:szCs w:val="22"/>
                <w:lang w:val="bg-BG"/>
              </w:rPr>
              <w:t xml:space="preserve"> (Приложение 1)</w:t>
            </w:r>
            <w:r w:rsidR="00CA0D3A" w:rsidRPr="00BF7D72">
              <w:rPr>
                <w:sz w:val="22"/>
                <w:szCs w:val="22"/>
                <w:lang w:val="bg-BG"/>
              </w:rPr>
              <w:t>.</w:t>
            </w:r>
          </w:p>
        </w:tc>
        <w:tc>
          <w:tcPr>
            <w:tcW w:w="195" w:type="pct"/>
            <w:vAlign w:val="center"/>
          </w:tcPr>
          <w:p w14:paraId="1FA31B21" w14:textId="3879A8C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4F54859F" w14:textId="77F0FE00"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78970D49" w14:textId="740167DD"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r>
      <w:tr w:rsidR="0026277C" w:rsidRPr="00BF7D72" w14:paraId="56B180DB" w14:textId="77777777" w:rsidTr="006B2E7B">
        <w:trPr>
          <w:trHeight w:val="240"/>
        </w:trPr>
        <w:tc>
          <w:tcPr>
            <w:tcW w:w="122" w:type="pct"/>
            <w:vAlign w:val="center"/>
          </w:tcPr>
          <w:p w14:paraId="63293882" w14:textId="77777777" w:rsidR="0026277C" w:rsidRPr="00BF7D72" w:rsidRDefault="0026277C" w:rsidP="00D85BAA">
            <w:pPr>
              <w:numPr>
                <w:ilvl w:val="0"/>
                <w:numId w:val="2"/>
              </w:numPr>
              <w:ind w:left="0" w:firstLine="0"/>
              <w:rPr>
                <w:sz w:val="22"/>
                <w:szCs w:val="22"/>
                <w:lang w:val="bg-BG"/>
              </w:rPr>
            </w:pPr>
          </w:p>
        </w:tc>
        <w:tc>
          <w:tcPr>
            <w:tcW w:w="4307" w:type="pct"/>
            <w:vAlign w:val="center"/>
          </w:tcPr>
          <w:p w14:paraId="474EB6A0" w14:textId="3D8629F7" w:rsidR="0026277C" w:rsidRPr="00AC2771" w:rsidRDefault="00AC2771" w:rsidP="0026277C">
            <w:pPr>
              <w:spacing w:before="60" w:after="60"/>
              <w:jc w:val="both"/>
              <w:rPr>
                <w:sz w:val="22"/>
                <w:szCs w:val="22"/>
                <w:lang w:val="bg-BG"/>
              </w:rPr>
            </w:pPr>
            <w:r w:rsidRPr="00AC2771">
              <w:rPr>
                <w:sz w:val="22"/>
                <w:szCs w:val="22"/>
                <w:lang w:val="bg-BG"/>
              </w:rPr>
              <w:t xml:space="preserve">Представена е </w:t>
            </w:r>
            <w:r w:rsidR="005E713C" w:rsidRPr="00AC2771">
              <w:rPr>
                <w:sz w:val="22"/>
                <w:szCs w:val="22"/>
                <w:lang w:val="bg-BG"/>
              </w:rPr>
              <w:t xml:space="preserve">Декларация </w:t>
            </w:r>
            <w:r w:rsidR="00AF53E3" w:rsidRPr="006E3C42">
              <w:rPr>
                <w:sz w:val="22"/>
                <w:szCs w:val="22"/>
                <w:lang w:val="bg-BG"/>
              </w:rPr>
              <w:t>за липса на конфликт на интереси</w:t>
            </w:r>
            <w:r w:rsidR="00A12465" w:rsidRPr="00AC2771">
              <w:rPr>
                <w:sz w:val="22"/>
                <w:szCs w:val="22"/>
                <w:lang w:val="bg-BG"/>
              </w:rPr>
              <w:t xml:space="preserve"> </w:t>
            </w:r>
            <w:r w:rsidR="0026277C" w:rsidRPr="00AC2771">
              <w:rPr>
                <w:sz w:val="22"/>
                <w:szCs w:val="22"/>
                <w:lang w:val="bg-BG"/>
              </w:rPr>
              <w:t>– попълнена по образец (</w:t>
            </w:r>
            <w:r w:rsidR="00A12465" w:rsidRPr="00AC2771">
              <w:rPr>
                <w:sz w:val="22"/>
                <w:szCs w:val="22"/>
                <w:lang w:val="bg-BG"/>
              </w:rPr>
              <w:t>Приложени</w:t>
            </w:r>
            <w:r w:rsidR="00A12465">
              <w:rPr>
                <w:sz w:val="22"/>
                <w:szCs w:val="22"/>
                <w:lang w:val="bg-BG"/>
              </w:rPr>
              <w:t>е</w:t>
            </w:r>
            <w:r w:rsidR="00A12465" w:rsidRPr="00AC2771">
              <w:rPr>
                <w:sz w:val="22"/>
                <w:szCs w:val="22"/>
                <w:lang w:val="bg-BG"/>
              </w:rPr>
              <w:t xml:space="preserve"> </w:t>
            </w:r>
            <w:r w:rsidR="00570D2D" w:rsidRPr="00AC2771">
              <w:rPr>
                <w:sz w:val="22"/>
                <w:szCs w:val="22"/>
                <w:lang w:val="bg-BG"/>
              </w:rPr>
              <w:t>2</w:t>
            </w:r>
            <w:r w:rsidR="006E3C42">
              <w:rPr>
                <w:sz w:val="22"/>
                <w:szCs w:val="22"/>
                <w:lang w:val="bg-BG"/>
              </w:rPr>
              <w:t>)</w:t>
            </w:r>
            <w:r w:rsidR="002A55CE">
              <w:rPr>
                <w:sz w:val="22"/>
                <w:szCs w:val="22"/>
                <w:lang w:val="bg-BG"/>
              </w:rPr>
              <w:t xml:space="preserve"> </w:t>
            </w:r>
            <w:r w:rsidR="0026277C" w:rsidRPr="00AC2771">
              <w:rPr>
                <w:sz w:val="22"/>
                <w:szCs w:val="22"/>
                <w:lang w:val="bg-BG"/>
              </w:rPr>
              <w:t xml:space="preserve">и </w:t>
            </w:r>
            <w:r w:rsidR="002A55CE">
              <w:rPr>
                <w:sz w:val="22"/>
                <w:szCs w:val="22"/>
                <w:lang w:val="bg-BG"/>
              </w:rPr>
              <w:t xml:space="preserve">е </w:t>
            </w:r>
            <w:r w:rsidR="00A12465" w:rsidRPr="00AC2771">
              <w:rPr>
                <w:sz w:val="22"/>
                <w:szCs w:val="22"/>
                <w:lang w:val="bg-BG"/>
              </w:rPr>
              <w:t>прикачен</w:t>
            </w:r>
            <w:r w:rsidR="00A12465">
              <w:rPr>
                <w:sz w:val="22"/>
                <w:szCs w:val="22"/>
                <w:lang w:val="bg-BG"/>
              </w:rPr>
              <w:t>а</w:t>
            </w:r>
            <w:r w:rsidR="00A12465" w:rsidRPr="00AC2771">
              <w:rPr>
                <w:sz w:val="22"/>
                <w:szCs w:val="22"/>
                <w:lang w:val="bg-BG"/>
              </w:rPr>
              <w:t xml:space="preserve"> </w:t>
            </w:r>
            <w:r w:rsidR="0026277C" w:rsidRPr="00AC2771">
              <w:rPr>
                <w:sz w:val="22"/>
                <w:szCs w:val="22"/>
                <w:lang w:val="bg-BG"/>
              </w:rPr>
              <w:t xml:space="preserve">в </w:t>
            </w:r>
            <w:r w:rsidR="003631CD" w:rsidRPr="00AC2771">
              <w:rPr>
                <w:sz w:val="22"/>
                <w:szCs w:val="22"/>
                <w:lang w:val="bg-BG"/>
              </w:rPr>
              <w:t>ИСМ</w:t>
            </w:r>
            <w:r w:rsidR="00F10B5A" w:rsidRPr="00AC2771">
              <w:rPr>
                <w:sz w:val="22"/>
                <w:szCs w:val="22"/>
                <w:lang w:val="bg-BG"/>
              </w:rPr>
              <w:t>.</w:t>
            </w:r>
          </w:p>
          <w:p w14:paraId="3F69AC18" w14:textId="7C57C2D8" w:rsidR="00D24801" w:rsidRPr="00AC2771" w:rsidRDefault="0026277C" w:rsidP="00A12465">
            <w:pPr>
              <w:spacing w:before="60" w:after="60"/>
              <w:jc w:val="both"/>
              <w:rPr>
                <w:sz w:val="22"/>
                <w:szCs w:val="22"/>
                <w:lang w:val="bg-BG"/>
              </w:rPr>
            </w:pPr>
            <w:r w:rsidRPr="00AC2771">
              <w:rPr>
                <w:i/>
                <w:sz w:val="22"/>
                <w:szCs w:val="22"/>
                <w:lang w:val="bg-BG"/>
              </w:rPr>
              <w:t>Декларацията се попълва и подписва от ВСИЧКИ лица,</w:t>
            </w:r>
            <w:r w:rsidRPr="00AC2771">
              <w:t xml:space="preserve"> </w:t>
            </w:r>
            <w:r w:rsidRPr="00AC2771">
              <w:rPr>
                <w:i/>
                <w:sz w:val="22"/>
                <w:szCs w:val="22"/>
                <w:lang w:val="bg-BG"/>
              </w:rPr>
              <w:t>които са официални представляващи на кандидата и са вписани като такива в ТР (вкл. прокурист/и, ако е приложимо), независимо дали се представляват заедно и/или поотделно.</w:t>
            </w:r>
          </w:p>
        </w:tc>
        <w:tc>
          <w:tcPr>
            <w:tcW w:w="195" w:type="pct"/>
            <w:vAlign w:val="center"/>
          </w:tcPr>
          <w:p w14:paraId="53FBD887" w14:textId="38B554C9"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7FAE9BA4" w14:textId="6C1C742B"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6895D24B" w14:textId="77777777" w:rsidR="0026277C" w:rsidRPr="00BF7D72" w:rsidRDefault="0026277C" w:rsidP="0026277C">
            <w:pPr>
              <w:jc w:val="center"/>
              <w:rPr>
                <w:sz w:val="22"/>
                <w:szCs w:val="22"/>
                <w:lang w:val="bg-BG"/>
              </w:rPr>
            </w:pPr>
          </w:p>
        </w:tc>
      </w:tr>
      <w:tr w:rsidR="00A12465" w:rsidRPr="00BF7D72" w14:paraId="159B9FCD" w14:textId="77777777" w:rsidTr="006B2E7B">
        <w:trPr>
          <w:trHeight w:val="240"/>
        </w:trPr>
        <w:tc>
          <w:tcPr>
            <w:tcW w:w="122" w:type="pct"/>
            <w:vAlign w:val="center"/>
          </w:tcPr>
          <w:p w14:paraId="01C7E27A" w14:textId="77777777" w:rsidR="00A12465" w:rsidRPr="00BF7D72" w:rsidRDefault="00A12465" w:rsidP="00A12465">
            <w:pPr>
              <w:numPr>
                <w:ilvl w:val="0"/>
                <w:numId w:val="2"/>
              </w:numPr>
              <w:ind w:left="0" w:firstLine="0"/>
              <w:rPr>
                <w:sz w:val="22"/>
                <w:szCs w:val="22"/>
                <w:lang w:val="bg-BG"/>
              </w:rPr>
            </w:pPr>
          </w:p>
        </w:tc>
        <w:tc>
          <w:tcPr>
            <w:tcW w:w="4307" w:type="pct"/>
            <w:vAlign w:val="center"/>
          </w:tcPr>
          <w:p w14:paraId="56ABCD75" w14:textId="6949C2C0" w:rsidR="00A12465" w:rsidRPr="00AC2771" w:rsidRDefault="00A12465" w:rsidP="00A12465">
            <w:pPr>
              <w:spacing w:before="60" w:after="60"/>
              <w:jc w:val="both"/>
              <w:rPr>
                <w:sz w:val="22"/>
                <w:szCs w:val="22"/>
                <w:lang w:val="bg-BG"/>
              </w:rPr>
            </w:pPr>
            <w:r w:rsidRPr="00AC2771">
              <w:rPr>
                <w:sz w:val="22"/>
                <w:szCs w:val="22"/>
                <w:lang w:val="bg-BG"/>
              </w:rPr>
              <w:t xml:space="preserve">Представена е Декларация </w:t>
            </w:r>
            <w:r>
              <w:rPr>
                <w:sz w:val="22"/>
                <w:szCs w:val="22"/>
                <w:lang w:val="bg-BG"/>
              </w:rPr>
              <w:t xml:space="preserve">за запознаване с </w:t>
            </w:r>
            <w:r w:rsidR="00AF3588">
              <w:rPr>
                <w:sz w:val="22"/>
                <w:szCs w:val="22"/>
                <w:lang w:val="bg-BG"/>
              </w:rPr>
              <w:t>поканата за участие</w:t>
            </w:r>
            <w:r w:rsidR="00754676">
              <w:rPr>
                <w:sz w:val="22"/>
                <w:szCs w:val="22"/>
                <w:lang w:val="bg-BG"/>
              </w:rPr>
              <w:t xml:space="preserve"> и условията за изпълнение</w:t>
            </w:r>
            <w:r w:rsidRPr="00A12465">
              <w:rPr>
                <w:sz w:val="22"/>
                <w:szCs w:val="22"/>
                <w:lang w:val="bg-BG"/>
              </w:rPr>
              <w:t xml:space="preserve"> </w:t>
            </w:r>
            <w:r w:rsidRPr="00AC2771">
              <w:rPr>
                <w:sz w:val="22"/>
                <w:szCs w:val="22"/>
                <w:lang w:val="bg-BG"/>
              </w:rPr>
              <w:t>(Приложени</w:t>
            </w:r>
            <w:r>
              <w:rPr>
                <w:sz w:val="22"/>
                <w:szCs w:val="22"/>
                <w:lang w:val="bg-BG"/>
              </w:rPr>
              <w:t xml:space="preserve">е </w:t>
            </w:r>
            <w:r w:rsidRPr="00AC2771">
              <w:rPr>
                <w:sz w:val="22"/>
                <w:szCs w:val="22"/>
                <w:lang w:val="bg-BG"/>
              </w:rPr>
              <w:t>3)</w:t>
            </w:r>
            <w:r w:rsidRPr="00AC2771">
              <w:t xml:space="preserve"> </w:t>
            </w:r>
            <w:r w:rsidR="00754676" w:rsidRPr="00AC2771">
              <w:rPr>
                <w:sz w:val="22"/>
                <w:szCs w:val="22"/>
                <w:lang w:val="bg-BG"/>
              </w:rPr>
              <w:t xml:space="preserve">– попълнена по образец </w:t>
            </w:r>
            <w:r w:rsidRPr="00AC2771">
              <w:rPr>
                <w:sz w:val="22"/>
                <w:szCs w:val="22"/>
                <w:lang w:val="bg-BG"/>
              </w:rPr>
              <w:t xml:space="preserve">и </w:t>
            </w:r>
            <w:r w:rsidR="00754676">
              <w:rPr>
                <w:sz w:val="22"/>
                <w:szCs w:val="22"/>
                <w:lang w:val="bg-BG"/>
              </w:rPr>
              <w:t xml:space="preserve">е </w:t>
            </w:r>
            <w:r w:rsidRPr="00AC2771">
              <w:rPr>
                <w:sz w:val="22"/>
                <w:szCs w:val="22"/>
                <w:lang w:val="bg-BG"/>
              </w:rPr>
              <w:t>прикачен</w:t>
            </w:r>
            <w:r>
              <w:rPr>
                <w:sz w:val="22"/>
                <w:szCs w:val="22"/>
                <w:lang w:val="bg-BG"/>
              </w:rPr>
              <w:t>а</w:t>
            </w:r>
            <w:r w:rsidRPr="00AC2771">
              <w:rPr>
                <w:sz w:val="22"/>
                <w:szCs w:val="22"/>
                <w:lang w:val="bg-BG"/>
              </w:rPr>
              <w:t xml:space="preserve"> в ИСМ.</w:t>
            </w:r>
          </w:p>
          <w:p w14:paraId="6C48035C" w14:textId="3D669068" w:rsidR="00A12465" w:rsidRPr="00AC2771" w:rsidRDefault="00A12465" w:rsidP="00A12465">
            <w:pPr>
              <w:spacing w:before="60" w:after="60"/>
              <w:jc w:val="both"/>
              <w:rPr>
                <w:sz w:val="22"/>
                <w:szCs w:val="22"/>
                <w:lang w:val="bg-BG"/>
              </w:rPr>
            </w:pPr>
            <w:r w:rsidRPr="00AC2771">
              <w:rPr>
                <w:i/>
                <w:sz w:val="22"/>
                <w:szCs w:val="22"/>
                <w:lang w:val="bg-BG"/>
              </w:rPr>
              <w:t>Декларацията се попълва и подписва от ВСИЧКИ лица,</w:t>
            </w:r>
            <w:r w:rsidRPr="00AC2771">
              <w:t xml:space="preserve"> </w:t>
            </w:r>
            <w:r w:rsidRPr="00AC2771">
              <w:rPr>
                <w:i/>
                <w:sz w:val="22"/>
                <w:szCs w:val="22"/>
                <w:lang w:val="bg-BG"/>
              </w:rPr>
              <w:t>които са официални представляващи на кандидата и са вписани като такива в ТР и (вкл. прокурист/и, ако е приложимо), независимо дали се представляват заедно и/или поотделно.</w:t>
            </w:r>
          </w:p>
        </w:tc>
        <w:tc>
          <w:tcPr>
            <w:tcW w:w="195" w:type="pct"/>
            <w:vAlign w:val="center"/>
          </w:tcPr>
          <w:p w14:paraId="21B5E49A" w14:textId="1B3790F5"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5A0F9C05" w14:textId="3DC0C977"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23E14EE0" w14:textId="77777777" w:rsidR="00A12465" w:rsidRPr="00BF7D72" w:rsidRDefault="00A12465" w:rsidP="00A12465">
            <w:pPr>
              <w:jc w:val="center"/>
              <w:rPr>
                <w:sz w:val="22"/>
                <w:szCs w:val="22"/>
                <w:lang w:val="bg-BG"/>
              </w:rPr>
            </w:pPr>
          </w:p>
        </w:tc>
      </w:tr>
      <w:tr w:rsidR="00A12465" w:rsidRPr="00BF7D72" w14:paraId="114D916A" w14:textId="77777777" w:rsidTr="006B2E7B">
        <w:trPr>
          <w:trHeight w:val="240"/>
        </w:trPr>
        <w:tc>
          <w:tcPr>
            <w:tcW w:w="122" w:type="pct"/>
            <w:vAlign w:val="center"/>
          </w:tcPr>
          <w:p w14:paraId="3CA44AE6" w14:textId="77777777" w:rsidR="00A12465" w:rsidRPr="00BF7D72" w:rsidRDefault="00A12465" w:rsidP="00A12465">
            <w:pPr>
              <w:numPr>
                <w:ilvl w:val="0"/>
                <w:numId w:val="2"/>
              </w:numPr>
              <w:ind w:left="0" w:firstLine="0"/>
              <w:rPr>
                <w:sz w:val="22"/>
                <w:szCs w:val="22"/>
                <w:lang w:val="bg-BG"/>
              </w:rPr>
            </w:pPr>
          </w:p>
        </w:tc>
        <w:tc>
          <w:tcPr>
            <w:tcW w:w="4307" w:type="pct"/>
            <w:vAlign w:val="center"/>
          </w:tcPr>
          <w:p w14:paraId="32D5CCC2" w14:textId="26AA4F4A" w:rsidR="00A12465" w:rsidRPr="00AC2771" w:rsidRDefault="00A12465" w:rsidP="00A12465">
            <w:pPr>
              <w:spacing w:before="60" w:after="60"/>
              <w:jc w:val="both"/>
              <w:rPr>
                <w:sz w:val="22"/>
                <w:szCs w:val="22"/>
                <w:lang w:val="bg-BG"/>
              </w:rPr>
            </w:pPr>
            <w:r w:rsidRPr="00AC2771">
              <w:rPr>
                <w:sz w:val="22"/>
                <w:szCs w:val="22"/>
                <w:lang w:val="bg-BG"/>
              </w:rPr>
              <w:t xml:space="preserve">Представена е Декларация </w:t>
            </w:r>
            <w:r>
              <w:rPr>
                <w:sz w:val="22"/>
                <w:szCs w:val="22"/>
                <w:lang w:val="bg-BG"/>
              </w:rPr>
              <w:t xml:space="preserve">за </w:t>
            </w:r>
            <w:r w:rsidR="00992102">
              <w:rPr>
                <w:sz w:val="22"/>
                <w:szCs w:val="22"/>
                <w:lang w:val="bg-BG"/>
              </w:rPr>
              <w:t xml:space="preserve">съгласие за предоставяне на данни от </w:t>
            </w:r>
            <w:r>
              <w:rPr>
                <w:sz w:val="22"/>
                <w:szCs w:val="22"/>
                <w:lang w:val="bg-BG"/>
              </w:rPr>
              <w:t>НСИ и НАП</w:t>
            </w:r>
            <w:r w:rsidRPr="00A12465">
              <w:rPr>
                <w:sz w:val="22"/>
                <w:szCs w:val="22"/>
                <w:lang w:val="bg-BG"/>
              </w:rPr>
              <w:t xml:space="preserve"> </w:t>
            </w:r>
            <w:r w:rsidRPr="00AC2771">
              <w:rPr>
                <w:sz w:val="22"/>
                <w:szCs w:val="22"/>
                <w:lang w:val="bg-BG"/>
              </w:rPr>
              <w:t>(Приложени</w:t>
            </w:r>
            <w:r>
              <w:rPr>
                <w:sz w:val="22"/>
                <w:szCs w:val="22"/>
                <w:lang w:val="bg-BG"/>
              </w:rPr>
              <w:t>е 4</w:t>
            </w:r>
            <w:r w:rsidRPr="00AC2771">
              <w:rPr>
                <w:sz w:val="22"/>
                <w:szCs w:val="22"/>
                <w:lang w:val="bg-BG"/>
              </w:rPr>
              <w:t>)</w:t>
            </w:r>
            <w:r w:rsidRPr="00AC2771">
              <w:t xml:space="preserve"> </w:t>
            </w:r>
            <w:r w:rsidR="00754676" w:rsidRPr="00AC2771">
              <w:rPr>
                <w:sz w:val="22"/>
                <w:szCs w:val="22"/>
                <w:lang w:val="bg-BG"/>
              </w:rPr>
              <w:t xml:space="preserve">– попълнена по образец </w:t>
            </w:r>
            <w:r w:rsidRPr="00AC2771">
              <w:rPr>
                <w:sz w:val="22"/>
                <w:szCs w:val="22"/>
                <w:lang w:val="bg-BG"/>
              </w:rPr>
              <w:t>и прикачен</w:t>
            </w:r>
            <w:r>
              <w:rPr>
                <w:sz w:val="22"/>
                <w:szCs w:val="22"/>
                <w:lang w:val="bg-BG"/>
              </w:rPr>
              <w:t>а</w:t>
            </w:r>
            <w:r w:rsidRPr="00AC2771">
              <w:rPr>
                <w:sz w:val="22"/>
                <w:szCs w:val="22"/>
                <w:lang w:val="bg-BG"/>
              </w:rPr>
              <w:t xml:space="preserve"> в ИСМ.</w:t>
            </w:r>
          </w:p>
          <w:p w14:paraId="05DA2B88" w14:textId="4F1CF06A" w:rsidR="00A12465" w:rsidRPr="00AC2771" w:rsidRDefault="00A12465" w:rsidP="00A12465">
            <w:pPr>
              <w:spacing w:before="60" w:after="60"/>
              <w:jc w:val="both"/>
              <w:rPr>
                <w:sz w:val="22"/>
                <w:szCs w:val="22"/>
                <w:lang w:val="bg-BG"/>
              </w:rPr>
            </w:pPr>
            <w:r w:rsidRPr="00AC2771">
              <w:rPr>
                <w:i/>
                <w:sz w:val="22"/>
                <w:szCs w:val="22"/>
                <w:lang w:val="bg-BG"/>
              </w:rPr>
              <w:t>Декларацията се попълва и подписва от ВСИЧКИ лица,</w:t>
            </w:r>
            <w:r w:rsidRPr="00AC2771">
              <w:t xml:space="preserve"> </w:t>
            </w:r>
            <w:r w:rsidRPr="00AC2771">
              <w:rPr>
                <w:i/>
                <w:sz w:val="22"/>
                <w:szCs w:val="22"/>
                <w:lang w:val="bg-BG"/>
              </w:rPr>
              <w:t>които са официални представляващи на кандидата и са вписани като такива в ТР и (вкл. прокурист/и, ако е приложимо), независимо дали се представляват заедно и/или поотделно.</w:t>
            </w:r>
          </w:p>
        </w:tc>
        <w:tc>
          <w:tcPr>
            <w:tcW w:w="195" w:type="pct"/>
            <w:vAlign w:val="center"/>
          </w:tcPr>
          <w:p w14:paraId="1DC4A8F2" w14:textId="243FE65B"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1C9209A8" w14:textId="4274EE5A"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29893F49" w14:textId="77777777" w:rsidR="00A12465" w:rsidRPr="00BF7D72" w:rsidRDefault="00A12465" w:rsidP="00A12465">
            <w:pPr>
              <w:jc w:val="center"/>
              <w:rPr>
                <w:sz w:val="22"/>
                <w:szCs w:val="22"/>
                <w:lang w:val="bg-BG"/>
              </w:rPr>
            </w:pPr>
          </w:p>
        </w:tc>
      </w:tr>
      <w:tr w:rsidR="00A12465" w:rsidRPr="00BF7D72" w14:paraId="0DADB3E0" w14:textId="77777777" w:rsidTr="006B2E7B">
        <w:trPr>
          <w:trHeight w:val="240"/>
        </w:trPr>
        <w:tc>
          <w:tcPr>
            <w:tcW w:w="122" w:type="pct"/>
            <w:vAlign w:val="center"/>
          </w:tcPr>
          <w:p w14:paraId="03E8B0C3" w14:textId="77777777" w:rsidR="00A12465" w:rsidRPr="00BF7D72" w:rsidRDefault="00A12465" w:rsidP="00A12465">
            <w:pPr>
              <w:numPr>
                <w:ilvl w:val="0"/>
                <w:numId w:val="2"/>
              </w:numPr>
              <w:ind w:left="0" w:firstLine="0"/>
              <w:rPr>
                <w:sz w:val="22"/>
                <w:szCs w:val="22"/>
                <w:lang w:val="bg-BG"/>
              </w:rPr>
            </w:pPr>
          </w:p>
        </w:tc>
        <w:tc>
          <w:tcPr>
            <w:tcW w:w="4307" w:type="pct"/>
            <w:vAlign w:val="center"/>
          </w:tcPr>
          <w:p w14:paraId="279DD7FC" w14:textId="6B9B9B98" w:rsidR="00A12465" w:rsidRPr="00AC2771" w:rsidRDefault="00A12465" w:rsidP="00A12465">
            <w:pPr>
              <w:spacing w:before="60" w:after="60"/>
              <w:jc w:val="both"/>
              <w:rPr>
                <w:sz w:val="22"/>
                <w:szCs w:val="22"/>
                <w:lang w:val="bg-BG"/>
              </w:rPr>
            </w:pPr>
            <w:r w:rsidRPr="00AC2771">
              <w:rPr>
                <w:sz w:val="22"/>
                <w:szCs w:val="22"/>
                <w:lang w:val="bg-BG"/>
              </w:rPr>
              <w:t xml:space="preserve">Представена е Декларация </w:t>
            </w:r>
            <w:r>
              <w:rPr>
                <w:sz w:val="22"/>
                <w:szCs w:val="22"/>
                <w:lang w:val="bg-BG"/>
              </w:rPr>
              <w:t xml:space="preserve">за </w:t>
            </w:r>
            <w:r w:rsidR="00992102">
              <w:rPr>
                <w:sz w:val="22"/>
                <w:szCs w:val="22"/>
                <w:lang w:val="bg-BG"/>
              </w:rPr>
              <w:t>нередности</w:t>
            </w:r>
            <w:r w:rsidR="00DA3E46" w:rsidRPr="00DA3E46">
              <w:rPr>
                <w:sz w:val="22"/>
                <w:szCs w:val="22"/>
                <w:lang w:val="bg-BG"/>
              </w:rPr>
              <w:t xml:space="preserve"> </w:t>
            </w:r>
            <w:r w:rsidRPr="00AC2771">
              <w:rPr>
                <w:sz w:val="22"/>
                <w:szCs w:val="22"/>
                <w:lang w:val="bg-BG"/>
              </w:rPr>
              <w:t>(Приложени</w:t>
            </w:r>
            <w:r>
              <w:rPr>
                <w:sz w:val="22"/>
                <w:szCs w:val="22"/>
                <w:lang w:val="bg-BG"/>
              </w:rPr>
              <w:t>е 5</w:t>
            </w:r>
            <w:r w:rsidRPr="00AC2771">
              <w:rPr>
                <w:sz w:val="22"/>
                <w:szCs w:val="22"/>
                <w:lang w:val="bg-BG"/>
              </w:rPr>
              <w:t>)</w:t>
            </w:r>
            <w:r w:rsidR="00754676" w:rsidRPr="00AC2771">
              <w:rPr>
                <w:sz w:val="22"/>
                <w:szCs w:val="22"/>
                <w:lang w:val="bg-BG"/>
              </w:rPr>
              <w:t xml:space="preserve"> – попълнена по образец</w:t>
            </w:r>
            <w:r w:rsidRPr="00AC2771">
              <w:t xml:space="preserve"> </w:t>
            </w:r>
            <w:r w:rsidRPr="00AC2771">
              <w:rPr>
                <w:sz w:val="22"/>
                <w:szCs w:val="22"/>
                <w:lang w:val="bg-BG"/>
              </w:rPr>
              <w:t>и прикачен</w:t>
            </w:r>
            <w:r>
              <w:rPr>
                <w:sz w:val="22"/>
                <w:szCs w:val="22"/>
                <w:lang w:val="bg-BG"/>
              </w:rPr>
              <w:t>а</w:t>
            </w:r>
            <w:r w:rsidRPr="00AC2771">
              <w:rPr>
                <w:sz w:val="22"/>
                <w:szCs w:val="22"/>
                <w:lang w:val="bg-BG"/>
              </w:rPr>
              <w:t xml:space="preserve"> в ИСМ.</w:t>
            </w:r>
          </w:p>
          <w:p w14:paraId="10D1E203" w14:textId="6D739E62" w:rsidR="00A12465" w:rsidRPr="00AC2771" w:rsidRDefault="00A12465" w:rsidP="00A12465">
            <w:pPr>
              <w:spacing w:before="60" w:after="60"/>
              <w:jc w:val="both"/>
              <w:rPr>
                <w:sz w:val="22"/>
                <w:szCs w:val="22"/>
                <w:lang w:val="bg-BG"/>
              </w:rPr>
            </w:pPr>
            <w:r w:rsidRPr="00AC2771">
              <w:rPr>
                <w:i/>
                <w:sz w:val="22"/>
                <w:szCs w:val="22"/>
                <w:lang w:val="bg-BG"/>
              </w:rPr>
              <w:t>Декларацията се попълва и подписва от ВСИЧКИ лица,</w:t>
            </w:r>
            <w:r w:rsidRPr="00AC2771">
              <w:t xml:space="preserve"> </w:t>
            </w:r>
            <w:r w:rsidRPr="00AC2771">
              <w:rPr>
                <w:i/>
                <w:sz w:val="22"/>
                <w:szCs w:val="22"/>
                <w:lang w:val="bg-BG"/>
              </w:rPr>
              <w:t>които са официални представляващи на кандидата и са вписани като такива в ТР и (вкл. прокурист/и, ако е приложимо), независимо дали се представляват заедно и/или поотделно.</w:t>
            </w:r>
          </w:p>
        </w:tc>
        <w:tc>
          <w:tcPr>
            <w:tcW w:w="195" w:type="pct"/>
            <w:vAlign w:val="center"/>
          </w:tcPr>
          <w:p w14:paraId="5ED85744" w14:textId="07900C84"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2C98C52A" w14:textId="3C3CE19F"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7BD0A097" w14:textId="77777777" w:rsidR="00A12465" w:rsidRPr="00BF7D72" w:rsidRDefault="00A12465" w:rsidP="00A12465">
            <w:pPr>
              <w:jc w:val="center"/>
              <w:rPr>
                <w:sz w:val="22"/>
                <w:szCs w:val="22"/>
                <w:lang w:val="bg-BG"/>
              </w:rPr>
            </w:pPr>
          </w:p>
        </w:tc>
      </w:tr>
      <w:tr w:rsidR="00A12465" w:rsidRPr="00BF7D72" w14:paraId="59E282AD" w14:textId="77777777" w:rsidTr="006B2E7B">
        <w:trPr>
          <w:trHeight w:val="240"/>
        </w:trPr>
        <w:tc>
          <w:tcPr>
            <w:tcW w:w="122" w:type="pct"/>
            <w:vAlign w:val="center"/>
          </w:tcPr>
          <w:p w14:paraId="1D0D0CD9" w14:textId="77777777" w:rsidR="00A12465" w:rsidRPr="00BF7D72" w:rsidRDefault="00A12465" w:rsidP="00A12465">
            <w:pPr>
              <w:numPr>
                <w:ilvl w:val="0"/>
                <w:numId w:val="2"/>
              </w:numPr>
              <w:ind w:left="0" w:firstLine="0"/>
              <w:rPr>
                <w:sz w:val="22"/>
                <w:szCs w:val="22"/>
                <w:lang w:val="bg-BG"/>
              </w:rPr>
            </w:pPr>
          </w:p>
        </w:tc>
        <w:tc>
          <w:tcPr>
            <w:tcW w:w="4307" w:type="pct"/>
            <w:vAlign w:val="center"/>
          </w:tcPr>
          <w:p w14:paraId="5D6DA04C" w14:textId="2A3E9BC7" w:rsidR="00A12465" w:rsidRDefault="00A12465" w:rsidP="0098745D">
            <w:pPr>
              <w:spacing w:before="60" w:after="60"/>
              <w:jc w:val="both"/>
              <w:rPr>
                <w:sz w:val="22"/>
                <w:szCs w:val="22"/>
                <w:lang w:val="bg-BG"/>
              </w:rPr>
            </w:pPr>
            <w:r>
              <w:rPr>
                <w:sz w:val="22"/>
                <w:szCs w:val="22"/>
                <w:lang w:val="bg-BG"/>
              </w:rPr>
              <w:t>Представена е д</w:t>
            </w:r>
            <w:r w:rsidRPr="00C42D31">
              <w:rPr>
                <w:sz w:val="22"/>
                <w:szCs w:val="22"/>
                <w:lang w:val="bg-BG"/>
              </w:rPr>
              <w:t>екларация</w:t>
            </w:r>
            <w:r w:rsidR="0098745D">
              <w:t xml:space="preserve"> </w:t>
            </w:r>
            <w:r w:rsidR="00992102" w:rsidRPr="0005564A">
              <w:rPr>
                <w:sz w:val="22"/>
                <w:szCs w:val="22"/>
                <w:lang w:val="bg-BG"/>
              </w:rPr>
              <w:t>за подаденото проектно предложение получил</w:t>
            </w:r>
            <w:r w:rsidR="0005564A">
              <w:rPr>
                <w:sz w:val="22"/>
                <w:szCs w:val="22"/>
                <w:lang w:val="bg-BG"/>
              </w:rPr>
              <w:t>о</w:t>
            </w:r>
            <w:r w:rsidR="00992102" w:rsidRPr="0005564A">
              <w:rPr>
                <w:sz w:val="22"/>
                <w:szCs w:val="22"/>
                <w:lang w:val="bg-BG"/>
              </w:rPr>
              <w:t xml:space="preserve"> печат за високи постижения</w:t>
            </w:r>
            <w:r w:rsidRPr="00C42D31">
              <w:rPr>
                <w:sz w:val="22"/>
                <w:szCs w:val="22"/>
                <w:lang w:val="bg-BG"/>
              </w:rPr>
              <w:t xml:space="preserve"> </w:t>
            </w:r>
            <w:r>
              <w:rPr>
                <w:sz w:val="22"/>
                <w:szCs w:val="22"/>
                <w:lang w:val="bg-BG"/>
              </w:rPr>
              <w:t xml:space="preserve">от кандидата със съгласие </w:t>
            </w:r>
            <w:r w:rsidRPr="00C42D31">
              <w:rPr>
                <w:sz w:val="22"/>
                <w:szCs w:val="22"/>
                <w:lang w:val="bg-BG"/>
              </w:rPr>
              <w:t xml:space="preserve">СНД да изиска от ЕК документите, които са подадени по </w:t>
            </w:r>
            <w:r w:rsidR="00AF3588">
              <w:rPr>
                <w:sz w:val="22"/>
                <w:szCs w:val="22"/>
                <w:lang w:val="bg-BG"/>
              </w:rPr>
              <w:t>„</w:t>
            </w:r>
            <w:r w:rsidRPr="00C42D31">
              <w:rPr>
                <w:sz w:val="22"/>
                <w:szCs w:val="22"/>
                <w:lang w:val="bg-BG"/>
              </w:rPr>
              <w:t>Хоризонт 2020</w:t>
            </w:r>
            <w:r w:rsidR="00AF3588">
              <w:rPr>
                <w:sz w:val="22"/>
                <w:szCs w:val="22"/>
                <w:lang w:val="bg-BG"/>
              </w:rPr>
              <w:t>“</w:t>
            </w:r>
            <w:r w:rsidRPr="00C42D31">
              <w:rPr>
                <w:sz w:val="22"/>
                <w:szCs w:val="22"/>
                <w:lang w:val="bg-BG"/>
              </w:rPr>
              <w:t xml:space="preserve"> и </w:t>
            </w:r>
            <w:r w:rsidR="00AF3588">
              <w:rPr>
                <w:sz w:val="22"/>
                <w:szCs w:val="22"/>
                <w:lang w:val="bg-BG"/>
              </w:rPr>
              <w:t>„</w:t>
            </w:r>
            <w:r w:rsidRPr="00C42D31">
              <w:rPr>
                <w:sz w:val="22"/>
                <w:szCs w:val="22"/>
                <w:lang w:val="bg-BG"/>
              </w:rPr>
              <w:t>Хоризонт Европа</w:t>
            </w:r>
            <w:r w:rsidR="00AF3588">
              <w:rPr>
                <w:sz w:val="22"/>
                <w:szCs w:val="22"/>
                <w:lang w:val="bg-BG"/>
              </w:rPr>
              <w:t>“</w:t>
            </w:r>
            <w:r>
              <w:rPr>
                <w:sz w:val="22"/>
                <w:szCs w:val="22"/>
                <w:lang w:val="bg-BG"/>
              </w:rPr>
              <w:t>, свързани с одобреното проектно предложение</w:t>
            </w:r>
            <w:r w:rsidR="0098745D">
              <w:rPr>
                <w:sz w:val="22"/>
                <w:szCs w:val="22"/>
                <w:lang w:val="bg-BG"/>
              </w:rPr>
              <w:t xml:space="preserve"> (Приложение 6)</w:t>
            </w:r>
            <w:r>
              <w:rPr>
                <w:sz w:val="22"/>
                <w:szCs w:val="22"/>
                <w:lang w:val="bg-BG"/>
              </w:rPr>
              <w:t>.</w:t>
            </w:r>
            <w:r w:rsidRPr="00C42D31" w:rsidDel="00DA3965">
              <w:rPr>
                <w:sz w:val="22"/>
                <w:szCs w:val="22"/>
                <w:lang w:val="bg-BG"/>
              </w:rPr>
              <w:t xml:space="preserve"> </w:t>
            </w:r>
            <w:r w:rsidR="0098745D">
              <w:rPr>
                <w:sz w:val="22"/>
                <w:szCs w:val="22"/>
                <w:lang w:val="bg-BG"/>
              </w:rPr>
              <w:t>Декларацията е</w:t>
            </w:r>
            <w:r w:rsidR="0098745D" w:rsidRPr="00AC2771">
              <w:rPr>
                <w:sz w:val="22"/>
                <w:szCs w:val="22"/>
                <w:lang w:val="bg-BG"/>
              </w:rPr>
              <w:t xml:space="preserve"> </w:t>
            </w:r>
            <w:r w:rsidR="00754676" w:rsidRPr="00AC2771">
              <w:rPr>
                <w:sz w:val="22"/>
                <w:szCs w:val="22"/>
                <w:lang w:val="bg-BG"/>
              </w:rPr>
              <w:t xml:space="preserve">попълнена по образец </w:t>
            </w:r>
            <w:r w:rsidR="006E3C42">
              <w:rPr>
                <w:sz w:val="22"/>
                <w:szCs w:val="22"/>
                <w:lang w:val="bg-BG"/>
              </w:rPr>
              <w:t xml:space="preserve">и е </w:t>
            </w:r>
            <w:r w:rsidR="0098745D" w:rsidRPr="00AC2771">
              <w:rPr>
                <w:sz w:val="22"/>
                <w:szCs w:val="22"/>
                <w:lang w:val="bg-BG"/>
              </w:rPr>
              <w:t>прикачен</w:t>
            </w:r>
            <w:r w:rsidR="0098745D">
              <w:rPr>
                <w:sz w:val="22"/>
                <w:szCs w:val="22"/>
                <w:lang w:val="bg-BG"/>
              </w:rPr>
              <w:t>а</w:t>
            </w:r>
            <w:r w:rsidR="0098745D" w:rsidRPr="00AC2771">
              <w:rPr>
                <w:sz w:val="22"/>
                <w:szCs w:val="22"/>
                <w:lang w:val="bg-BG"/>
              </w:rPr>
              <w:t xml:space="preserve"> в ИСМ</w:t>
            </w:r>
            <w:r w:rsidR="0098745D">
              <w:rPr>
                <w:sz w:val="22"/>
                <w:szCs w:val="22"/>
                <w:lang w:val="bg-BG"/>
              </w:rPr>
              <w:t>.</w:t>
            </w:r>
          </w:p>
          <w:p w14:paraId="18B2AA57" w14:textId="1D60EAE7" w:rsidR="0098745D" w:rsidRPr="00BF7D72" w:rsidRDefault="0098745D" w:rsidP="0098745D">
            <w:pPr>
              <w:spacing w:before="60" w:after="60"/>
              <w:jc w:val="both"/>
              <w:rPr>
                <w:sz w:val="22"/>
                <w:szCs w:val="22"/>
                <w:lang w:val="bg-BG"/>
              </w:rPr>
            </w:pPr>
            <w:r w:rsidRPr="00AC2771">
              <w:rPr>
                <w:i/>
                <w:sz w:val="22"/>
                <w:szCs w:val="22"/>
                <w:lang w:val="bg-BG"/>
              </w:rPr>
              <w:t>Декларацията се попълва и подписва от ВСИЧКИ лица,</w:t>
            </w:r>
            <w:r w:rsidRPr="00AC2771">
              <w:t xml:space="preserve"> </w:t>
            </w:r>
            <w:r w:rsidRPr="00AC2771">
              <w:rPr>
                <w:i/>
                <w:sz w:val="22"/>
                <w:szCs w:val="22"/>
                <w:lang w:val="bg-BG"/>
              </w:rPr>
              <w:t>които са официални представляващи на кандидата и са вписани като такива в ТР и (вкл. прокурист/и, ако е приложимо), независимо дали се представляват заедно и/или поотделно.</w:t>
            </w:r>
          </w:p>
        </w:tc>
        <w:tc>
          <w:tcPr>
            <w:tcW w:w="195" w:type="pct"/>
            <w:vAlign w:val="center"/>
          </w:tcPr>
          <w:p w14:paraId="193D865A" w14:textId="77777777"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6857EDC1" w14:textId="77777777"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1048F4C2" w14:textId="77777777" w:rsidR="00A12465" w:rsidRPr="00BF7D72" w:rsidRDefault="00A12465" w:rsidP="00A12465">
            <w:pPr>
              <w:jc w:val="center"/>
              <w:rPr>
                <w:sz w:val="22"/>
                <w:szCs w:val="22"/>
                <w:lang w:val="bg-BG"/>
              </w:rPr>
            </w:pPr>
          </w:p>
        </w:tc>
      </w:tr>
      <w:tr w:rsidR="00A12465" w:rsidRPr="00BF7D72" w14:paraId="78EA0D35" w14:textId="77777777" w:rsidTr="006B2E7B">
        <w:trPr>
          <w:trHeight w:val="465"/>
        </w:trPr>
        <w:tc>
          <w:tcPr>
            <w:tcW w:w="122" w:type="pct"/>
            <w:vAlign w:val="center"/>
          </w:tcPr>
          <w:p w14:paraId="37B54B05" w14:textId="77777777" w:rsidR="00A12465" w:rsidRPr="00BF7D72" w:rsidRDefault="00A12465" w:rsidP="00A12465">
            <w:pPr>
              <w:numPr>
                <w:ilvl w:val="0"/>
                <w:numId w:val="2"/>
              </w:numPr>
              <w:spacing w:line="320" w:lineRule="atLeast"/>
              <w:ind w:left="0" w:firstLine="0"/>
              <w:rPr>
                <w:sz w:val="22"/>
                <w:szCs w:val="22"/>
                <w:lang w:val="bg-BG"/>
              </w:rPr>
            </w:pPr>
          </w:p>
        </w:tc>
        <w:tc>
          <w:tcPr>
            <w:tcW w:w="4307" w:type="pct"/>
            <w:vAlign w:val="center"/>
          </w:tcPr>
          <w:p w14:paraId="62748341" w14:textId="0BCB0AFE" w:rsidR="00A12465" w:rsidRDefault="00A12465" w:rsidP="00A12465">
            <w:pPr>
              <w:spacing w:before="60" w:after="60"/>
              <w:jc w:val="both"/>
              <w:rPr>
                <w:sz w:val="22"/>
                <w:szCs w:val="22"/>
                <w:lang w:val="bg-BG"/>
              </w:rPr>
            </w:pPr>
            <w:r w:rsidRPr="000922EC">
              <w:rPr>
                <w:sz w:val="22"/>
                <w:szCs w:val="22"/>
                <w:lang w:val="bg-BG"/>
              </w:rPr>
              <w:t>Представена е декларация, че дейностите по проекта не са финансирани от други източници, както и че не е стартирало изпълнението им (Приложение 8)</w:t>
            </w:r>
            <w:r w:rsidR="0098745D">
              <w:rPr>
                <w:sz w:val="22"/>
                <w:szCs w:val="22"/>
                <w:lang w:val="bg-BG"/>
              </w:rPr>
              <w:t>. Декларацията е</w:t>
            </w:r>
            <w:r w:rsidR="0098745D" w:rsidRPr="00AC2771">
              <w:rPr>
                <w:sz w:val="22"/>
                <w:szCs w:val="22"/>
                <w:lang w:val="bg-BG"/>
              </w:rPr>
              <w:t xml:space="preserve"> </w:t>
            </w:r>
            <w:r w:rsidR="00754676" w:rsidRPr="00AC2771">
              <w:rPr>
                <w:sz w:val="22"/>
                <w:szCs w:val="22"/>
                <w:lang w:val="bg-BG"/>
              </w:rPr>
              <w:t xml:space="preserve">попълнена по образец </w:t>
            </w:r>
            <w:r w:rsidR="006E3C42">
              <w:rPr>
                <w:sz w:val="22"/>
                <w:szCs w:val="22"/>
                <w:lang w:val="bg-BG"/>
              </w:rPr>
              <w:t xml:space="preserve">и е </w:t>
            </w:r>
            <w:r w:rsidR="0098745D" w:rsidRPr="00AC2771">
              <w:rPr>
                <w:sz w:val="22"/>
                <w:szCs w:val="22"/>
                <w:lang w:val="bg-BG"/>
              </w:rPr>
              <w:t>прикачен</w:t>
            </w:r>
            <w:r w:rsidR="0098745D">
              <w:rPr>
                <w:sz w:val="22"/>
                <w:szCs w:val="22"/>
                <w:lang w:val="bg-BG"/>
              </w:rPr>
              <w:t>а</w:t>
            </w:r>
            <w:r w:rsidR="0098745D" w:rsidRPr="00AC2771">
              <w:rPr>
                <w:sz w:val="22"/>
                <w:szCs w:val="22"/>
                <w:lang w:val="bg-BG"/>
              </w:rPr>
              <w:t xml:space="preserve"> в ИСМ</w:t>
            </w:r>
            <w:r w:rsidR="0098745D">
              <w:rPr>
                <w:sz w:val="22"/>
                <w:szCs w:val="22"/>
                <w:lang w:val="bg-BG"/>
              </w:rPr>
              <w:t>.</w:t>
            </w:r>
          </w:p>
          <w:p w14:paraId="410BCF71" w14:textId="3D7BA2E6" w:rsidR="0098745D" w:rsidRPr="000922EC" w:rsidRDefault="0098745D" w:rsidP="00A12465">
            <w:pPr>
              <w:spacing w:before="60" w:after="60"/>
              <w:jc w:val="both"/>
              <w:rPr>
                <w:sz w:val="22"/>
                <w:szCs w:val="22"/>
                <w:lang w:val="bg-BG"/>
              </w:rPr>
            </w:pPr>
            <w:r w:rsidRPr="00AC2771">
              <w:rPr>
                <w:i/>
                <w:sz w:val="22"/>
                <w:szCs w:val="22"/>
                <w:lang w:val="bg-BG"/>
              </w:rPr>
              <w:t>Декларацията се попълва и подписва от ВСИЧКИ лица,</w:t>
            </w:r>
            <w:r w:rsidRPr="00AC2771">
              <w:t xml:space="preserve"> </w:t>
            </w:r>
            <w:r w:rsidRPr="00AC2771">
              <w:rPr>
                <w:i/>
                <w:sz w:val="22"/>
                <w:szCs w:val="22"/>
                <w:lang w:val="bg-BG"/>
              </w:rPr>
              <w:t>които са официални представляващи на кандидата и са вписани като такива в ТР и (вкл. прокурист/и, ако е приложимо), независимо дали се представляват заедно и/или поотделно.</w:t>
            </w:r>
          </w:p>
        </w:tc>
        <w:tc>
          <w:tcPr>
            <w:tcW w:w="195" w:type="pct"/>
            <w:vAlign w:val="center"/>
          </w:tcPr>
          <w:p w14:paraId="7D21E69B" w14:textId="1616D077"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90" w:type="pct"/>
            <w:vAlign w:val="center"/>
          </w:tcPr>
          <w:p w14:paraId="1898D03B" w14:textId="044835B5" w:rsidR="00A12465" w:rsidRPr="00BF7D72" w:rsidRDefault="00A12465" w:rsidP="00A1246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7" w:type="pct"/>
            <w:vAlign w:val="center"/>
          </w:tcPr>
          <w:p w14:paraId="39792E17" w14:textId="3F4D9088" w:rsidR="00A12465" w:rsidRPr="00BF7D72" w:rsidRDefault="00A12465" w:rsidP="00A12465">
            <w:pPr>
              <w:jc w:val="center"/>
              <w:rPr>
                <w:sz w:val="22"/>
                <w:szCs w:val="22"/>
                <w:lang w:val="bg-BG"/>
              </w:rPr>
            </w:pPr>
          </w:p>
        </w:tc>
      </w:tr>
    </w:tbl>
    <w:p w14:paraId="6F30FAC5" w14:textId="63FFCD54" w:rsidR="00372559" w:rsidRPr="00BF7D72" w:rsidRDefault="00372559" w:rsidP="00D87FF8">
      <w:pPr>
        <w:spacing w:before="120" w:after="120"/>
        <w:ind w:right="253"/>
        <w:jc w:val="both"/>
        <w:rPr>
          <w:sz w:val="22"/>
          <w:szCs w:val="22"/>
          <w:lang w:val="bg-BG"/>
        </w:rPr>
      </w:pPr>
    </w:p>
    <w:p w14:paraId="5C1CA739" w14:textId="77777777" w:rsidR="00B8028C" w:rsidRPr="00BF7D72" w:rsidRDefault="00B8028C" w:rsidP="00D87FF8">
      <w:pPr>
        <w:spacing w:before="120" w:after="120"/>
        <w:ind w:right="253"/>
        <w:jc w:val="both"/>
        <w:rPr>
          <w:sz w:val="22"/>
          <w:szCs w:val="22"/>
          <w:lang w:val="bg-BG"/>
        </w:rPr>
      </w:pPr>
    </w:p>
    <w:p w14:paraId="4BD1B918" w14:textId="2E84BA9D" w:rsidR="00B46BDD" w:rsidRPr="00BF7D72" w:rsidRDefault="000922EC" w:rsidP="00B46BDD">
      <w:pPr>
        <w:rPr>
          <w:b/>
          <w:lang w:val="bg-BG"/>
        </w:rPr>
      </w:pPr>
      <w:r w:rsidRPr="000922EC">
        <w:rPr>
          <w:b/>
          <w:lang w:val="bg-BG"/>
        </w:rPr>
        <w:t>I</w:t>
      </w:r>
      <w:r>
        <w:rPr>
          <w:b/>
          <w:lang w:val="en-US"/>
        </w:rPr>
        <w:t>I</w:t>
      </w:r>
      <w:r w:rsidRPr="000922EC">
        <w:rPr>
          <w:b/>
          <w:lang w:val="bg-BG"/>
        </w:rPr>
        <w:t>.</w:t>
      </w:r>
      <w:r w:rsidRPr="000922EC">
        <w:rPr>
          <w:b/>
          <w:lang w:val="bg-BG"/>
        </w:rPr>
        <w:tab/>
        <w:t>Критерии за оценка допустимостта на кандидата</w:t>
      </w:r>
      <w:r w:rsidR="00D664E3">
        <w:rPr>
          <w:b/>
          <w:lang w:val="bg-BG"/>
        </w:rPr>
        <w:t xml:space="preserve"> и проектното предложение</w:t>
      </w:r>
      <w:r w:rsidRPr="000922EC">
        <w:rPr>
          <w:b/>
          <w:lang w:val="bg-BG"/>
        </w:rPr>
        <w:t>:</w:t>
      </w:r>
    </w:p>
    <w:p w14:paraId="47B6A3F6" w14:textId="77777777" w:rsidR="00B46BDD" w:rsidRPr="00BF7D72" w:rsidRDefault="00B46BDD" w:rsidP="00B46BDD">
      <w:pPr>
        <w:ind w:left="360"/>
        <w:rPr>
          <w:lang w:val="bg-BG"/>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1"/>
        <w:gridCol w:w="8416"/>
        <w:gridCol w:w="451"/>
        <w:gridCol w:w="474"/>
        <w:gridCol w:w="544"/>
        <w:gridCol w:w="3929"/>
      </w:tblGrid>
      <w:tr w:rsidR="006B2E7B" w:rsidRPr="00BF7D72" w14:paraId="3530A0D4" w14:textId="77777777" w:rsidTr="006B2E7B">
        <w:trPr>
          <w:trHeight w:val="225"/>
        </w:trPr>
        <w:tc>
          <w:tcPr>
            <w:tcW w:w="222" w:type="pct"/>
            <w:shd w:val="clear" w:color="auto" w:fill="E0E0E0"/>
            <w:vAlign w:val="center"/>
          </w:tcPr>
          <w:p w14:paraId="44BCF0D4" w14:textId="77777777" w:rsidR="00B46BDD" w:rsidRPr="00BF7D72" w:rsidRDefault="00B46BDD" w:rsidP="00B46BDD">
            <w:pPr>
              <w:spacing w:before="60" w:after="60"/>
              <w:rPr>
                <w:b/>
                <w:i/>
                <w:sz w:val="22"/>
                <w:szCs w:val="22"/>
                <w:u w:val="single"/>
                <w:lang w:val="bg-BG"/>
              </w:rPr>
            </w:pPr>
            <w:r w:rsidRPr="00BF7D72">
              <w:rPr>
                <w:b/>
                <w:i/>
                <w:sz w:val="22"/>
                <w:szCs w:val="22"/>
                <w:lang w:val="bg-BG"/>
              </w:rPr>
              <w:t>№</w:t>
            </w:r>
          </w:p>
        </w:tc>
        <w:tc>
          <w:tcPr>
            <w:tcW w:w="2911" w:type="pct"/>
            <w:shd w:val="clear" w:color="auto" w:fill="E0E0E0"/>
            <w:vAlign w:val="center"/>
          </w:tcPr>
          <w:p w14:paraId="1F6FD467" w14:textId="77777777" w:rsidR="00B46BDD" w:rsidRPr="00BF7D72" w:rsidRDefault="00B46BDD" w:rsidP="00B46BDD">
            <w:pPr>
              <w:spacing w:before="60" w:after="60"/>
              <w:rPr>
                <w:b/>
                <w:i/>
                <w:sz w:val="22"/>
                <w:szCs w:val="22"/>
                <w:u w:val="single"/>
                <w:lang w:val="bg-BG"/>
              </w:rPr>
            </w:pPr>
            <w:r w:rsidRPr="00BF7D72">
              <w:rPr>
                <w:b/>
                <w:i/>
                <w:sz w:val="22"/>
                <w:szCs w:val="22"/>
                <w:u w:val="single"/>
                <w:lang w:val="bg-BG"/>
              </w:rPr>
              <w:t>Критерии:</w:t>
            </w:r>
          </w:p>
        </w:tc>
        <w:tc>
          <w:tcPr>
            <w:tcW w:w="156" w:type="pct"/>
            <w:shd w:val="clear" w:color="auto" w:fill="E0E0E0"/>
          </w:tcPr>
          <w:p w14:paraId="20342FAA" w14:textId="77777777" w:rsidR="00B46BDD" w:rsidRPr="00BF7D72" w:rsidRDefault="00B46BDD" w:rsidP="00B46BDD">
            <w:pPr>
              <w:spacing w:before="60" w:after="60"/>
              <w:jc w:val="center"/>
              <w:rPr>
                <w:b/>
                <w:sz w:val="22"/>
                <w:szCs w:val="22"/>
                <w:lang w:val="bg-BG"/>
              </w:rPr>
            </w:pPr>
            <w:r w:rsidRPr="00BF7D72">
              <w:rPr>
                <w:b/>
                <w:sz w:val="22"/>
                <w:szCs w:val="22"/>
                <w:lang w:val="bg-BG"/>
              </w:rPr>
              <w:t>ДА</w:t>
            </w:r>
          </w:p>
        </w:tc>
        <w:tc>
          <w:tcPr>
            <w:tcW w:w="164" w:type="pct"/>
            <w:shd w:val="clear" w:color="auto" w:fill="E0E0E0"/>
            <w:vAlign w:val="center"/>
          </w:tcPr>
          <w:p w14:paraId="0D1541BC" w14:textId="4FFBE8CD" w:rsidR="00B46BDD" w:rsidRPr="00BF7D72" w:rsidRDefault="00B46BDD" w:rsidP="00B46BDD">
            <w:pPr>
              <w:spacing w:before="60" w:after="60"/>
              <w:jc w:val="center"/>
              <w:rPr>
                <w:b/>
                <w:sz w:val="22"/>
                <w:szCs w:val="22"/>
                <w:lang w:val="bg-BG"/>
              </w:rPr>
            </w:pPr>
            <w:r w:rsidRPr="00BF7D72">
              <w:rPr>
                <w:b/>
                <w:sz w:val="22"/>
                <w:szCs w:val="22"/>
                <w:lang w:val="bg-BG"/>
              </w:rPr>
              <w:t>НЕ</w:t>
            </w:r>
          </w:p>
        </w:tc>
        <w:tc>
          <w:tcPr>
            <w:tcW w:w="188" w:type="pct"/>
            <w:shd w:val="clear" w:color="auto" w:fill="E0E0E0"/>
            <w:vAlign w:val="center"/>
          </w:tcPr>
          <w:p w14:paraId="03878CE3" w14:textId="77777777" w:rsidR="00B46BDD" w:rsidRPr="00BF7D72" w:rsidRDefault="00B46BDD" w:rsidP="00B46BDD">
            <w:pPr>
              <w:spacing w:before="60" w:after="60"/>
              <w:jc w:val="center"/>
              <w:rPr>
                <w:b/>
                <w:sz w:val="22"/>
                <w:szCs w:val="22"/>
                <w:lang w:val="bg-BG"/>
              </w:rPr>
            </w:pPr>
            <w:r w:rsidRPr="00BF7D72">
              <w:rPr>
                <w:b/>
                <w:sz w:val="22"/>
                <w:szCs w:val="22"/>
                <w:lang w:val="bg-BG"/>
              </w:rPr>
              <w:t>Н/П</w:t>
            </w:r>
          </w:p>
        </w:tc>
        <w:tc>
          <w:tcPr>
            <w:tcW w:w="1359" w:type="pct"/>
            <w:shd w:val="clear" w:color="auto" w:fill="E0E0E0"/>
          </w:tcPr>
          <w:p w14:paraId="02348DCD" w14:textId="77777777" w:rsidR="00B46BDD" w:rsidRPr="00BF7D72" w:rsidRDefault="00B46BDD" w:rsidP="00B46BDD">
            <w:pPr>
              <w:spacing w:before="60" w:after="60"/>
              <w:jc w:val="center"/>
              <w:rPr>
                <w:b/>
                <w:sz w:val="22"/>
                <w:szCs w:val="22"/>
                <w:lang w:val="bg-BG"/>
              </w:rPr>
            </w:pPr>
            <w:r w:rsidRPr="00BF7D72">
              <w:rPr>
                <w:b/>
                <w:sz w:val="22"/>
                <w:szCs w:val="22"/>
                <w:lang w:val="bg-BG"/>
              </w:rPr>
              <w:t>Източник на проверка</w:t>
            </w:r>
          </w:p>
        </w:tc>
      </w:tr>
      <w:tr w:rsidR="006B2E7B" w:rsidRPr="00BF7D72" w14:paraId="5CB58079" w14:textId="77777777" w:rsidTr="006B2E7B">
        <w:trPr>
          <w:trHeight w:val="313"/>
        </w:trPr>
        <w:tc>
          <w:tcPr>
            <w:tcW w:w="222" w:type="pct"/>
            <w:vAlign w:val="center"/>
          </w:tcPr>
          <w:p w14:paraId="73F2B1A4" w14:textId="77777777" w:rsidR="001D5A04" w:rsidRPr="00BF7D72" w:rsidRDefault="001D5A04" w:rsidP="001D5A04">
            <w:pPr>
              <w:numPr>
                <w:ilvl w:val="0"/>
                <w:numId w:val="7"/>
              </w:numPr>
              <w:tabs>
                <w:tab w:val="num" w:pos="540"/>
              </w:tabs>
              <w:ind w:left="540"/>
              <w:rPr>
                <w:sz w:val="22"/>
                <w:szCs w:val="22"/>
                <w:lang w:val="en-US"/>
              </w:rPr>
            </w:pPr>
          </w:p>
        </w:tc>
        <w:tc>
          <w:tcPr>
            <w:tcW w:w="2911" w:type="pct"/>
            <w:vAlign w:val="center"/>
          </w:tcPr>
          <w:p w14:paraId="4095CB34" w14:textId="1E0AA204" w:rsidR="001D5A04" w:rsidRPr="00BF7D72" w:rsidRDefault="0098745D" w:rsidP="0098549E">
            <w:pPr>
              <w:jc w:val="both"/>
              <w:rPr>
                <w:sz w:val="22"/>
                <w:szCs w:val="22"/>
                <w:lang w:val="bg-BG"/>
              </w:rPr>
            </w:pPr>
            <w:r>
              <w:rPr>
                <w:sz w:val="22"/>
                <w:szCs w:val="22"/>
                <w:lang w:val="bg-BG"/>
              </w:rPr>
              <w:t xml:space="preserve">Кандидатът е </w:t>
            </w:r>
            <w:r w:rsidRPr="0098745D">
              <w:rPr>
                <w:sz w:val="22"/>
                <w:szCs w:val="22"/>
                <w:lang w:val="bg-BG"/>
              </w:rPr>
              <w:t>предприяти</w:t>
            </w:r>
            <w:r>
              <w:rPr>
                <w:sz w:val="22"/>
                <w:szCs w:val="22"/>
                <w:lang w:val="bg-BG"/>
              </w:rPr>
              <w:t>е</w:t>
            </w:r>
            <w:r w:rsidRPr="0098745D">
              <w:rPr>
                <w:sz w:val="22"/>
                <w:szCs w:val="22"/>
                <w:lang w:val="bg-BG"/>
              </w:rPr>
              <w:t>, отличен</w:t>
            </w:r>
            <w:r>
              <w:rPr>
                <w:sz w:val="22"/>
                <w:szCs w:val="22"/>
                <w:lang w:val="bg-BG"/>
              </w:rPr>
              <w:t>о</w:t>
            </w:r>
            <w:r w:rsidRPr="0098745D">
              <w:rPr>
                <w:sz w:val="22"/>
                <w:szCs w:val="22"/>
                <w:lang w:val="bg-BG"/>
              </w:rPr>
              <w:t xml:space="preserve"> с „Печат за </w:t>
            </w:r>
            <w:r w:rsidR="00360F00">
              <w:rPr>
                <w:sz w:val="22"/>
                <w:szCs w:val="22"/>
                <w:lang w:val="bg-BG"/>
              </w:rPr>
              <w:t>високи</w:t>
            </w:r>
            <w:r w:rsidR="00360F00" w:rsidRPr="0098745D">
              <w:rPr>
                <w:sz w:val="22"/>
                <w:szCs w:val="22"/>
                <w:lang w:val="bg-BG"/>
              </w:rPr>
              <w:t xml:space="preserve"> </w:t>
            </w:r>
            <w:r w:rsidRPr="0098745D">
              <w:rPr>
                <w:sz w:val="22"/>
                <w:szCs w:val="22"/>
                <w:lang w:val="bg-BG"/>
              </w:rPr>
              <w:t xml:space="preserve">постижения“ по програми </w:t>
            </w:r>
            <w:r w:rsidR="00AF3588">
              <w:rPr>
                <w:sz w:val="22"/>
                <w:szCs w:val="22"/>
                <w:lang w:val="bg-BG"/>
              </w:rPr>
              <w:t>„</w:t>
            </w:r>
            <w:r w:rsidRPr="0098745D">
              <w:rPr>
                <w:sz w:val="22"/>
                <w:szCs w:val="22"/>
                <w:lang w:val="bg-BG"/>
              </w:rPr>
              <w:t>Хоризонт 2020</w:t>
            </w:r>
            <w:r w:rsidR="00AF3588">
              <w:rPr>
                <w:sz w:val="22"/>
                <w:szCs w:val="22"/>
                <w:lang w:val="bg-BG"/>
              </w:rPr>
              <w:t>“</w:t>
            </w:r>
            <w:r w:rsidRPr="0098745D">
              <w:rPr>
                <w:sz w:val="22"/>
                <w:szCs w:val="22"/>
                <w:lang w:val="bg-BG"/>
              </w:rPr>
              <w:t xml:space="preserve"> и </w:t>
            </w:r>
            <w:r w:rsidR="00AF3588">
              <w:rPr>
                <w:sz w:val="22"/>
                <w:szCs w:val="22"/>
                <w:lang w:val="bg-BG"/>
              </w:rPr>
              <w:t>„</w:t>
            </w:r>
            <w:r w:rsidRPr="0098745D">
              <w:rPr>
                <w:sz w:val="22"/>
                <w:szCs w:val="22"/>
                <w:lang w:val="bg-BG"/>
              </w:rPr>
              <w:t>Хоризонт Европа</w:t>
            </w:r>
            <w:r w:rsidR="00AF3588">
              <w:rPr>
                <w:sz w:val="22"/>
                <w:szCs w:val="22"/>
                <w:lang w:val="bg-BG"/>
              </w:rPr>
              <w:t>“</w:t>
            </w:r>
            <w:r w:rsidRPr="0098745D">
              <w:rPr>
                <w:sz w:val="22"/>
                <w:szCs w:val="22"/>
                <w:lang w:val="bg-BG"/>
              </w:rPr>
              <w:t xml:space="preserve"> в периода от 2018 г. до 2023 г. вкл. (</w:t>
            </w:r>
            <w:proofErr w:type="spellStart"/>
            <w:r w:rsidRPr="0098745D">
              <w:rPr>
                <w:sz w:val="22"/>
                <w:szCs w:val="22"/>
                <w:lang w:val="bg-BG"/>
              </w:rPr>
              <w:t>Seal</w:t>
            </w:r>
            <w:proofErr w:type="spellEnd"/>
            <w:r w:rsidRPr="0098745D">
              <w:rPr>
                <w:sz w:val="22"/>
                <w:szCs w:val="22"/>
                <w:lang w:val="bg-BG"/>
              </w:rPr>
              <w:t xml:space="preserve"> </w:t>
            </w:r>
            <w:proofErr w:type="spellStart"/>
            <w:r w:rsidRPr="0098745D">
              <w:rPr>
                <w:sz w:val="22"/>
                <w:szCs w:val="22"/>
                <w:lang w:val="bg-BG"/>
              </w:rPr>
              <w:t>of</w:t>
            </w:r>
            <w:proofErr w:type="spellEnd"/>
            <w:r w:rsidRPr="0098745D">
              <w:rPr>
                <w:sz w:val="22"/>
                <w:szCs w:val="22"/>
                <w:lang w:val="bg-BG"/>
              </w:rPr>
              <w:t xml:space="preserve"> </w:t>
            </w:r>
            <w:proofErr w:type="spellStart"/>
            <w:r w:rsidRPr="0098745D">
              <w:rPr>
                <w:sz w:val="22"/>
                <w:szCs w:val="22"/>
                <w:lang w:val="bg-BG"/>
              </w:rPr>
              <w:t>Excellence</w:t>
            </w:r>
            <w:proofErr w:type="spellEnd"/>
            <w:r w:rsidRPr="0098745D">
              <w:rPr>
                <w:sz w:val="22"/>
                <w:szCs w:val="22"/>
                <w:lang w:val="bg-BG"/>
              </w:rPr>
              <w:t>, SoE).</w:t>
            </w:r>
          </w:p>
        </w:tc>
        <w:tc>
          <w:tcPr>
            <w:tcW w:w="156" w:type="pct"/>
            <w:vAlign w:val="center"/>
          </w:tcPr>
          <w:p w14:paraId="4DA14FA6" w14:textId="1B07C3E3" w:rsidR="001D5A04" w:rsidRPr="00BF7D72" w:rsidRDefault="001D5A04" w:rsidP="001D5A04">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40797144" w14:textId="13F2952A" w:rsidR="001D5A04" w:rsidRPr="00BF7D72" w:rsidRDefault="001D5A04" w:rsidP="001D5A04">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0DFB0F01" w14:textId="77777777" w:rsidR="001D5A04" w:rsidRPr="00BF7D72" w:rsidRDefault="001D5A04" w:rsidP="001D5A04">
            <w:pPr>
              <w:jc w:val="center"/>
              <w:rPr>
                <w:sz w:val="22"/>
                <w:szCs w:val="22"/>
                <w:lang w:val="bg-BG"/>
              </w:rPr>
            </w:pPr>
          </w:p>
        </w:tc>
        <w:tc>
          <w:tcPr>
            <w:tcW w:w="1359" w:type="pct"/>
          </w:tcPr>
          <w:p w14:paraId="737B4FE9" w14:textId="1F7113BF" w:rsidR="001D5A04" w:rsidRPr="00BF7D72" w:rsidRDefault="001D5A04" w:rsidP="0098549E">
            <w:pPr>
              <w:spacing w:before="60" w:after="60"/>
              <w:jc w:val="both"/>
              <w:rPr>
                <w:i/>
                <w:sz w:val="22"/>
                <w:szCs w:val="22"/>
                <w:lang w:val="bg-BG"/>
              </w:rPr>
            </w:pPr>
            <w:r>
              <w:rPr>
                <w:i/>
                <w:sz w:val="22"/>
                <w:szCs w:val="22"/>
                <w:lang w:val="bg-BG"/>
              </w:rPr>
              <w:t xml:space="preserve">Кандидатът е представил </w:t>
            </w:r>
            <w:r w:rsidR="00360F00">
              <w:rPr>
                <w:i/>
                <w:sz w:val="22"/>
                <w:szCs w:val="22"/>
                <w:lang w:val="bg-BG"/>
              </w:rPr>
              <w:t>дигитално подписано проектно пре</w:t>
            </w:r>
            <w:r w:rsidR="0098549E">
              <w:rPr>
                <w:i/>
                <w:sz w:val="22"/>
                <w:szCs w:val="22"/>
                <w:lang w:val="bg-BG"/>
              </w:rPr>
              <w:t xml:space="preserve">дложение заедно със сертификат </w:t>
            </w:r>
            <w:r>
              <w:rPr>
                <w:i/>
                <w:sz w:val="22"/>
                <w:szCs w:val="22"/>
                <w:lang w:val="bg-BG"/>
              </w:rPr>
              <w:t xml:space="preserve"> </w:t>
            </w:r>
          </w:p>
        </w:tc>
      </w:tr>
      <w:tr w:rsidR="006B2E7B" w:rsidRPr="00BF7D72" w14:paraId="103799CA" w14:textId="77777777" w:rsidTr="006B2E7B">
        <w:trPr>
          <w:trHeight w:val="313"/>
        </w:trPr>
        <w:tc>
          <w:tcPr>
            <w:tcW w:w="222" w:type="pct"/>
            <w:vAlign w:val="center"/>
          </w:tcPr>
          <w:p w14:paraId="2596B711" w14:textId="77777777" w:rsidR="001D5A04" w:rsidRPr="00BF7D72" w:rsidRDefault="001D5A04" w:rsidP="001D5A04">
            <w:pPr>
              <w:numPr>
                <w:ilvl w:val="0"/>
                <w:numId w:val="7"/>
              </w:numPr>
              <w:tabs>
                <w:tab w:val="num" w:pos="540"/>
              </w:tabs>
              <w:ind w:left="540"/>
              <w:rPr>
                <w:sz w:val="22"/>
                <w:szCs w:val="22"/>
                <w:lang w:val="en-US"/>
              </w:rPr>
            </w:pPr>
          </w:p>
        </w:tc>
        <w:tc>
          <w:tcPr>
            <w:tcW w:w="2911" w:type="pct"/>
            <w:vAlign w:val="center"/>
          </w:tcPr>
          <w:p w14:paraId="21F9CDAF" w14:textId="77777777" w:rsidR="001D5A04" w:rsidRPr="00BF7D72" w:rsidRDefault="001D5A04" w:rsidP="001D5A04">
            <w:pPr>
              <w:jc w:val="both"/>
              <w:rPr>
                <w:sz w:val="22"/>
                <w:szCs w:val="22"/>
                <w:lang w:val="en-US"/>
              </w:rPr>
            </w:pPr>
            <w:r w:rsidRPr="00BF7D72">
              <w:rPr>
                <w:sz w:val="22"/>
                <w:szCs w:val="22"/>
                <w:lang w:val="bg-BG"/>
              </w:rPr>
              <w:t xml:space="preserve">Кандидатът е </w:t>
            </w:r>
            <w:r w:rsidRPr="006C4218">
              <w:rPr>
                <w:sz w:val="22"/>
                <w:szCs w:val="22"/>
                <w:lang w:val="bg-BG"/>
              </w:rPr>
              <w:t>търговец по смисъла на Търговския закон или Закона за кооперациите</w:t>
            </w:r>
            <w:r w:rsidRPr="00BF7D72">
              <w:rPr>
                <w:b/>
                <w:sz w:val="22"/>
                <w:szCs w:val="22"/>
                <w:lang w:val="bg-BG"/>
              </w:rPr>
              <w:t xml:space="preserve"> </w:t>
            </w:r>
            <w:r w:rsidRPr="00BF7D72">
              <w:rPr>
                <w:sz w:val="22"/>
                <w:szCs w:val="22"/>
                <w:lang w:val="bg-BG"/>
              </w:rPr>
              <w:t>или е еквивалентно лице по смисъла на законодателството на държава-членка на Европейското икономическо пространство</w:t>
            </w:r>
            <w:r w:rsidRPr="00BF7D72">
              <w:rPr>
                <w:sz w:val="22"/>
                <w:szCs w:val="22"/>
                <w:lang w:val="en-US"/>
              </w:rPr>
              <w:t>.</w:t>
            </w:r>
          </w:p>
        </w:tc>
        <w:tc>
          <w:tcPr>
            <w:tcW w:w="156" w:type="pct"/>
            <w:vAlign w:val="center"/>
          </w:tcPr>
          <w:p w14:paraId="0754897F" w14:textId="77777777" w:rsidR="001D5A04" w:rsidRPr="00BF7D72" w:rsidRDefault="001D5A04" w:rsidP="001D5A04">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512B7539" w14:textId="77777777" w:rsidR="001D5A04" w:rsidRPr="00BF7D72" w:rsidRDefault="001D5A04" w:rsidP="001D5A04">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0B3CEC5E" w14:textId="77777777" w:rsidR="001D5A04" w:rsidRPr="00BF7D72" w:rsidRDefault="001D5A04" w:rsidP="001D5A04">
            <w:pPr>
              <w:jc w:val="center"/>
              <w:rPr>
                <w:sz w:val="22"/>
                <w:szCs w:val="22"/>
                <w:lang w:val="bg-BG"/>
              </w:rPr>
            </w:pPr>
          </w:p>
        </w:tc>
        <w:tc>
          <w:tcPr>
            <w:tcW w:w="1359" w:type="pct"/>
          </w:tcPr>
          <w:p w14:paraId="3B4491C3" w14:textId="4056CCFE" w:rsidR="001D5A04" w:rsidRPr="00BF7D72" w:rsidRDefault="001D5A04" w:rsidP="001D5A04">
            <w:pPr>
              <w:spacing w:before="60" w:after="60"/>
              <w:jc w:val="both"/>
              <w:rPr>
                <w:i/>
                <w:sz w:val="22"/>
                <w:szCs w:val="22"/>
                <w:lang w:val="bg-BG"/>
              </w:rPr>
            </w:pPr>
            <w:r w:rsidRPr="00BF7D72">
              <w:rPr>
                <w:i/>
                <w:sz w:val="22"/>
                <w:szCs w:val="22"/>
                <w:lang w:val="bg-BG"/>
              </w:rPr>
              <w:t>Търг</w:t>
            </w:r>
            <w:r w:rsidR="006C4218">
              <w:rPr>
                <w:i/>
                <w:sz w:val="22"/>
                <w:szCs w:val="22"/>
                <w:lang w:val="bg-BG"/>
              </w:rPr>
              <w:t>овски регистър</w:t>
            </w:r>
            <w:r w:rsidRPr="00BF7D72">
              <w:rPr>
                <w:rStyle w:val="FootnoteReference"/>
                <w:i/>
                <w:sz w:val="22"/>
                <w:szCs w:val="22"/>
                <w:lang w:val="bg-BG"/>
              </w:rPr>
              <w:footnoteReference w:id="2"/>
            </w:r>
            <w:r w:rsidRPr="00BF7D72">
              <w:rPr>
                <w:i/>
                <w:sz w:val="22"/>
                <w:szCs w:val="22"/>
                <w:lang w:val="bg-BG"/>
              </w:rPr>
              <w:t xml:space="preserve"> или съответно посочена еквивалентна  идентификационна информация и </w:t>
            </w:r>
            <w:r w:rsidRPr="00BF7D72">
              <w:t xml:space="preserve"> </w:t>
            </w:r>
            <w:r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p w14:paraId="5098C7D8" w14:textId="198F0D50" w:rsidR="001D5A04" w:rsidRPr="00BF7D72" w:rsidRDefault="001D5A04" w:rsidP="001D5A04">
            <w:pPr>
              <w:spacing w:before="60" w:after="60"/>
              <w:jc w:val="both"/>
              <w:rPr>
                <w:i/>
                <w:sz w:val="22"/>
                <w:szCs w:val="22"/>
                <w:lang w:val="bg-BG"/>
              </w:rPr>
            </w:pPr>
            <w:r w:rsidRPr="00BF7D72">
              <w:rPr>
                <w:i/>
                <w:sz w:val="22"/>
                <w:szCs w:val="22"/>
                <w:lang w:val="bg-BG"/>
              </w:rPr>
              <w:t>Формуляр за кандидатстване, т. „Данни за кандидата“</w:t>
            </w:r>
          </w:p>
        </w:tc>
      </w:tr>
      <w:tr w:rsidR="00FE1537" w:rsidRPr="00BF7D72" w14:paraId="0191F3F7" w14:textId="77777777" w:rsidTr="006B2E7B">
        <w:trPr>
          <w:trHeight w:val="313"/>
        </w:trPr>
        <w:tc>
          <w:tcPr>
            <w:tcW w:w="222" w:type="pct"/>
            <w:vAlign w:val="center"/>
          </w:tcPr>
          <w:p w14:paraId="27794170" w14:textId="77777777" w:rsidR="00FE1537" w:rsidRPr="00BF7D72" w:rsidRDefault="00FE1537" w:rsidP="00FE1537">
            <w:pPr>
              <w:numPr>
                <w:ilvl w:val="0"/>
                <w:numId w:val="7"/>
              </w:numPr>
              <w:tabs>
                <w:tab w:val="num" w:pos="540"/>
              </w:tabs>
              <w:ind w:left="540"/>
              <w:rPr>
                <w:sz w:val="22"/>
                <w:szCs w:val="22"/>
                <w:lang w:val="en-US"/>
              </w:rPr>
            </w:pPr>
          </w:p>
        </w:tc>
        <w:tc>
          <w:tcPr>
            <w:tcW w:w="2911" w:type="pct"/>
            <w:vAlign w:val="center"/>
          </w:tcPr>
          <w:p w14:paraId="71D03BEE" w14:textId="5896B067" w:rsidR="00FE1537" w:rsidRPr="00BF7D72" w:rsidRDefault="00FE1537" w:rsidP="00FE1537">
            <w:pPr>
              <w:jc w:val="both"/>
              <w:rPr>
                <w:sz w:val="22"/>
                <w:szCs w:val="22"/>
                <w:lang w:val="bg-BG"/>
              </w:rPr>
            </w:pPr>
            <w:r w:rsidRPr="00FE1537">
              <w:rPr>
                <w:sz w:val="22"/>
                <w:szCs w:val="22"/>
                <w:lang w:val="bg-BG"/>
              </w:rPr>
              <w:t xml:space="preserve">Кандидатът е </w:t>
            </w:r>
            <w:proofErr w:type="spellStart"/>
            <w:r w:rsidRPr="00FE1537">
              <w:rPr>
                <w:sz w:val="22"/>
                <w:szCs w:val="22"/>
                <w:lang w:val="bg-BG"/>
              </w:rPr>
              <w:t>микро</w:t>
            </w:r>
            <w:proofErr w:type="spellEnd"/>
            <w:r w:rsidRPr="00FE1537">
              <w:rPr>
                <w:sz w:val="22"/>
                <w:szCs w:val="22"/>
                <w:lang w:val="bg-BG"/>
              </w:rPr>
              <w:t xml:space="preserve">, малко или средно предприятие по смисъла на чл. 3 и чл. 4 от Закона за малките и средните предприятия и Препоръка на Комисията от 6 май 2003 г. относно определението за </w:t>
            </w:r>
            <w:proofErr w:type="spellStart"/>
            <w:r w:rsidRPr="00FE1537">
              <w:rPr>
                <w:sz w:val="22"/>
                <w:szCs w:val="22"/>
                <w:lang w:val="bg-BG"/>
              </w:rPr>
              <w:t>микро</w:t>
            </w:r>
            <w:proofErr w:type="spellEnd"/>
            <w:r w:rsidRPr="00FE1537">
              <w:rPr>
                <w:sz w:val="22"/>
                <w:szCs w:val="22"/>
                <w:lang w:val="bg-BG"/>
              </w:rPr>
              <w:t>-, малки и средни предприятия (ОВ L 124, 20.5.2003 г., стр. 3</w:t>
            </w:r>
          </w:p>
        </w:tc>
        <w:tc>
          <w:tcPr>
            <w:tcW w:w="156" w:type="pct"/>
            <w:vAlign w:val="center"/>
          </w:tcPr>
          <w:p w14:paraId="5C980CED" w14:textId="55697099" w:rsidR="00FE1537" w:rsidRPr="00BF7D72" w:rsidRDefault="00FE1537" w:rsidP="00FE153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5034B67D" w14:textId="49118894" w:rsidR="00FE1537" w:rsidRPr="00BF7D72" w:rsidRDefault="00FE1537" w:rsidP="00FE153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1149C3D0" w14:textId="77777777" w:rsidR="00FE1537" w:rsidRPr="00BF7D72" w:rsidRDefault="00FE1537" w:rsidP="00FE1537">
            <w:pPr>
              <w:jc w:val="center"/>
              <w:rPr>
                <w:sz w:val="22"/>
                <w:szCs w:val="22"/>
                <w:lang w:val="bg-BG"/>
              </w:rPr>
            </w:pPr>
          </w:p>
        </w:tc>
        <w:tc>
          <w:tcPr>
            <w:tcW w:w="1359" w:type="pct"/>
          </w:tcPr>
          <w:p w14:paraId="55E9B357" w14:textId="2A6CD2B3" w:rsidR="00FE1537" w:rsidRPr="00FE1537" w:rsidRDefault="00FE1537" w:rsidP="00FE1537">
            <w:pPr>
              <w:spacing w:before="60" w:after="60"/>
              <w:jc w:val="both"/>
              <w:rPr>
                <w:i/>
                <w:sz w:val="22"/>
                <w:szCs w:val="22"/>
                <w:lang w:val="bg-BG"/>
              </w:rPr>
            </w:pPr>
            <w:r>
              <w:rPr>
                <w:i/>
                <w:sz w:val="22"/>
                <w:szCs w:val="22"/>
                <w:lang w:val="bg-BG"/>
              </w:rPr>
              <w:t xml:space="preserve">Декларация при кандидатстване </w:t>
            </w:r>
            <w:r>
              <w:rPr>
                <w:i/>
                <w:sz w:val="22"/>
                <w:szCs w:val="22"/>
                <w:lang w:val="en-US"/>
              </w:rPr>
              <w:t>(</w:t>
            </w:r>
            <w:r>
              <w:rPr>
                <w:i/>
                <w:sz w:val="22"/>
                <w:szCs w:val="22"/>
                <w:lang w:val="bg-BG"/>
              </w:rPr>
              <w:t>Приложение 11</w:t>
            </w:r>
            <w:r>
              <w:rPr>
                <w:i/>
                <w:sz w:val="22"/>
                <w:szCs w:val="22"/>
                <w:lang w:val="en-US"/>
              </w:rPr>
              <w:t>)</w:t>
            </w:r>
          </w:p>
        </w:tc>
      </w:tr>
      <w:tr w:rsidR="00FE1537" w:rsidRPr="00BF7D72" w14:paraId="5DFE5775" w14:textId="77777777" w:rsidTr="006B2E7B">
        <w:trPr>
          <w:trHeight w:val="313"/>
        </w:trPr>
        <w:tc>
          <w:tcPr>
            <w:tcW w:w="222" w:type="pct"/>
            <w:vAlign w:val="center"/>
          </w:tcPr>
          <w:p w14:paraId="6DF1858A" w14:textId="77777777" w:rsidR="00FE1537" w:rsidRPr="00BF7D72" w:rsidRDefault="00FE1537" w:rsidP="00FE1537">
            <w:pPr>
              <w:numPr>
                <w:ilvl w:val="0"/>
                <w:numId w:val="7"/>
              </w:numPr>
              <w:tabs>
                <w:tab w:val="num" w:pos="540"/>
              </w:tabs>
              <w:ind w:left="540"/>
              <w:rPr>
                <w:sz w:val="22"/>
                <w:szCs w:val="22"/>
                <w:lang w:val="en-US"/>
              </w:rPr>
            </w:pPr>
          </w:p>
        </w:tc>
        <w:tc>
          <w:tcPr>
            <w:tcW w:w="2911" w:type="pct"/>
            <w:vAlign w:val="center"/>
          </w:tcPr>
          <w:p w14:paraId="659CF225" w14:textId="7427D1F7" w:rsidR="00FE1537" w:rsidRPr="00BF7D72" w:rsidRDefault="00FE1537" w:rsidP="00FE1537">
            <w:pPr>
              <w:jc w:val="both"/>
              <w:rPr>
                <w:sz w:val="22"/>
                <w:szCs w:val="22"/>
                <w:lang w:val="bg-BG"/>
              </w:rPr>
            </w:pPr>
            <w:r>
              <w:rPr>
                <w:sz w:val="22"/>
                <w:szCs w:val="22"/>
                <w:lang w:val="bg-BG"/>
              </w:rPr>
              <w:t>Кандидатът има административен, ф</w:t>
            </w:r>
            <w:r w:rsidRPr="00701CA7">
              <w:rPr>
                <w:sz w:val="22"/>
                <w:szCs w:val="22"/>
                <w:lang w:val="bg-BG"/>
              </w:rPr>
              <w:t>инансови и оператив</w:t>
            </w:r>
            <w:r>
              <w:rPr>
                <w:sz w:val="22"/>
                <w:szCs w:val="22"/>
                <w:lang w:val="bg-BG"/>
              </w:rPr>
              <w:t>ен</w:t>
            </w:r>
            <w:r w:rsidRPr="00701CA7">
              <w:rPr>
                <w:sz w:val="22"/>
                <w:szCs w:val="22"/>
                <w:lang w:val="bg-BG"/>
              </w:rPr>
              <w:t xml:space="preserve"> капацитет</w:t>
            </w:r>
            <w:r>
              <w:rPr>
                <w:sz w:val="22"/>
                <w:szCs w:val="22"/>
                <w:lang w:val="bg-BG"/>
              </w:rPr>
              <w:t xml:space="preserve">. </w:t>
            </w:r>
            <w:r w:rsidRPr="00701CA7">
              <w:rPr>
                <w:sz w:val="22"/>
                <w:szCs w:val="22"/>
                <w:lang w:val="bg-BG"/>
              </w:rPr>
              <w:t xml:space="preserve"> </w:t>
            </w:r>
          </w:p>
        </w:tc>
        <w:tc>
          <w:tcPr>
            <w:tcW w:w="156" w:type="pct"/>
            <w:vAlign w:val="center"/>
          </w:tcPr>
          <w:p w14:paraId="51026EC0" w14:textId="2897F3B7" w:rsidR="00FE1537" w:rsidRPr="00BF7D72" w:rsidRDefault="00FE1537" w:rsidP="00FE153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655F9882" w14:textId="686D7B8F" w:rsidR="00FE1537" w:rsidRPr="00BF7D72" w:rsidRDefault="00FE1537" w:rsidP="00FE153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1F6AAE7C" w14:textId="77777777" w:rsidR="00FE1537" w:rsidRPr="00BF7D72" w:rsidRDefault="00FE1537" w:rsidP="00FE1537">
            <w:pPr>
              <w:jc w:val="center"/>
              <w:rPr>
                <w:sz w:val="22"/>
                <w:szCs w:val="22"/>
                <w:lang w:val="bg-BG"/>
              </w:rPr>
            </w:pPr>
          </w:p>
        </w:tc>
        <w:tc>
          <w:tcPr>
            <w:tcW w:w="1359" w:type="pct"/>
          </w:tcPr>
          <w:p w14:paraId="5AB49D2B" w14:textId="1EB6121C" w:rsidR="00FE1537" w:rsidRPr="00BF7D72" w:rsidRDefault="00FE1537" w:rsidP="00FE1537">
            <w:pPr>
              <w:spacing w:before="60" w:after="60"/>
              <w:jc w:val="both"/>
              <w:rPr>
                <w:i/>
                <w:sz w:val="22"/>
                <w:szCs w:val="22"/>
                <w:lang w:val="bg-BG"/>
              </w:rPr>
            </w:pPr>
            <w:r w:rsidRPr="00701CA7">
              <w:rPr>
                <w:i/>
                <w:sz w:val="22"/>
                <w:szCs w:val="22"/>
                <w:lang w:val="bg-BG"/>
              </w:rPr>
              <w:t xml:space="preserve">Оценката, направена от експертите по процедурата на ЕК по </w:t>
            </w:r>
            <w:r>
              <w:rPr>
                <w:i/>
                <w:sz w:val="22"/>
                <w:szCs w:val="22"/>
                <w:lang w:val="bg-BG"/>
              </w:rPr>
              <w:t>„</w:t>
            </w:r>
            <w:r w:rsidRPr="00701CA7">
              <w:rPr>
                <w:i/>
                <w:sz w:val="22"/>
                <w:szCs w:val="22"/>
                <w:lang w:val="bg-BG"/>
              </w:rPr>
              <w:t>Хоризонт 2020</w:t>
            </w:r>
            <w:r>
              <w:rPr>
                <w:i/>
                <w:sz w:val="22"/>
                <w:szCs w:val="22"/>
                <w:lang w:val="bg-BG"/>
              </w:rPr>
              <w:t>“</w:t>
            </w:r>
            <w:r w:rsidRPr="00701CA7">
              <w:rPr>
                <w:i/>
                <w:sz w:val="22"/>
                <w:szCs w:val="22"/>
                <w:lang w:val="bg-BG"/>
              </w:rPr>
              <w:t xml:space="preserve"> и </w:t>
            </w:r>
            <w:r>
              <w:rPr>
                <w:i/>
                <w:sz w:val="22"/>
                <w:szCs w:val="22"/>
                <w:lang w:val="bg-BG"/>
              </w:rPr>
              <w:t>„</w:t>
            </w:r>
            <w:r w:rsidRPr="00701CA7">
              <w:rPr>
                <w:i/>
                <w:sz w:val="22"/>
                <w:szCs w:val="22"/>
                <w:lang w:val="bg-BG"/>
              </w:rPr>
              <w:t>Хоризонт Европа</w:t>
            </w:r>
            <w:r>
              <w:rPr>
                <w:i/>
                <w:sz w:val="22"/>
                <w:szCs w:val="22"/>
                <w:lang w:val="bg-BG"/>
              </w:rPr>
              <w:t>“</w:t>
            </w:r>
            <w:r w:rsidRPr="00701CA7">
              <w:rPr>
                <w:i/>
                <w:sz w:val="22"/>
                <w:szCs w:val="22"/>
                <w:lang w:val="bg-BG"/>
              </w:rPr>
              <w:t xml:space="preserve"> </w:t>
            </w:r>
            <w:r>
              <w:rPr>
                <w:i/>
                <w:sz w:val="22"/>
                <w:szCs w:val="22"/>
                <w:lang w:val="en-US"/>
              </w:rPr>
              <w:t>(</w:t>
            </w:r>
            <w:proofErr w:type="spellStart"/>
            <w:r w:rsidRPr="00701CA7">
              <w:rPr>
                <w:i/>
                <w:sz w:val="22"/>
                <w:szCs w:val="22"/>
                <w:lang w:val="bg-BG"/>
              </w:rPr>
              <w:t>Evaluation</w:t>
            </w:r>
            <w:proofErr w:type="spellEnd"/>
            <w:r w:rsidRPr="00701CA7">
              <w:rPr>
                <w:i/>
                <w:sz w:val="22"/>
                <w:szCs w:val="22"/>
                <w:lang w:val="bg-BG"/>
              </w:rPr>
              <w:t xml:space="preserve"> </w:t>
            </w:r>
            <w:proofErr w:type="spellStart"/>
            <w:r w:rsidRPr="00701CA7">
              <w:rPr>
                <w:i/>
                <w:sz w:val="22"/>
                <w:szCs w:val="22"/>
                <w:lang w:val="bg-BG"/>
              </w:rPr>
              <w:t>Summary</w:t>
            </w:r>
            <w:proofErr w:type="spellEnd"/>
            <w:r w:rsidRPr="00701CA7">
              <w:rPr>
                <w:i/>
                <w:sz w:val="22"/>
                <w:szCs w:val="22"/>
                <w:lang w:val="bg-BG"/>
              </w:rPr>
              <w:t xml:space="preserve"> </w:t>
            </w:r>
            <w:proofErr w:type="spellStart"/>
            <w:r w:rsidRPr="00701CA7">
              <w:rPr>
                <w:i/>
                <w:sz w:val="22"/>
                <w:szCs w:val="22"/>
                <w:lang w:val="bg-BG"/>
              </w:rPr>
              <w:t>Report</w:t>
            </w:r>
            <w:proofErr w:type="spellEnd"/>
            <w:r>
              <w:rPr>
                <w:i/>
                <w:sz w:val="22"/>
                <w:szCs w:val="22"/>
                <w:lang w:val="en-US"/>
              </w:rPr>
              <w:t>)</w:t>
            </w:r>
            <w:r w:rsidRPr="00701CA7" w:rsidDel="00C42D31">
              <w:rPr>
                <w:i/>
                <w:sz w:val="22"/>
                <w:szCs w:val="22"/>
                <w:lang w:val="bg-BG"/>
              </w:rPr>
              <w:t xml:space="preserve"> </w:t>
            </w:r>
          </w:p>
        </w:tc>
      </w:tr>
      <w:tr w:rsidR="00FE1537" w:rsidRPr="00BF7D72" w14:paraId="0BCB083B" w14:textId="77777777" w:rsidTr="006B2E7B">
        <w:trPr>
          <w:trHeight w:val="325"/>
        </w:trPr>
        <w:tc>
          <w:tcPr>
            <w:tcW w:w="222" w:type="pct"/>
            <w:vAlign w:val="center"/>
          </w:tcPr>
          <w:p w14:paraId="147D0EEC"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1CB24303"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35A30465" w14:textId="77777777" w:rsidR="00FE1537" w:rsidRPr="00BF7D72" w:rsidRDefault="00FE1537" w:rsidP="00FE1537">
            <w:pPr>
              <w:pStyle w:val="firstlinepp"/>
              <w:spacing w:before="0" w:beforeAutospacing="0" w:after="0" w:afterAutospacing="0"/>
              <w:rPr>
                <w:sz w:val="22"/>
                <w:szCs w:val="22"/>
              </w:rPr>
            </w:pPr>
            <w:r w:rsidRPr="00BF7D72">
              <w:rPr>
                <w:sz w:val="22"/>
                <w:szCs w:val="22"/>
              </w:rPr>
              <w:t>a) са обявени в несъстоятелност;</w:t>
            </w:r>
          </w:p>
          <w:p w14:paraId="49EC6AFC" w14:textId="77777777" w:rsidR="00FE1537" w:rsidRPr="00BF7D72" w:rsidRDefault="00FE1537" w:rsidP="00FE1537">
            <w:pPr>
              <w:pStyle w:val="firstlinepp"/>
              <w:spacing w:before="0" w:beforeAutospacing="0" w:after="0" w:afterAutospacing="0"/>
              <w:rPr>
                <w:sz w:val="22"/>
                <w:szCs w:val="22"/>
              </w:rPr>
            </w:pPr>
            <w:r w:rsidRPr="00BF7D72">
              <w:rPr>
                <w:sz w:val="22"/>
                <w:szCs w:val="22"/>
              </w:rPr>
              <w:t>б) са в производство по несъстоятелност;</w:t>
            </w:r>
          </w:p>
          <w:p w14:paraId="0DD12CA7"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 xml:space="preserve">в) са в процедура по ликвидация; </w:t>
            </w:r>
          </w:p>
          <w:p w14:paraId="2CAAB3BF"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г) са сключили извънсъдебно споразумение с кредиторите си по смисъла на чл. 740 от Търговския закон;</w:t>
            </w:r>
          </w:p>
          <w:p w14:paraId="2BBE7F41"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lastRenderedPageBreak/>
              <w:t>д) са преустановили дейността си;</w:t>
            </w:r>
          </w:p>
          <w:p w14:paraId="4624A46C" w14:textId="77777777" w:rsidR="00FE1537" w:rsidRPr="00BF7D72" w:rsidRDefault="00FE1537" w:rsidP="00FE1537">
            <w:pPr>
              <w:pStyle w:val="firstlinepp"/>
              <w:spacing w:before="0" w:beforeAutospacing="0" w:after="0" w:afterAutospacing="0"/>
              <w:jc w:val="both"/>
              <w:rPr>
                <w:sz w:val="22"/>
                <w:szCs w:val="22"/>
              </w:rPr>
            </w:pPr>
            <w:r w:rsidRPr="00BF7D72" w:rsidDel="005D3556">
              <w:rPr>
                <w:sz w:val="22"/>
                <w:szCs w:val="22"/>
              </w:rPr>
              <w:t>е)</w:t>
            </w:r>
            <w:r w:rsidRPr="00BF7D72">
              <w:rPr>
                <w:sz w:val="22"/>
                <w:szCs w:val="22"/>
              </w:rPr>
              <w:t xml:space="preserve"> се намират в подобно положение, произтичащо от сходна на горепосочените </w:t>
            </w:r>
            <w:proofErr w:type="spellStart"/>
            <w:r w:rsidRPr="00BF7D72">
              <w:rPr>
                <w:sz w:val="22"/>
                <w:szCs w:val="22"/>
                <w:lang w:val="en-US"/>
              </w:rPr>
              <w:t>по</w:t>
            </w:r>
            <w:proofErr w:type="spellEnd"/>
            <w:r w:rsidRPr="00BF7D72">
              <w:rPr>
                <w:sz w:val="22"/>
                <w:szCs w:val="22"/>
                <w:lang w:val="en-US"/>
              </w:rPr>
              <w:t xml:space="preserve"> </w:t>
            </w:r>
            <w:proofErr w:type="spellStart"/>
            <w:r w:rsidRPr="00BF7D72">
              <w:rPr>
                <w:sz w:val="22"/>
                <w:szCs w:val="22"/>
                <w:lang w:val="en-US"/>
              </w:rPr>
              <w:t>букви</w:t>
            </w:r>
            <w:proofErr w:type="spellEnd"/>
            <w:r w:rsidRPr="00BF7D72">
              <w:rPr>
                <w:sz w:val="22"/>
                <w:szCs w:val="22"/>
                <w:lang w:val="en-US"/>
              </w:rPr>
              <w:t xml:space="preserve"> </w:t>
            </w:r>
            <w:r w:rsidRPr="00BF7D72">
              <w:rPr>
                <w:sz w:val="22"/>
                <w:szCs w:val="22"/>
              </w:rPr>
              <w:t xml:space="preserve">от </w:t>
            </w:r>
            <w:r w:rsidRPr="00BF7D72">
              <w:rPr>
                <w:sz w:val="22"/>
                <w:szCs w:val="22"/>
                <w:lang w:val="en-US"/>
              </w:rPr>
              <w:t>а)</w:t>
            </w:r>
            <w:r w:rsidRPr="00BF7D72">
              <w:rPr>
                <w:sz w:val="22"/>
                <w:szCs w:val="22"/>
              </w:rPr>
              <w:t xml:space="preserve"> до д) процедури, съгласно законодателството на държавата, в която са установени;</w:t>
            </w:r>
          </w:p>
          <w:p w14:paraId="06C4ABD7"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200FA19"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з) са сключили споразумение с други лица с цел нарушаване на конкуренцията, когато нарушението е установено с акт на компетентен орган;</w:t>
            </w:r>
          </w:p>
          <w:p w14:paraId="3A876441"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71DDCEA"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й)</w:t>
            </w:r>
            <w:r w:rsidRPr="00BF7D72">
              <w:rPr>
                <w:sz w:val="22"/>
                <w:szCs w:val="22"/>
                <w:lang w:val="en-US"/>
              </w:rPr>
              <w:t xml:space="preserve"> </w:t>
            </w:r>
            <w:r w:rsidRPr="00BF7D72">
              <w:rPr>
                <w:sz w:val="22"/>
                <w:szCs w:val="22"/>
              </w:rPr>
              <w:t xml:space="preserve">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w:t>
            </w:r>
            <w:proofErr w:type="spellStart"/>
            <w:r w:rsidRPr="00BF7D72">
              <w:rPr>
                <w:sz w:val="22"/>
                <w:szCs w:val="22"/>
              </w:rPr>
              <w:t>социалноосигурителни</w:t>
            </w:r>
            <w:proofErr w:type="spellEnd"/>
            <w:r w:rsidRPr="00BF7D72">
              <w:rPr>
                <w:sz w:val="22"/>
                <w:szCs w:val="22"/>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4FB0EBE7"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к) е установено, че:</w:t>
            </w:r>
          </w:p>
          <w:p w14:paraId="5156D02A"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A7CAD88"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C19FED0"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C516B8C"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 xml:space="preserve">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w:t>
            </w:r>
            <w:r w:rsidRPr="00BF7D72">
              <w:rPr>
                <w:sz w:val="22"/>
                <w:szCs w:val="22"/>
              </w:rPr>
              <w:lastRenderedPageBreak/>
              <w:t>неправомерна и несъвместима държавна помощ или неправилно използвана държавна помощ;</w:t>
            </w:r>
          </w:p>
          <w:p w14:paraId="1A97A89D"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н) лицата, които представляват кандидата, са осъждани с влязла в сила присъда за:</w:t>
            </w:r>
          </w:p>
          <w:p w14:paraId="472C3ED7"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lang w:val="en-US"/>
              </w:rPr>
              <w:t>1</w:t>
            </w:r>
            <w:r w:rsidRPr="00BF7D72">
              <w:rPr>
                <w:sz w:val="22"/>
                <w:szCs w:val="22"/>
              </w:rPr>
              <w:t xml:space="preserve">) </w:t>
            </w:r>
            <w:proofErr w:type="gramStart"/>
            <w:r w:rsidRPr="00BF7D72">
              <w:rPr>
                <w:sz w:val="22"/>
                <w:szCs w:val="22"/>
              </w:rPr>
              <w:t>престъпление</w:t>
            </w:r>
            <w:proofErr w:type="gramEnd"/>
            <w:r w:rsidRPr="00BF7D72">
              <w:rPr>
                <w:sz w:val="22"/>
                <w:szCs w:val="22"/>
              </w:rPr>
              <w:t xml:space="preserve"> по чл. 108а, чл. 159а – 159г, чл. 172, чл. 192а, чл. 194 – 217, чл. 219 – 252, чл. 253 – 260, чл. 301 – 307, чл. 321, чл. 321а и чл. 352 – 353е от Наказателния кодекс;</w:t>
            </w:r>
          </w:p>
          <w:p w14:paraId="0773939A"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xml:space="preserve">) престъпление, аналогично на тези по горната хипотеза (буква н), </w:t>
            </w:r>
            <w:r w:rsidRPr="00BF7D72">
              <w:rPr>
                <w:sz w:val="22"/>
                <w:szCs w:val="22"/>
                <w:lang w:val="en-US"/>
              </w:rPr>
              <w:t>т. 1</w:t>
            </w:r>
            <w:r w:rsidRPr="00BF7D72">
              <w:rPr>
                <w:sz w:val="22"/>
                <w:szCs w:val="22"/>
              </w:rPr>
              <w:t>)), в друга държава членка или трета страна;</w:t>
            </w:r>
          </w:p>
          <w:p w14:paraId="77F23815" w14:textId="49D6EF76" w:rsidR="00FE1537" w:rsidRPr="00BF7D72" w:rsidRDefault="00FE1537" w:rsidP="00FE1537">
            <w:pPr>
              <w:pStyle w:val="firstlinepp"/>
              <w:spacing w:before="0" w:beforeAutospacing="0" w:after="0" w:afterAutospacing="0"/>
              <w:jc w:val="both"/>
              <w:rPr>
                <w:sz w:val="22"/>
                <w:szCs w:val="22"/>
              </w:rPr>
            </w:pPr>
            <w:r w:rsidRPr="00BF7D72">
              <w:rPr>
                <w:sz w:val="22"/>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25E863A"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п) лицата, които представляват кандидата, са опитали да:</w:t>
            </w:r>
          </w:p>
          <w:p w14:paraId="1F5017A5" w14:textId="76F53DB2" w:rsidR="00FE1537" w:rsidRPr="00BF7D72" w:rsidRDefault="00FE1537" w:rsidP="00FE1537">
            <w:pPr>
              <w:pStyle w:val="firstlinepp"/>
              <w:spacing w:before="0" w:beforeAutospacing="0" w:after="0" w:afterAutospacing="0"/>
              <w:jc w:val="both"/>
              <w:rPr>
                <w:sz w:val="22"/>
                <w:szCs w:val="22"/>
              </w:rPr>
            </w:pPr>
            <w:r w:rsidRPr="00BF7D72">
              <w:rPr>
                <w:sz w:val="22"/>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5EA7CDBC" w14:textId="7258B54F" w:rsidR="00FE1537" w:rsidRPr="00BF7D72" w:rsidRDefault="00FE1537" w:rsidP="00FE1537">
            <w:pPr>
              <w:pStyle w:val="firstlinepp"/>
              <w:spacing w:before="0" w:beforeAutospacing="0" w:after="0" w:afterAutospacing="0"/>
              <w:jc w:val="both"/>
              <w:rPr>
                <w:sz w:val="22"/>
                <w:szCs w:val="22"/>
              </w:rPr>
            </w:pPr>
            <w:r w:rsidRPr="00BF7D72">
              <w:rPr>
                <w:sz w:val="22"/>
                <w:szCs w:val="22"/>
              </w:rPr>
              <w:t>2) получат информация, която може да им даде неоснователно предимство в процедурата за предоставяне на средства;</w:t>
            </w:r>
          </w:p>
          <w:p w14:paraId="68724029" w14:textId="77777777" w:rsidR="00FE1537" w:rsidRPr="00BF7D72" w:rsidRDefault="00FE1537" w:rsidP="00FE1537">
            <w:pPr>
              <w:pStyle w:val="firstlinepp"/>
              <w:spacing w:before="0" w:beforeAutospacing="0" w:after="0" w:afterAutospacing="0"/>
              <w:jc w:val="both"/>
              <w:rPr>
                <w:sz w:val="22"/>
                <w:szCs w:val="22"/>
              </w:rPr>
            </w:pPr>
            <w:r w:rsidRPr="00BF7D72">
              <w:rPr>
                <w:sz w:val="22"/>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AD3F5BF" w14:textId="4E9F10AD" w:rsidR="00FE1537" w:rsidRPr="00BF7D72" w:rsidRDefault="00FE1537" w:rsidP="00FE1537">
            <w:pPr>
              <w:pStyle w:val="firstlinepp"/>
              <w:spacing w:before="0" w:beforeAutospacing="0" w:after="0" w:afterAutospacing="0"/>
              <w:jc w:val="both"/>
              <w:rPr>
                <w:sz w:val="22"/>
                <w:szCs w:val="22"/>
              </w:rPr>
            </w:pPr>
            <w:r w:rsidRPr="00BF7D72">
              <w:rPr>
                <w:sz w:val="22"/>
                <w:szCs w:val="22"/>
              </w:rPr>
              <w:t>с) които не са изпълнили решение на Европейската комисия по смисъла на чл. 44 от Закона за държавните помощи.</w:t>
            </w:r>
          </w:p>
        </w:tc>
        <w:tc>
          <w:tcPr>
            <w:tcW w:w="156" w:type="pct"/>
            <w:vAlign w:val="center"/>
          </w:tcPr>
          <w:p w14:paraId="108791D5" w14:textId="77777777" w:rsidR="00FE1537" w:rsidRPr="00BF7D72" w:rsidRDefault="00FE1537" w:rsidP="00FE1537">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3BF24C01" w14:textId="77777777" w:rsidR="00FE1537" w:rsidRPr="00BF7D72" w:rsidRDefault="00FE1537" w:rsidP="00FE153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595AA1F8" w14:textId="77777777" w:rsidR="00FE1537" w:rsidRPr="00BF7D72" w:rsidRDefault="00FE1537" w:rsidP="00FE1537">
            <w:pPr>
              <w:jc w:val="center"/>
              <w:rPr>
                <w:sz w:val="22"/>
                <w:szCs w:val="22"/>
                <w:lang w:val="bg-BG"/>
              </w:rPr>
            </w:pPr>
          </w:p>
        </w:tc>
        <w:tc>
          <w:tcPr>
            <w:tcW w:w="1359" w:type="pct"/>
          </w:tcPr>
          <w:p w14:paraId="478238D6" w14:textId="585CA81C" w:rsidR="00FE1537" w:rsidRPr="00C57EE3" w:rsidRDefault="00FE1537" w:rsidP="00FE1537">
            <w:pPr>
              <w:pStyle w:val="firstlinepp"/>
              <w:spacing w:before="60" w:beforeAutospacing="0" w:after="60" w:afterAutospacing="0"/>
              <w:jc w:val="both"/>
              <w:rPr>
                <w:i/>
                <w:sz w:val="22"/>
                <w:szCs w:val="22"/>
                <w:lang w:val="en-US" w:eastAsia="pl-PL"/>
              </w:rPr>
            </w:pPr>
            <w:r w:rsidRPr="00BF7D72">
              <w:rPr>
                <w:i/>
                <w:sz w:val="22"/>
                <w:szCs w:val="22"/>
                <w:lang w:eastAsia="pl-PL"/>
              </w:rPr>
              <w:t>Декларация при кандидатстване</w:t>
            </w:r>
            <w:r>
              <w:rPr>
                <w:i/>
                <w:sz w:val="22"/>
                <w:szCs w:val="22"/>
                <w:lang w:val="en-US" w:eastAsia="pl-PL"/>
              </w:rPr>
              <w:t xml:space="preserve"> (</w:t>
            </w:r>
            <w:proofErr w:type="spellStart"/>
            <w:r w:rsidRPr="00C57EE3">
              <w:rPr>
                <w:i/>
                <w:sz w:val="22"/>
                <w:szCs w:val="22"/>
                <w:lang w:val="en-US" w:eastAsia="pl-PL"/>
              </w:rPr>
              <w:t>Приложение</w:t>
            </w:r>
            <w:proofErr w:type="spellEnd"/>
            <w:r w:rsidRPr="00C57EE3">
              <w:rPr>
                <w:i/>
                <w:sz w:val="22"/>
                <w:szCs w:val="22"/>
                <w:lang w:val="en-US" w:eastAsia="pl-PL"/>
              </w:rPr>
              <w:t xml:space="preserve"> 2</w:t>
            </w:r>
            <w:r>
              <w:rPr>
                <w:i/>
                <w:sz w:val="22"/>
                <w:szCs w:val="22"/>
                <w:lang w:val="en-US" w:eastAsia="pl-PL"/>
              </w:rPr>
              <w:t>)</w:t>
            </w:r>
          </w:p>
          <w:p w14:paraId="1D456F49" w14:textId="50FBE760" w:rsidR="00FE1537" w:rsidRPr="00BF7D72" w:rsidRDefault="00FE1537" w:rsidP="00FE1537">
            <w:pPr>
              <w:pStyle w:val="firstlinepp"/>
              <w:spacing w:before="60" w:beforeAutospacing="0" w:after="60" w:afterAutospacing="0"/>
              <w:jc w:val="both"/>
              <w:rPr>
                <w:sz w:val="22"/>
                <w:szCs w:val="22"/>
              </w:rPr>
            </w:pPr>
          </w:p>
        </w:tc>
      </w:tr>
      <w:tr w:rsidR="00FE1537" w:rsidRPr="00BF7D72" w14:paraId="3C34CF4D" w14:textId="77777777" w:rsidTr="006B2E7B">
        <w:trPr>
          <w:trHeight w:val="325"/>
        </w:trPr>
        <w:tc>
          <w:tcPr>
            <w:tcW w:w="222" w:type="pct"/>
            <w:vAlign w:val="center"/>
          </w:tcPr>
          <w:p w14:paraId="07078891"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470EE0F1" w14:textId="7C2481C9" w:rsidR="00FE1537" w:rsidRPr="006C4218" w:rsidRDefault="00FE1537" w:rsidP="00FE1537">
            <w:pPr>
              <w:pStyle w:val="firstlinepp"/>
              <w:jc w:val="both"/>
              <w:rPr>
                <w:sz w:val="22"/>
                <w:szCs w:val="22"/>
              </w:rPr>
            </w:pPr>
            <w:r w:rsidRPr="006C4218">
              <w:rPr>
                <w:sz w:val="22"/>
                <w:szCs w:val="22"/>
              </w:rPr>
              <w:t>Кандидатът не е предприятие, спрямо което е установено с влязъл в сила административен акт наличието на</w:t>
            </w:r>
            <w:r w:rsidRPr="006C4218" w:rsidDel="00DE3E1A">
              <w:rPr>
                <w:sz w:val="22"/>
                <w:szCs w:val="22"/>
              </w:rPr>
              <w:t xml:space="preserve"> </w:t>
            </w:r>
            <w:r w:rsidRPr="006C4218">
              <w:rPr>
                <w:sz w:val="22"/>
                <w:szCs w:val="22"/>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6C4218">
              <w:rPr>
                <w:sz w:val="22"/>
                <w:szCs w:val="22"/>
              </w:rPr>
              <w:t>Шенген</w:t>
            </w:r>
            <w:proofErr w:type="spellEnd"/>
            <w:r w:rsidRPr="006C4218">
              <w:rPr>
                <w:sz w:val="22"/>
                <w:szCs w:val="22"/>
              </w:rPr>
              <w:t xml:space="preserve"> и Преходния финансов инструмент, включително от свързаното с тях национално съфинансиране.</w:t>
            </w:r>
          </w:p>
        </w:tc>
        <w:tc>
          <w:tcPr>
            <w:tcW w:w="156" w:type="pct"/>
            <w:vAlign w:val="center"/>
          </w:tcPr>
          <w:p w14:paraId="20D85538" w14:textId="083AAB52" w:rsidR="00FE1537" w:rsidRPr="006C4218" w:rsidRDefault="00FE1537" w:rsidP="00FE1537">
            <w:pPr>
              <w:jc w:val="center"/>
              <w:rPr>
                <w:sz w:val="22"/>
                <w:szCs w:val="22"/>
                <w:lang w:val="bg-BG"/>
              </w:rPr>
            </w:pPr>
            <w:r w:rsidRPr="006C4218">
              <w:rPr>
                <w:sz w:val="22"/>
                <w:szCs w:val="22"/>
                <w:lang w:val="bg-BG"/>
              </w:rPr>
              <w:fldChar w:fldCharType="begin">
                <w:ffData>
                  <w:name w:val=""/>
                  <w:enabled/>
                  <w:calcOnExit/>
                  <w:checkBox>
                    <w:sizeAuto/>
                    <w:default w:val="0"/>
                  </w:checkBox>
                </w:ffData>
              </w:fldChar>
            </w:r>
            <w:r w:rsidRPr="006C4218">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6C4218">
              <w:rPr>
                <w:sz w:val="22"/>
                <w:szCs w:val="22"/>
                <w:lang w:val="bg-BG"/>
              </w:rPr>
              <w:fldChar w:fldCharType="end"/>
            </w:r>
          </w:p>
        </w:tc>
        <w:tc>
          <w:tcPr>
            <w:tcW w:w="164" w:type="pct"/>
            <w:vAlign w:val="center"/>
          </w:tcPr>
          <w:p w14:paraId="264A0CC1" w14:textId="05753DF4" w:rsidR="00FE1537" w:rsidRPr="00BF7D72" w:rsidRDefault="00FE1537" w:rsidP="00FE153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01D7FF90" w14:textId="77777777" w:rsidR="00FE1537" w:rsidRPr="00BF7D72" w:rsidRDefault="00FE1537" w:rsidP="00FE1537">
            <w:pPr>
              <w:jc w:val="center"/>
              <w:rPr>
                <w:sz w:val="22"/>
                <w:szCs w:val="22"/>
                <w:lang w:val="bg-BG"/>
              </w:rPr>
            </w:pPr>
          </w:p>
        </w:tc>
        <w:tc>
          <w:tcPr>
            <w:tcW w:w="1359" w:type="pct"/>
          </w:tcPr>
          <w:p w14:paraId="3A647DA4" w14:textId="367F7CAF" w:rsidR="00FE1537" w:rsidRPr="00BF7D72" w:rsidRDefault="00FE1537" w:rsidP="00FE1537">
            <w:pPr>
              <w:spacing w:before="60" w:after="60"/>
              <w:jc w:val="both"/>
              <w:rPr>
                <w:i/>
                <w:sz w:val="22"/>
                <w:szCs w:val="22"/>
                <w:lang w:val="bg-BG"/>
              </w:rPr>
            </w:pPr>
            <w:r w:rsidRPr="00BF7D72">
              <w:rPr>
                <w:i/>
                <w:sz w:val="22"/>
                <w:szCs w:val="22"/>
                <w:lang w:val="bg-BG"/>
              </w:rPr>
              <w:t>Формуляр за кандидатстване</w:t>
            </w:r>
            <w:r>
              <w:rPr>
                <w:i/>
                <w:sz w:val="22"/>
                <w:szCs w:val="22"/>
                <w:lang w:val="bg-BG"/>
              </w:rPr>
              <w:t xml:space="preserve"> и</w:t>
            </w:r>
            <w:r w:rsidRPr="00BF7D72" w:rsidDel="00DA451E">
              <w:rPr>
                <w:i/>
                <w:snapToGrid w:val="0"/>
                <w:sz w:val="22"/>
                <w:szCs w:val="22"/>
                <w:lang w:val="bg-BG" w:eastAsia="en-US"/>
              </w:rPr>
              <w:t xml:space="preserve"> </w:t>
            </w:r>
            <w:r w:rsidRPr="00BF7D72">
              <w:rPr>
                <w:i/>
                <w:snapToGrid w:val="0"/>
                <w:sz w:val="22"/>
                <w:szCs w:val="22"/>
                <w:lang w:val="bg-BG" w:eastAsia="en-US"/>
              </w:rPr>
              <w:t>Декларация при кандидатстване</w:t>
            </w:r>
            <w:r>
              <w:t xml:space="preserve"> </w:t>
            </w:r>
            <w:r>
              <w:rPr>
                <w:lang w:val="bg-BG"/>
              </w:rPr>
              <w:t>(</w:t>
            </w:r>
            <w:r w:rsidRPr="00C57EE3">
              <w:rPr>
                <w:i/>
                <w:snapToGrid w:val="0"/>
                <w:sz w:val="22"/>
                <w:szCs w:val="22"/>
                <w:lang w:val="bg-BG" w:eastAsia="en-US"/>
              </w:rPr>
              <w:t>Приложение 2</w:t>
            </w:r>
            <w:r>
              <w:rPr>
                <w:i/>
                <w:snapToGrid w:val="0"/>
                <w:sz w:val="22"/>
                <w:szCs w:val="22"/>
                <w:lang w:val="bg-BG" w:eastAsia="en-US"/>
              </w:rPr>
              <w:t>)</w:t>
            </w:r>
            <w:r w:rsidRPr="00C57EE3">
              <w:rPr>
                <w:i/>
                <w:snapToGrid w:val="0"/>
                <w:sz w:val="22"/>
                <w:szCs w:val="22"/>
                <w:lang w:val="bg-BG" w:eastAsia="en-US"/>
              </w:rPr>
              <w:t xml:space="preserve">  </w:t>
            </w:r>
          </w:p>
        </w:tc>
      </w:tr>
      <w:tr w:rsidR="00FE1537" w:rsidRPr="00BF7D72" w14:paraId="3213FD17" w14:textId="77777777" w:rsidTr="006B2E7B">
        <w:trPr>
          <w:trHeight w:val="313"/>
        </w:trPr>
        <w:tc>
          <w:tcPr>
            <w:tcW w:w="222" w:type="pct"/>
            <w:vAlign w:val="center"/>
          </w:tcPr>
          <w:p w14:paraId="0931E386" w14:textId="77777777" w:rsidR="00FE1537" w:rsidRPr="002A55CE" w:rsidRDefault="00FE1537" w:rsidP="00FE1537">
            <w:pPr>
              <w:numPr>
                <w:ilvl w:val="0"/>
                <w:numId w:val="7"/>
              </w:numPr>
              <w:tabs>
                <w:tab w:val="num" w:pos="540"/>
              </w:tabs>
              <w:ind w:left="540"/>
              <w:rPr>
                <w:sz w:val="22"/>
                <w:szCs w:val="22"/>
                <w:lang w:val="bg-BG"/>
              </w:rPr>
            </w:pPr>
          </w:p>
        </w:tc>
        <w:tc>
          <w:tcPr>
            <w:tcW w:w="2911" w:type="pct"/>
            <w:vAlign w:val="center"/>
          </w:tcPr>
          <w:p w14:paraId="59F23484" w14:textId="3F8DE600" w:rsidR="00FE1537" w:rsidRPr="006C4218" w:rsidRDefault="00FE1537" w:rsidP="00FE1537">
            <w:pPr>
              <w:pStyle w:val="firstlinepp"/>
              <w:jc w:val="both"/>
              <w:rPr>
                <w:sz w:val="22"/>
                <w:szCs w:val="22"/>
              </w:rPr>
            </w:pPr>
            <w:r w:rsidRPr="006C4218">
              <w:rPr>
                <w:sz w:val="22"/>
                <w:szCs w:val="22"/>
              </w:rPr>
              <w:t xml:space="preserve">Продължителността на предложението за изпълнение на инвестиция </w:t>
            </w:r>
            <w:r>
              <w:rPr>
                <w:sz w:val="22"/>
                <w:szCs w:val="22"/>
              </w:rPr>
              <w:t xml:space="preserve">не </w:t>
            </w:r>
            <w:r w:rsidRPr="006C4218">
              <w:rPr>
                <w:sz w:val="22"/>
                <w:szCs w:val="22"/>
              </w:rPr>
              <w:t xml:space="preserve">е </w:t>
            </w:r>
            <w:r>
              <w:rPr>
                <w:sz w:val="22"/>
                <w:szCs w:val="22"/>
              </w:rPr>
              <w:t xml:space="preserve">над </w:t>
            </w:r>
            <w:r w:rsidRPr="006C4218">
              <w:rPr>
                <w:sz w:val="22"/>
                <w:szCs w:val="22"/>
              </w:rPr>
              <w:t>24 (двадесет и четири) месеца.</w:t>
            </w:r>
          </w:p>
        </w:tc>
        <w:tc>
          <w:tcPr>
            <w:tcW w:w="156" w:type="pct"/>
            <w:vAlign w:val="center"/>
          </w:tcPr>
          <w:p w14:paraId="3BD58591"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0971EECF"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72E33A96" w14:textId="77777777" w:rsidR="00FE1537" w:rsidRPr="00BF7D72" w:rsidRDefault="00FE1537" w:rsidP="00FE1537">
            <w:pPr>
              <w:spacing w:before="60" w:after="60"/>
              <w:jc w:val="center"/>
              <w:rPr>
                <w:sz w:val="22"/>
                <w:szCs w:val="22"/>
                <w:lang w:val="bg-BG"/>
              </w:rPr>
            </w:pPr>
          </w:p>
        </w:tc>
        <w:tc>
          <w:tcPr>
            <w:tcW w:w="1359" w:type="pct"/>
          </w:tcPr>
          <w:p w14:paraId="124B7FF6" w14:textId="6AFAF1D8" w:rsidR="00FE1537" w:rsidRPr="00BF7D72" w:rsidRDefault="00FE1537" w:rsidP="00FE1537">
            <w:pPr>
              <w:spacing w:before="60" w:after="60"/>
              <w:jc w:val="both"/>
              <w:rPr>
                <w:i/>
                <w:sz w:val="22"/>
                <w:szCs w:val="22"/>
                <w:lang w:val="bg-BG"/>
              </w:rPr>
            </w:pPr>
            <w:r w:rsidRPr="00BF7D72">
              <w:rPr>
                <w:i/>
                <w:sz w:val="22"/>
                <w:szCs w:val="22"/>
                <w:lang w:val="bg-BG"/>
              </w:rPr>
              <w:t>Формуляр за кандидатстване, т. „Основни данни“</w:t>
            </w:r>
          </w:p>
          <w:p w14:paraId="7578B065" w14:textId="72921B21" w:rsidR="00FE1537" w:rsidRPr="00BF7D72" w:rsidRDefault="00FE1537" w:rsidP="00FE1537">
            <w:pPr>
              <w:spacing w:before="60" w:after="60"/>
              <w:jc w:val="both"/>
              <w:rPr>
                <w:sz w:val="22"/>
                <w:szCs w:val="22"/>
                <w:lang w:val="bg-BG"/>
              </w:rPr>
            </w:pPr>
            <w:r w:rsidRPr="00BF7D72">
              <w:rPr>
                <w:i/>
                <w:sz w:val="22"/>
                <w:szCs w:val="22"/>
                <w:lang w:val="bg-BG"/>
              </w:rPr>
              <w:t>т. „План за изпълнение/Дейности по проекта“</w:t>
            </w:r>
          </w:p>
        </w:tc>
      </w:tr>
      <w:tr w:rsidR="00FE1537" w:rsidRPr="00BF7D72" w14:paraId="779FA746" w14:textId="77777777" w:rsidTr="006B2E7B">
        <w:trPr>
          <w:trHeight w:val="313"/>
        </w:trPr>
        <w:tc>
          <w:tcPr>
            <w:tcW w:w="222" w:type="pct"/>
            <w:vAlign w:val="center"/>
          </w:tcPr>
          <w:p w14:paraId="43E1327F"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0E545712" w14:textId="2DABBBCB" w:rsidR="00FE1537" w:rsidRPr="00BF7D72" w:rsidRDefault="00FE1537" w:rsidP="00FE1537">
            <w:pPr>
              <w:spacing w:before="60" w:after="60"/>
              <w:jc w:val="both"/>
              <w:rPr>
                <w:i/>
                <w:sz w:val="22"/>
                <w:szCs w:val="22"/>
                <w:lang w:val="bg-BG"/>
              </w:rPr>
            </w:pPr>
            <w:r w:rsidRPr="00BF7D72">
              <w:rPr>
                <w:sz w:val="22"/>
                <w:szCs w:val="22"/>
                <w:lang w:val="bg-BG"/>
              </w:rPr>
              <w:t>Дейностите по предложението за изпълнение на инвестиция се изпълняват на територията на Република България.</w:t>
            </w:r>
          </w:p>
        </w:tc>
        <w:tc>
          <w:tcPr>
            <w:tcW w:w="156" w:type="pct"/>
            <w:vAlign w:val="center"/>
          </w:tcPr>
          <w:p w14:paraId="549D0E47"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2839913C"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438583A9" w14:textId="77777777" w:rsidR="00FE1537" w:rsidRPr="00BF7D72" w:rsidRDefault="00FE1537" w:rsidP="00FE1537">
            <w:pPr>
              <w:spacing w:before="60" w:after="60"/>
              <w:jc w:val="center"/>
              <w:rPr>
                <w:sz w:val="22"/>
                <w:szCs w:val="22"/>
                <w:lang w:val="bg-BG"/>
              </w:rPr>
            </w:pPr>
          </w:p>
        </w:tc>
        <w:tc>
          <w:tcPr>
            <w:tcW w:w="1359" w:type="pct"/>
          </w:tcPr>
          <w:p w14:paraId="7418D491" w14:textId="77777777" w:rsidR="00FE1537" w:rsidRPr="00BF7D72" w:rsidRDefault="00FE1537" w:rsidP="00FE1537">
            <w:pPr>
              <w:spacing w:before="60" w:after="60"/>
              <w:jc w:val="both"/>
              <w:rPr>
                <w:i/>
                <w:sz w:val="22"/>
                <w:szCs w:val="22"/>
                <w:lang w:val="bg-BG"/>
              </w:rPr>
            </w:pPr>
            <w:r w:rsidRPr="00BF7D72">
              <w:rPr>
                <w:i/>
                <w:sz w:val="22"/>
                <w:szCs w:val="22"/>
                <w:lang w:val="bg-BG"/>
              </w:rPr>
              <w:t>Формуляр за кандидатстване, т. 1 „Основни данни“</w:t>
            </w:r>
          </w:p>
        </w:tc>
      </w:tr>
      <w:tr w:rsidR="00FE1537" w:rsidRPr="00BF7D72" w14:paraId="117A33B6" w14:textId="77777777" w:rsidTr="006B2E7B">
        <w:trPr>
          <w:trHeight w:val="313"/>
        </w:trPr>
        <w:tc>
          <w:tcPr>
            <w:tcW w:w="222" w:type="pct"/>
            <w:vAlign w:val="center"/>
          </w:tcPr>
          <w:p w14:paraId="42E11826"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50683D0D" w14:textId="31EE0E5E" w:rsidR="00FE1537" w:rsidRPr="00BF7D72" w:rsidRDefault="00FE1537" w:rsidP="00FE1537">
            <w:pPr>
              <w:spacing w:before="60" w:after="60"/>
              <w:jc w:val="both"/>
              <w:rPr>
                <w:sz w:val="22"/>
                <w:szCs w:val="22"/>
                <w:lang w:val="bg-BG"/>
              </w:rPr>
            </w:pPr>
            <w:r w:rsidRPr="00BF7D72">
              <w:rPr>
                <w:sz w:val="22"/>
                <w:szCs w:val="22"/>
                <w:lang w:val="bg-BG"/>
              </w:rPr>
              <w:t>Предложението за изпълнение на инвестиция води до постигане целта на процедурата.</w:t>
            </w:r>
          </w:p>
        </w:tc>
        <w:tc>
          <w:tcPr>
            <w:tcW w:w="156" w:type="pct"/>
            <w:vAlign w:val="center"/>
          </w:tcPr>
          <w:p w14:paraId="49FAEDFE"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3A89140C"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37D2E3FB" w14:textId="77777777" w:rsidR="00FE1537" w:rsidRPr="00BF7D72" w:rsidRDefault="00FE1537" w:rsidP="00FE1537">
            <w:pPr>
              <w:spacing w:before="60" w:after="60"/>
              <w:jc w:val="center"/>
              <w:rPr>
                <w:sz w:val="22"/>
                <w:szCs w:val="22"/>
                <w:lang w:val="bg-BG"/>
              </w:rPr>
            </w:pPr>
          </w:p>
        </w:tc>
        <w:tc>
          <w:tcPr>
            <w:tcW w:w="1359" w:type="pct"/>
          </w:tcPr>
          <w:p w14:paraId="3080E2EF" w14:textId="0E8AD040" w:rsidR="00FE1537" w:rsidRPr="00BF7D72" w:rsidRDefault="00FE1537" w:rsidP="00FE1537">
            <w:pPr>
              <w:spacing w:before="60" w:after="60"/>
              <w:jc w:val="both"/>
              <w:rPr>
                <w:i/>
                <w:sz w:val="22"/>
                <w:szCs w:val="22"/>
                <w:lang w:val="bg-BG"/>
              </w:rPr>
            </w:pPr>
            <w:r w:rsidRPr="00BF7D72">
              <w:rPr>
                <w:i/>
                <w:sz w:val="22"/>
                <w:szCs w:val="22"/>
                <w:lang w:val="bg-BG"/>
              </w:rPr>
              <w:t>Формуляр за кандидатстване,  т. „Основни данни“, поле „Цел/и на проекта“</w:t>
            </w:r>
          </w:p>
          <w:p w14:paraId="0E8EA5C5" w14:textId="43340297" w:rsidR="00FE1537" w:rsidRPr="00BF7D72" w:rsidRDefault="00FE1537" w:rsidP="00FE1537">
            <w:pPr>
              <w:spacing w:before="60" w:after="60"/>
              <w:jc w:val="both"/>
              <w:rPr>
                <w:i/>
                <w:sz w:val="22"/>
                <w:szCs w:val="22"/>
                <w:lang w:val="bg-BG"/>
              </w:rPr>
            </w:pPr>
            <w:r w:rsidRPr="00BF7D72">
              <w:rPr>
                <w:i/>
                <w:sz w:val="22"/>
                <w:szCs w:val="22"/>
                <w:lang w:val="bg-BG"/>
              </w:rPr>
              <w:t>т. „План за изпълнение/Дейности по проекта“</w:t>
            </w:r>
          </w:p>
        </w:tc>
      </w:tr>
      <w:tr w:rsidR="00FE1537" w:rsidRPr="00BF7D72" w14:paraId="04916E45" w14:textId="77777777" w:rsidTr="006B2E7B">
        <w:trPr>
          <w:trHeight w:val="313"/>
        </w:trPr>
        <w:tc>
          <w:tcPr>
            <w:tcW w:w="222" w:type="pct"/>
            <w:vAlign w:val="center"/>
          </w:tcPr>
          <w:p w14:paraId="3756069F"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7A48CB30" w14:textId="76C59C38" w:rsidR="00FE1537" w:rsidRPr="00BF7D72" w:rsidRDefault="00FE1537" w:rsidP="00FE1537">
            <w:pPr>
              <w:spacing w:before="60" w:after="60"/>
              <w:jc w:val="both"/>
              <w:rPr>
                <w:bCs/>
                <w:sz w:val="22"/>
                <w:szCs w:val="22"/>
                <w:lang w:val="bg-BG"/>
              </w:rPr>
            </w:pPr>
            <w:r w:rsidRPr="00BF7D72">
              <w:rPr>
                <w:sz w:val="22"/>
                <w:szCs w:val="22"/>
                <w:lang w:val="bg-BG"/>
              </w:rPr>
              <w:t>Предложението за изпълнение на инвестиция е в съответствие с принципа за „</w:t>
            </w:r>
            <w:proofErr w:type="spellStart"/>
            <w:r w:rsidRPr="00BF7D72">
              <w:rPr>
                <w:sz w:val="22"/>
                <w:szCs w:val="22"/>
                <w:lang w:val="bg-BG"/>
              </w:rPr>
              <w:t>ненанасяне</w:t>
            </w:r>
            <w:proofErr w:type="spellEnd"/>
            <w:r w:rsidRPr="00BF7D72">
              <w:rPr>
                <w:sz w:val="22"/>
                <w:szCs w:val="22"/>
                <w:lang w:val="bg-BG"/>
              </w:rPr>
              <w:t xml:space="preserve"> на значителни вреди“.</w:t>
            </w:r>
          </w:p>
        </w:tc>
        <w:tc>
          <w:tcPr>
            <w:tcW w:w="156" w:type="pct"/>
            <w:vAlign w:val="center"/>
          </w:tcPr>
          <w:p w14:paraId="55A7F0F0" w14:textId="1A973D21"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26D314CF" w14:textId="3710EB50"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0AD21914" w14:textId="77777777" w:rsidR="00FE1537" w:rsidRPr="00BF7D72" w:rsidRDefault="00FE1537" w:rsidP="00FE1537">
            <w:pPr>
              <w:spacing w:before="60" w:after="60"/>
              <w:jc w:val="center"/>
              <w:rPr>
                <w:sz w:val="22"/>
                <w:szCs w:val="22"/>
                <w:lang w:val="bg-BG"/>
              </w:rPr>
            </w:pPr>
          </w:p>
        </w:tc>
        <w:tc>
          <w:tcPr>
            <w:tcW w:w="1359" w:type="pct"/>
          </w:tcPr>
          <w:p w14:paraId="3918B981" w14:textId="5935BBBF" w:rsidR="00FE1537" w:rsidRPr="00BF7D72" w:rsidRDefault="00FE1537" w:rsidP="00FE1537">
            <w:pPr>
              <w:spacing w:before="60" w:after="60"/>
              <w:jc w:val="both"/>
              <w:rPr>
                <w:i/>
                <w:snapToGrid w:val="0"/>
                <w:sz w:val="22"/>
                <w:szCs w:val="22"/>
                <w:lang w:val="bg-BG" w:eastAsia="en-US"/>
              </w:rPr>
            </w:pPr>
            <w:r w:rsidRPr="00BF7D72">
              <w:rPr>
                <w:i/>
                <w:snapToGrid w:val="0"/>
                <w:sz w:val="22"/>
                <w:szCs w:val="22"/>
                <w:lang w:val="bg-BG" w:eastAsia="en-US"/>
              </w:rPr>
              <w:t>Декларация при кандидатстване</w:t>
            </w:r>
            <w:r>
              <w:rPr>
                <w:i/>
                <w:snapToGrid w:val="0"/>
                <w:sz w:val="22"/>
                <w:szCs w:val="22"/>
                <w:lang w:val="en-US" w:eastAsia="en-US"/>
              </w:rPr>
              <w:t xml:space="preserve"> </w:t>
            </w:r>
            <w:r>
              <w:rPr>
                <w:i/>
                <w:snapToGrid w:val="0"/>
                <w:sz w:val="22"/>
                <w:szCs w:val="22"/>
                <w:lang w:val="bg-BG" w:eastAsia="en-US"/>
              </w:rPr>
              <w:t>(</w:t>
            </w:r>
            <w:r w:rsidRPr="001C2EE7">
              <w:rPr>
                <w:i/>
                <w:snapToGrid w:val="0"/>
                <w:sz w:val="22"/>
                <w:szCs w:val="22"/>
                <w:lang w:val="bg-BG" w:eastAsia="en-US"/>
              </w:rPr>
              <w:t>Приложение</w:t>
            </w:r>
            <w:r w:rsidRPr="00C57EE3">
              <w:rPr>
                <w:i/>
                <w:snapToGrid w:val="0"/>
                <w:sz w:val="22"/>
                <w:szCs w:val="22"/>
                <w:lang w:val="en-US" w:eastAsia="en-US"/>
              </w:rPr>
              <w:t xml:space="preserve"> </w:t>
            </w:r>
            <w:r>
              <w:rPr>
                <w:i/>
                <w:snapToGrid w:val="0"/>
                <w:sz w:val="22"/>
                <w:szCs w:val="22"/>
                <w:lang w:val="en-US" w:eastAsia="en-US"/>
              </w:rPr>
              <w:t>3</w:t>
            </w:r>
            <w:r>
              <w:rPr>
                <w:i/>
                <w:snapToGrid w:val="0"/>
                <w:sz w:val="22"/>
                <w:szCs w:val="22"/>
                <w:lang w:val="bg-BG" w:eastAsia="en-US"/>
              </w:rPr>
              <w:t>)</w:t>
            </w:r>
            <w:r w:rsidRPr="00C57EE3">
              <w:rPr>
                <w:i/>
                <w:snapToGrid w:val="0"/>
                <w:sz w:val="22"/>
                <w:szCs w:val="22"/>
                <w:lang w:val="en-US" w:eastAsia="en-US"/>
              </w:rPr>
              <w:t xml:space="preserve"> </w:t>
            </w:r>
            <w:r>
              <w:rPr>
                <w:i/>
                <w:snapToGrid w:val="0"/>
                <w:sz w:val="22"/>
                <w:szCs w:val="22"/>
                <w:lang w:val="bg-BG" w:eastAsia="en-US"/>
              </w:rPr>
              <w:t xml:space="preserve">и </w:t>
            </w:r>
            <w:r w:rsidRPr="00BF7D72">
              <w:rPr>
                <w:i/>
                <w:snapToGrid w:val="0"/>
                <w:sz w:val="22"/>
                <w:szCs w:val="22"/>
                <w:lang w:val="bg-BG" w:eastAsia="en-US"/>
              </w:rPr>
              <w:t>Формуляр за кандидатстване – т. „Допълнителна информация, необходима за оценка на проектното предложение“</w:t>
            </w:r>
          </w:p>
        </w:tc>
      </w:tr>
      <w:tr w:rsidR="00FE1537" w:rsidRPr="00BF7D72" w14:paraId="0E363EE6" w14:textId="77777777" w:rsidTr="006B2E7B">
        <w:trPr>
          <w:trHeight w:val="313"/>
        </w:trPr>
        <w:tc>
          <w:tcPr>
            <w:tcW w:w="222" w:type="pct"/>
            <w:vAlign w:val="center"/>
          </w:tcPr>
          <w:p w14:paraId="2729C83B"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08F3444C" w14:textId="075D20F4" w:rsidR="00FE1537" w:rsidRDefault="00FE1537" w:rsidP="00FE1537">
            <w:pPr>
              <w:jc w:val="both"/>
              <w:rPr>
                <w:bCs/>
                <w:sz w:val="22"/>
                <w:szCs w:val="22"/>
                <w:lang w:val="bg-BG"/>
              </w:rPr>
            </w:pPr>
            <w:r w:rsidRPr="002A55CE">
              <w:rPr>
                <w:bCs/>
                <w:sz w:val="22"/>
                <w:szCs w:val="22"/>
                <w:lang w:val="bg-BG"/>
              </w:rPr>
              <w:t>Д</w:t>
            </w:r>
            <w:r>
              <w:rPr>
                <w:bCs/>
                <w:sz w:val="22"/>
                <w:szCs w:val="22"/>
                <w:lang w:val="bg-BG"/>
              </w:rPr>
              <w:t xml:space="preserve">ейностите </w:t>
            </w:r>
            <w:r w:rsidRPr="002A55CE">
              <w:rPr>
                <w:bCs/>
                <w:sz w:val="22"/>
                <w:szCs w:val="22"/>
                <w:lang w:val="bg-BG"/>
              </w:rPr>
              <w:t>са определени като допустими според правилата на програма „Хоризонт 2020“ или програма „Хоризонт Европа“, с изключение на дейностите, които излизат извън обхвата на действията за експериментално развитие.</w:t>
            </w:r>
          </w:p>
        </w:tc>
        <w:tc>
          <w:tcPr>
            <w:tcW w:w="156" w:type="pct"/>
            <w:vAlign w:val="center"/>
          </w:tcPr>
          <w:p w14:paraId="778FC84F" w14:textId="67CFBE01"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62048173" w14:textId="27B90FB8"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61E6F144" w14:textId="77777777" w:rsidR="00FE1537" w:rsidRPr="00BF7D72" w:rsidRDefault="00FE1537" w:rsidP="00FE1537">
            <w:pPr>
              <w:spacing w:before="60" w:after="60"/>
              <w:jc w:val="center"/>
              <w:rPr>
                <w:sz w:val="22"/>
                <w:szCs w:val="22"/>
                <w:lang w:val="bg-BG"/>
              </w:rPr>
            </w:pPr>
          </w:p>
        </w:tc>
        <w:tc>
          <w:tcPr>
            <w:tcW w:w="1359" w:type="pct"/>
          </w:tcPr>
          <w:p w14:paraId="73C2AB65" w14:textId="5BD85EC2" w:rsidR="00FE1537" w:rsidRPr="0098549E" w:rsidRDefault="00FE1537" w:rsidP="00FE1537">
            <w:pPr>
              <w:spacing w:before="60" w:after="60"/>
              <w:jc w:val="both"/>
              <w:rPr>
                <w:i/>
                <w:sz w:val="22"/>
                <w:szCs w:val="22"/>
                <w:lang w:val="bg-BG"/>
              </w:rPr>
            </w:pPr>
            <w:r>
              <w:rPr>
                <w:i/>
                <w:sz w:val="22"/>
                <w:szCs w:val="22"/>
                <w:lang w:val="bg-BG"/>
              </w:rPr>
              <w:t xml:space="preserve">Формуляр за кандидатстване, </w:t>
            </w:r>
            <w:r w:rsidRPr="00EC788F">
              <w:rPr>
                <w:i/>
                <w:sz w:val="22"/>
                <w:szCs w:val="22"/>
                <w:lang w:val="bg-BG"/>
              </w:rPr>
              <w:t>т. „План за изпълнение/Дейности по проекта“</w:t>
            </w:r>
            <w:r>
              <w:rPr>
                <w:i/>
                <w:sz w:val="22"/>
                <w:szCs w:val="22"/>
                <w:lang w:val="en-US"/>
              </w:rPr>
              <w:t xml:space="preserve"> </w:t>
            </w:r>
            <w:r>
              <w:rPr>
                <w:i/>
                <w:sz w:val="22"/>
                <w:szCs w:val="22"/>
                <w:lang w:val="bg-BG"/>
              </w:rPr>
              <w:t>и проект по „Хоризонт 2020“/“Хоризонт Европа“</w:t>
            </w:r>
          </w:p>
        </w:tc>
      </w:tr>
      <w:tr w:rsidR="00FE1537" w:rsidRPr="00BF7D72" w14:paraId="64A78FD1" w14:textId="77777777" w:rsidTr="006B2E7B">
        <w:trPr>
          <w:trHeight w:val="313"/>
        </w:trPr>
        <w:tc>
          <w:tcPr>
            <w:tcW w:w="222" w:type="pct"/>
            <w:vAlign w:val="center"/>
          </w:tcPr>
          <w:p w14:paraId="6969EF51"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200EE2A0" w14:textId="0ED15CEB" w:rsidR="00FE1537" w:rsidRDefault="00FE1537" w:rsidP="00FE1537">
            <w:pPr>
              <w:jc w:val="both"/>
              <w:rPr>
                <w:bCs/>
                <w:sz w:val="22"/>
                <w:szCs w:val="22"/>
                <w:lang w:val="bg-BG"/>
              </w:rPr>
            </w:pPr>
            <w:r w:rsidRPr="00D664E3">
              <w:rPr>
                <w:bCs/>
                <w:sz w:val="22"/>
                <w:szCs w:val="22"/>
                <w:lang w:val="bg-BG"/>
              </w:rPr>
              <w:t xml:space="preserve">Бюджетът на проектите е идентичен с бюджета на проекта, отличен с „Печат за </w:t>
            </w:r>
            <w:r>
              <w:rPr>
                <w:bCs/>
                <w:sz w:val="22"/>
                <w:szCs w:val="22"/>
                <w:lang w:val="bg-BG"/>
              </w:rPr>
              <w:t>високи</w:t>
            </w:r>
            <w:r w:rsidRPr="00D664E3">
              <w:rPr>
                <w:bCs/>
                <w:sz w:val="22"/>
                <w:szCs w:val="22"/>
                <w:lang w:val="bg-BG"/>
              </w:rPr>
              <w:t xml:space="preserve"> постижения“ по конкурсите на </w:t>
            </w:r>
            <w:r>
              <w:rPr>
                <w:bCs/>
                <w:sz w:val="22"/>
                <w:szCs w:val="22"/>
                <w:lang w:val="bg-BG"/>
              </w:rPr>
              <w:t>програмите „</w:t>
            </w:r>
            <w:r w:rsidRPr="00D664E3">
              <w:rPr>
                <w:bCs/>
                <w:sz w:val="22"/>
                <w:szCs w:val="22"/>
                <w:lang w:val="bg-BG"/>
              </w:rPr>
              <w:t>Хоризонт 2020</w:t>
            </w:r>
            <w:r>
              <w:rPr>
                <w:bCs/>
                <w:sz w:val="22"/>
                <w:szCs w:val="22"/>
                <w:lang w:val="bg-BG"/>
              </w:rPr>
              <w:t>“</w:t>
            </w:r>
            <w:r w:rsidRPr="00D664E3">
              <w:rPr>
                <w:bCs/>
                <w:sz w:val="22"/>
                <w:szCs w:val="22"/>
                <w:lang w:val="bg-BG"/>
              </w:rPr>
              <w:t xml:space="preserve"> </w:t>
            </w:r>
            <w:r>
              <w:rPr>
                <w:bCs/>
                <w:sz w:val="22"/>
                <w:szCs w:val="22"/>
                <w:lang w:val="bg-BG"/>
              </w:rPr>
              <w:t>или „</w:t>
            </w:r>
            <w:r w:rsidRPr="00D664E3">
              <w:rPr>
                <w:bCs/>
                <w:sz w:val="22"/>
                <w:szCs w:val="22"/>
                <w:lang w:val="bg-BG"/>
              </w:rPr>
              <w:t>Хоризонт Европа</w:t>
            </w:r>
            <w:r>
              <w:rPr>
                <w:bCs/>
                <w:sz w:val="22"/>
                <w:szCs w:val="22"/>
                <w:lang w:val="bg-BG"/>
              </w:rPr>
              <w:t>“</w:t>
            </w:r>
            <w:r w:rsidRPr="00D664E3">
              <w:rPr>
                <w:bCs/>
                <w:sz w:val="22"/>
                <w:szCs w:val="22"/>
                <w:lang w:val="bg-BG"/>
              </w:rPr>
              <w:t>.</w:t>
            </w:r>
            <w:commentRangeStart w:id="1"/>
            <w:ins w:id="2" w:author="Administrator" w:date="2022-11-14T13:51:00Z">
              <w:r w:rsidR="007C4209">
                <w:rPr>
                  <w:rStyle w:val="FootnoteReference"/>
                  <w:bCs/>
                  <w:sz w:val="22"/>
                  <w:szCs w:val="22"/>
                  <w:lang w:val="bg-BG"/>
                </w:rPr>
                <w:footnoteReference w:id="3"/>
              </w:r>
            </w:ins>
            <w:commentRangeEnd w:id="1"/>
            <w:ins w:id="7" w:author="Administrator" w:date="2022-11-14T13:52:00Z">
              <w:r w:rsidR="007C4209">
                <w:rPr>
                  <w:rStyle w:val="CommentReference"/>
                </w:rPr>
                <w:commentReference w:id="1"/>
              </w:r>
            </w:ins>
          </w:p>
        </w:tc>
        <w:tc>
          <w:tcPr>
            <w:tcW w:w="156" w:type="pct"/>
            <w:vAlign w:val="center"/>
          </w:tcPr>
          <w:p w14:paraId="7618D2B0" w14:textId="3FF68FA5"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31579D7A" w14:textId="70F18E45"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09412EC2" w14:textId="77777777" w:rsidR="00FE1537" w:rsidRPr="00BF7D72" w:rsidRDefault="00FE1537" w:rsidP="00FE1537">
            <w:pPr>
              <w:spacing w:before="60" w:after="60"/>
              <w:jc w:val="center"/>
              <w:rPr>
                <w:sz w:val="22"/>
                <w:szCs w:val="22"/>
                <w:lang w:val="bg-BG"/>
              </w:rPr>
            </w:pPr>
          </w:p>
        </w:tc>
        <w:tc>
          <w:tcPr>
            <w:tcW w:w="1359" w:type="pct"/>
          </w:tcPr>
          <w:p w14:paraId="2D1EA728" w14:textId="77777777" w:rsidR="00FE1537" w:rsidRDefault="00FE1537" w:rsidP="00FE1537">
            <w:pPr>
              <w:spacing w:before="60" w:after="60"/>
              <w:jc w:val="both"/>
              <w:rPr>
                <w:ins w:id="8" w:author="ПНИИДИТ" w:date="2022-11-14T14:48:00Z"/>
                <w:i/>
                <w:sz w:val="22"/>
                <w:szCs w:val="22"/>
                <w:lang w:val="bg-BG"/>
              </w:rPr>
            </w:pPr>
            <w:r>
              <w:rPr>
                <w:i/>
                <w:sz w:val="22"/>
                <w:szCs w:val="22"/>
                <w:lang w:val="bg-BG"/>
              </w:rPr>
              <w:t xml:space="preserve">Формуляр за кандидатстване, </w:t>
            </w:r>
            <w:r w:rsidRPr="001927CF">
              <w:rPr>
                <w:i/>
                <w:sz w:val="22"/>
                <w:szCs w:val="22"/>
                <w:lang w:val="bg-BG"/>
              </w:rPr>
              <w:t>т. „Бюджет“</w:t>
            </w:r>
          </w:p>
          <w:p w14:paraId="24AB8F5C" w14:textId="5B1BF1B0" w:rsidR="00484B81" w:rsidRPr="00484B81" w:rsidRDefault="00484B81" w:rsidP="00FE1537">
            <w:pPr>
              <w:spacing w:before="60" w:after="60"/>
              <w:jc w:val="both"/>
              <w:rPr>
                <w:i/>
                <w:sz w:val="22"/>
                <w:szCs w:val="22"/>
                <w:lang w:val="bg-BG"/>
              </w:rPr>
            </w:pPr>
            <w:ins w:id="9" w:author="ПНИИДИТ" w:date="2022-11-14T14:48:00Z">
              <w:r>
                <w:rPr>
                  <w:i/>
                  <w:sz w:val="22"/>
                  <w:szCs w:val="22"/>
                  <w:lang w:val="bg-BG"/>
                </w:rPr>
                <w:t xml:space="preserve">Дигитално подписан от ЕК проект, в т.ч. и бюджетни </w:t>
              </w:r>
            </w:ins>
            <w:ins w:id="10" w:author="ПНИИДИТ" w:date="2022-11-14T14:49:00Z">
              <w:r>
                <w:rPr>
                  <w:i/>
                  <w:sz w:val="22"/>
                  <w:szCs w:val="22"/>
                  <w:lang w:val="en-US"/>
                </w:rPr>
                <w:t>(</w:t>
              </w:r>
              <w:r>
                <w:rPr>
                  <w:i/>
                  <w:sz w:val="22"/>
                  <w:szCs w:val="22"/>
                  <w:lang w:val="bg-BG"/>
                </w:rPr>
                <w:t>финансови</w:t>
              </w:r>
              <w:r>
                <w:rPr>
                  <w:i/>
                  <w:sz w:val="22"/>
                  <w:szCs w:val="22"/>
                  <w:lang w:val="en-US"/>
                </w:rPr>
                <w:t>)</w:t>
              </w:r>
              <w:r>
                <w:rPr>
                  <w:i/>
                  <w:sz w:val="22"/>
                  <w:szCs w:val="22"/>
                  <w:lang w:val="bg-BG"/>
                </w:rPr>
                <w:t xml:space="preserve"> таблици</w:t>
              </w:r>
            </w:ins>
          </w:p>
        </w:tc>
      </w:tr>
      <w:tr w:rsidR="00FE1537" w:rsidRPr="00BF7D72" w14:paraId="2A18434C" w14:textId="77777777" w:rsidTr="006B2E7B">
        <w:trPr>
          <w:trHeight w:val="515"/>
        </w:trPr>
        <w:tc>
          <w:tcPr>
            <w:tcW w:w="222" w:type="pct"/>
            <w:vAlign w:val="center"/>
          </w:tcPr>
          <w:p w14:paraId="7BC971C7"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7A1EE2A4" w14:textId="621D11A6" w:rsidR="00FE1537" w:rsidRPr="00BF7D72" w:rsidRDefault="00FE1537" w:rsidP="00FE1537">
            <w:pPr>
              <w:spacing w:before="60" w:after="60"/>
              <w:jc w:val="both"/>
              <w:rPr>
                <w:sz w:val="22"/>
                <w:szCs w:val="22"/>
                <w:lang w:val="bg-BG"/>
              </w:rPr>
            </w:pPr>
            <w:r>
              <w:rPr>
                <w:sz w:val="22"/>
                <w:szCs w:val="22"/>
                <w:lang w:val="bg-BG"/>
              </w:rPr>
              <w:t>М</w:t>
            </w:r>
            <w:r w:rsidRPr="00FE4C26">
              <w:rPr>
                <w:sz w:val="22"/>
                <w:szCs w:val="22"/>
                <w:lang w:val="bg-BG"/>
              </w:rPr>
              <w:t xml:space="preserve">аксималният размер на </w:t>
            </w:r>
            <w:r>
              <w:rPr>
                <w:sz w:val="22"/>
                <w:szCs w:val="22"/>
                <w:lang w:val="bg-BG"/>
              </w:rPr>
              <w:t>проект</w:t>
            </w:r>
            <w:r w:rsidRPr="00DA451E">
              <w:rPr>
                <w:sz w:val="22"/>
                <w:szCs w:val="22"/>
                <w:lang w:val="bg-BG"/>
              </w:rPr>
              <w:t xml:space="preserve">на </w:t>
            </w:r>
            <w:r>
              <w:rPr>
                <w:sz w:val="22"/>
                <w:szCs w:val="22"/>
                <w:lang w:val="bg-BG"/>
              </w:rPr>
              <w:t>н</w:t>
            </w:r>
            <w:r w:rsidRPr="00DA451E">
              <w:rPr>
                <w:sz w:val="22"/>
                <w:szCs w:val="22"/>
                <w:lang w:val="bg-BG"/>
              </w:rPr>
              <w:t>е</w:t>
            </w:r>
            <w:r>
              <w:rPr>
                <w:sz w:val="22"/>
                <w:szCs w:val="22"/>
                <w:lang w:val="bg-BG"/>
              </w:rPr>
              <w:t xml:space="preserve"> надвишава </w:t>
            </w:r>
            <w:r w:rsidRPr="00DA451E">
              <w:rPr>
                <w:sz w:val="22"/>
                <w:szCs w:val="22"/>
                <w:lang w:val="bg-BG"/>
              </w:rPr>
              <w:t>4</w:t>
            </w:r>
            <w:r>
              <w:rPr>
                <w:sz w:val="22"/>
                <w:szCs w:val="22"/>
                <w:lang w:val="bg-BG"/>
              </w:rPr>
              <w:t> </w:t>
            </w:r>
            <w:r w:rsidRPr="00DA451E">
              <w:rPr>
                <w:sz w:val="22"/>
                <w:szCs w:val="22"/>
                <w:lang w:val="bg-BG"/>
              </w:rPr>
              <w:t>889</w:t>
            </w:r>
            <w:r>
              <w:rPr>
                <w:sz w:val="22"/>
                <w:szCs w:val="22"/>
                <w:lang w:val="bg-BG"/>
              </w:rPr>
              <w:t> </w:t>
            </w:r>
            <w:r w:rsidRPr="00DA451E">
              <w:rPr>
                <w:sz w:val="22"/>
                <w:szCs w:val="22"/>
                <w:lang w:val="bg-BG"/>
              </w:rPr>
              <w:t>575 млн. лв. (или 2</w:t>
            </w:r>
            <w:r>
              <w:rPr>
                <w:sz w:val="22"/>
                <w:szCs w:val="22"/>
                <w:lang w:val="bg-BG"/>
              </w:rPr>
              <w:t> </w:t>
            </w:r>
            <w:r w:rsidRPr="00DA451E">
              <w:rPr>
                <w:sz w:val="22"/>
                <w:szCs w:val="22"/>
                <w:lang w:val="bg-BG"/>
              </w:rPr>
              <w:t>500</w:t>
            </w:r>
            <w:r>
              <w:rPr>
                <w:sz w:val="22"/>
                <w:szCs w:val="22"/>
                <w:lang w:val="bg-BG"/>
              </w:rPr>
              <w:t> </w:t>
            </w:r>
            <w:r w:rsidRPr="00DA451E">
              <w:rPr>
                <w:sz w:val="22"/>
                <w:szCs w:val="22"/>
                <w:lang w:val="bg-BG"/>
              </w:rPr>
              <w:t>000 млн. евро</w:t>
            </w:r>
            <w:r w:rsidRPr="00FE4C26">
              <w:rPr>
                <w:sz w:val="22"/>
                <w:szCs w:val="22"/>
                <w:lang w:val="bg-BG"/>
              </w:rPr>
              <w:t>. евро за МСП за проект</w:t>
            </w:r>
            <w:r>
              <w:rPr>
                <w:sz w:val="22"/>
                <w:szCs w:val="22"/>
                <w:lang w:val="bg-BG"/>
              </w:rPr>
              <w:t>.</w:t>
            </w:r>
            <w:r w:rsidRPr="00FE4C26">
              <w:rPr>
                <w:sz w:val="22"/>
                <w:szCs w:val="22"/>
                <w:lang w:val="bg-BG"/>
              </w:rPr>
              <w:t xml:space="preserve"> </w:t>
            </w:r>
          </w:p>
        </w:tc>
        <w:tc>
          <w:tcPr>
            <w:tcW w:w="156" w:type="pct"/>
            <w:vAlign w:val="center"/>
          </w:tcPr>
          <w:p w14:paraId="0DE99775"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556409F1"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79DE435B" w14:textId="77777777" w:rsidR="00FE1537" w:rsidRPr="00BF7D72" w:rsidRDefault="00FE1537" w:rsidP="00FE1537">
            <w:pPr>
              <w:spacing w:before="60" w:after="60"/>
              <w:jc w:val="center"/>
              <w:rPr>
                <w:sz w:val="22"/>
                <w:szCs w:val="22"/>
                <w:lang w:val="bg-BG"/>
              </w:rPr>
            </w:pPr>
          </w:p>
        </w:tc>
        <w:tc>
          <w:tcPr>
            <w:tcW w:w="1359" w:type="pct"/>
          </w:tcPr>
          <w:p w14:paraId="5ECAEDF9" w14:textId="3CFE30FA" w:rsidR="00FE1537" w:rsidRPr="00BF7D72" w:rsidRDefault="00FE1537" w:rsidP="00FE1537">
            <w:pPr>
              <w:spacing w:before="60"/>
              <w:jc w:val="both"/>
              <w:rPr>
                <w:i/>
                <w:sz w:val="22"/>
                <w:szCs w:val="22"/>
                <w:lang w:val="bg-BG"/>
              </w:rPr>
            </w:pPr>
            <w:r w:rsidRPr="00BF7D72">
              <w:rPr>
                <w:i/>
                <w:sz w:val="22"/>
                <w:szCs w:val="22"/>
                <w:lang w:val="bg-BG"/>
              </w:rPr>
              <w:t>Формуляр за кандидатстване - т. „Бюджет“ и т. „Финансова информация – източници на финансиране“</w:t>
            </w:r>
          </w:p>
        </w:tc>
      </w:tr>
      <w:tr w:rsidR="00FE1537" w:rsidRPr="00BF7D72" w14:paraId="144949DF" w14:textId="77777777" w:rsidTr="006B2E7B">
        <w:trPr>
          <w:trHeight w:val="515"/>
        </w:trPr>
        <w:tc>
          <w:tcPr>
            <w:tcW w:w="222" w:type="pct"/>
            <w:vAlign w:val="center"/>
          </w:tcPr>
          <w:p w14:paraId="7FDA8C47" w14:textId="77777777" w:rsidR="00FE1537" w:rsidRPr="00BF7D72" w:rsidRDefault="00FE1537" w:rsidP="00FE1537">
            <w:pPr>
              <w:numPr>
                <w:ilvl w:val="0"/>
                <w:numId w:val="7"/>
              </w:numPr>
              <w:tabs>
                <w:tab w:val="num" w:pos="540"/>
              </w:tabs>
              <w:ind w:left="540"/>
              <w:rPr>
                <w:sz w:val="22"/>
                <w:szCs w:val="22"/>
                <w:lang w:val="bg-BG"/>
              </w:rPr>
            </w:pPr>
          </w:p>
        </w:tc>
        <w:tc>
          <w:tcPr>
            <w:tcW w:w="2911" w:type="pct"/>
            <w:vAlign w:val="center"/>
          </w:tcPr>
          <w:p w14:paraId="70B9B3B0" w14:textId="7176A372" w:rsidR="00FE1537" w:rsidRPr="00BF7D72" w:rsidRDefault="00FE1537" w:rsidP="00ED0A25">
            <w:pPr>
              <w:spacing w:before="60" w:after="60"/>
              <w:jc w:val="both"/>
              <w:rPr>
                <w:sz w:val="22"/>
                <w:szCs w:val="22"/>
                <w:lang w:val="bg-BG"/>
              </w:rPr>
            </w:pPr>
            <w:r w:rsidRPr="00BF7D72">
              <w:rPr>
                <w:sz w:val="22"/>
                <w:szCs w:val="22"/>
                <w:lang w:val="bg-BG"/>
              </w:rPr>
              <w:t>Дейностите по предложението за изпълнение на инвестиция не са започнати преди подаването на формуляра за кандидатстване</w:t>
            </w:r>
            <w:commentRangeStart w:id="11"/>
            <w:ins w:id="12" w:author="Administrator" w:date="2022-11-14T13:43:00Z">
              <w:r w:rsidR="00ED0A25">
                <w:rPr>
                  <w:rStyle w:val="FootnoteReference"/>
                  <w:sz w:val="22"/>
                  <w:szCs w:val="22"/>
                  <w:lang w:val="bg-BG"/>
                </w:rPr>
                <w:footnoteReference w:id="4"/>
              </w:r>
            </w:ins>
            <w:commentRangeEnd w:id="11"/>
            <w:ins w:id="18" w:author="Administrator" w:date="2022-11-14T13:46:00Z">
              <w:r w:rsidR="00ED0A25">
                <w:rPr>
                  <w:rStyle w:val="CommentReference"/>
                </w:rPr>
                <w:commentReference w:id="11"/>
              </w:r>
            </w:ins>
            <w:r w:rsidRPr="00BF7D72">
              <w:rPr>
                <w:sz w:val="22"/>
                <w:szCs w:val="22"/>
                <w:lang w:val="bg-BG"/>
              </w:rPr>
              <w:t xml:space="preserve"> от кандидата</w:t>
            </w:r>
            <w:ins w:id="19" w:author="Administrator" w:date="2022-11-14T13:48:00Z">
              <w:r w:rsidR="00ED0A25" w:rsidRPr="00ED0A25">
                <w:rPr>
                  <w:sz w:val="22"/>
                  <w:szCs w:val="22"/>
                  <w:lang w:val="bg-BG"/>
                </w:rPr>
                <w:t xml:space="preserve"> към Европейската комисия по програмите „Хоризонт 2020“ и „Хоризонт Европа“</w:t>
              </w:r>
            </w:ins>
            <w:r w:rsidRPr="00BF7D72">
              <w:rPr>
                <w:sz w:val="22"/>
                <w:szCs w:val="22"/>
                <w:lang w:val="bg-BG"/>
              </w:rPr>
              <w:t>, независимо дали всички свързани плащания са извършени от него.</w:t>
            </w:r>
          </w:p>
        </w:tc>
        <w:tc>
          <w:tcPr>
            <w:tcW w:w="156" w:type="pct"/>
            <w:vAlign w:val="center"/>
          </w:tcPr>
          <w:p w14:paraId="1F2F5C21"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76EE14C2" w14:textId="7777777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269F4E37" w14:textId="77777777" w:rsidR="00FE1537" w:rsidRPr="00BF7D72" w:rsidRDefault="00FE1537" w:rsidP="00FE1537">
            <w:pPr>
              <w:spacing w:before="60" w:after="60"/>
              <w:jc w:val="center"/>
              <w:rPr>
                <w:sz w:val="22"/>
                <w:szCs w:val="22"/>
                <w:lang w:val="bg-BG"/>
              </w:rPr>
            </w:pPr>
          </w:p>
        </w:tc>
        <w:tc>
          <w:tcPr>
            <w:tcW w:w="1359" w:type="pct"/>
          </w:tcPr>
          <w:p w14:paraId="01D41AF3" w14:textId="39CDAB5C" w:rsidR="00FE1537" w:rsidRPr="00BF7D72" w:rsidRDefault="00FE1537" w:rsidP="00FE1537">
            <w:pPr>
              <w:spacing w:before="60" w:after="60"/>
              <w:jc w:val="both"/>
              <w:rPr>
                <w:i/>
                <w:sz w:val="22"/>
                <w:szCs w:val="22"/>
                <w:lang w:val="bg-BG"/>
              </w:rPr>
            </w:pPr>
            <w:r w:rsidRPr="00BF7D72">
              <w:rPr>
                <w:i/>
                <w:sz w:val="22"/>
                <w:szCs w:val="22"/>
                <w:lang w:val="bg-BG"/>
              </w:rPr>
              <w:t>Декларация при кандидатстване</w:t>
            </w:r>
            <w:r>
              <w:rPr>
                <w:i/>
                <w:sz w:val="22"/>
                <w:szCs w:val="22"/>
                <w:lang w:val="bg-BG"/>
              </w:rPr>
              <w:t xml:space="preserve"> (Приложение 8)</w:t>
            </w:r>
          </w:p>
          <w:p w14:paraId="1BC84A75" w14:textId="77777777" w:rsidR="00FE1537" w:rsidRDefault="00FE1537" w:rsidP="00FE1537">
            <w:pPr>
              <w:spacing w:before="60" w:after="60"/>
              <w:jc w:val="both"/>
              <w:rPr>
                <w:ins w:id="20" w:author="ПНИИДИТ" w:date="2022-11-14T14:49:00Z"/>
                <w:i/>
                <w:sz w:val="22"/>
                <w:szCs w:val="22"/>
                <w:lang w:val="bg-BG"/>
              </w:rPr>
            </w:pPr>
            <w:r w:rsidRPr="00BF7D72">
              <w:rPr>
                <w:i/>
                <w:sz w:val="22"/>
                <w:szCs w:val="22"/>
                <w:lang w:val="bg-BG"/>
              </w:rPr>
              <w:t>Формуляр за кандидатстване - т. „Основни данни“, т. „Бюджет“, т. „План за изпълнение/ Дейности по проекта“</w:t>
            </w:r>
          </w:p>
          <w:p w14:paraId="30B11397" w14:textId="31402E34" w:rsidR="00484B81" w:rsidRPr="00BF7D72" w:rsidRDefault="00484B81" w:rsidP="00FE1537">
            <w:pPr>
              <w:spacing w:before="60" w:after="60"/>
              <w:jc w:val="both"/>
              <w:rPr>
                <w:i/>
                <w:sz w:val="22"/>
                <w:szCs w:val="22"/>
                <w:lang w:val="bg-BG"/>
              </w:rPr>
            </w:pPr>
            <w:ins w:id="21" w:author="ПНИИДИТ" w:date="2022-11-14T14:49:00Z">
              <w:r>
                <w:rPr>
                  <w:i/>
                  <w:sz w:val="22"/>
                  <w:szCs w:val="22"/>
                  <w:lang w:val="bg-BG"/>
                </w:rPr>
                <w:lastRenderedPageBreak/>
                <w:t>Дигитално подписан от ЕК проект</w:t>
              </w:r>
            </w:ins>
          </w:p>
        </w:tc>
      </w:tr>
      <w:tr w:rsidR="00FE1537" w:rsidRPr="00BF7D72" w14:paraId="49B4DDD4" w14:textId="77777777" w:rsidTr="006B2E7B">
        <w:trPr>
          <w:trHeight w:val="515"/>
        </w:trPr>
        <w:tc>
          <w:tcPr>
            <w:tcW w:w="222" w:type="pct"/>
            <w:vAlign w:val="center"/>
          </w:tcPr>
          <w:p w14:paraId="208686D9" w14:textId="77777777" w:rsidR="00FE1537" w:rsidRPr="00BF7D72" w:rsidRDefault="00FE1537" w:rsidP="00FE1537">
            <w:pPr>
              <w:numPr>
                <w:ilvl w:val="0"/>
                <w:numId w:val="7"/>
              </w:numPr>
              <w:tabs>
                <w:tab w:val="num" w:pos="540"/>
              </w:tabs>
              <w:ind w:left="540"/>
              <w:rPr>
                <w:sz w:val="22"/>
                <w:szCs w:val="22"/>
                <w:lang w:val="bg-BG"/>
              </w:rPr>
            </w:pPr>
          </w:p>
        </w:tc>
        <w:tc>
          <w:tcPr>
            <w:tcW w:w="2911" w:type="pct"/>
          </w:tcPr>
          <w:p w14:paraId="08DC678E" w14:textId="4CD9CDD6" w:rsidR="00FE1537" w:rsidRPr="00FE1537" w:rsidDel="00165CDB" w:rsidRDefault="00FE1537" w:rsidP="00FE1537">
            <w:pPr>
              <w:spacing w:before="60" w:after="60"/>
              <w:jc w:val="both"/>
              <w:rPr>
                <w:del w:id="22" w:author="Administrator" w:date="2022-11-14T10:40:00Z"/>
                <w:sz w:val="22"/>
                <w:szCs w:val="22"/>
              </w:rPr>
            </w:pPr>
            <w:commentRangeStart w:id="23"/>
            <w:r w:rsidRPr="00FE1537">
              <w:rPr>
                <w:sz w:val="22"/>
                <w:szCs w:val="22"/>
              </w:rPr>
              <w:t xml:space="preserve">Икономическа дейност, за която кандидатът заявява подкрепа, не е в </w:t>
            </w:r>
            <w:del w:id="24" w:author="Administrator" w:date="2022-11-14T10:39:00Z">
              <w:r w:rsidRPr="00FE1537" w:rsidDel="00165CDB">
                <w:rPr>
                  <w:sz w:val="22"/>
                  <w:szCs w:val="22"/>
                </w:rPr>
                <w:delText>някоя от следните</w:delText>
              </w:r>
            </w:del>
            <w:r w:rsidRPr="00FE1537">
              <w:rPr>
                <w:sz w:val="22"/>
                <w:szCs w:val="22"/>
              </w:rPr>
              <w:t xml:space="preserve"> област</w:t>
            </w:r>
            <w:ins w:id="25" w:author="Administrator" w:date="2022-11-14T10:39:00Z">
              <w:r w:rsidR="00165CDB">
                <w:rPr>
                  <w:sz w:val="22"/>
                  <w:szCs w:val="22"/>
                </w:rPr>
                <w:t xml:space="preserve">a </w:t>
              </w:r>
            </w:ins>
            <w:ins w:id="26" w:author="Administrator" w:date="2022-11-14T10:40:00Z">
              <w:r w:rsidR="00165CDB">
                <w:rPr>
                  <w:sz w:val="22"/>
                  <w:szCs w:val="22"/>
                  <w:lang w:val="bg-BG"/>
                </w:rPr>
                <w:t>на</w:t>
              </w:r>
            </w:ins>
            <w:del w:id="27" w:author="Administrator" w:date="2022-11-14T10:39:00Z">
              <w:r w:rsidRPr="00FE1537" w:rsidDel="00165CDB">
                <w:rPr>
                  <w:sz w:val="22"/>
                  <w:szCs w:val="22"/>
                </w:rPr>
                <w:delText>и</w:delText>
              </w:r>
            </w:del>
            <w:r w:rsidRPr="00FE1537">
              <w:rPr>
                <w:sz w:val="22"/>
                <w:szCs w:val="22"/>
              </w:rPr>
              <w:t>:</w:t>
            </w:r>
          </w:p>
          <w:p w14:paraId="0A7D6B03" w14:textId="4CFD4977" w:rsidR="00FE1537" w:rsidRPr="00FE1537" w:rsidDel="00165CDB" w:rsidRDefault="00FE1537" w:rsidP="00FE1537">
            <w:pPr>
              <w:spacing w:before="60" w:after="60"/>
              <w:jc w:val="both"/>
              <w:rPr>
                <w:del w:id="28" w:author="Administrator" w:date="2022-11-14T10:40:00Z"/>
                <w:sz w:val="22"/>
                <w:szCs w:val="22"/>
                <w:lang w:val="bg-BG"/>
              </w:rPr>
            </w:pPr>
            <w:del w:id="29" w:author="Administrator" w:date="2022-11-14T10:40:00Z">
              <w:r w:rsidRPr="00FE1537" w:rsidDel="00165CDB">
                <w:rPr>
                  <w:sz w:val="22"/>
                  <w:szCs w:val="22"/>
                  <w:lang w:val="bg-BG"/>
                </w:rPr>
                <w:delText>а) сектора на рибарството и аквакултурите, уредени с Регламент  (ЕС) № 1379/2013;</w:delText>
              </w:r>
            </w:del>
          </w:p>
          <w:p w14:paraId="087EFCF4" w14:textId="6EE94611" w:rsidR="00FE1537" w:rsidRPr="00FE1537" w:rsidDel="00165CDB" w:rsidRDefault="00FE1537" w:rsidP="00FE1537">
            <w:pPr>
              <w:spacing w:before="60" w:after="60"/>
              <w:jc w:val="both"/>
              <w:rPr>
                <w:del w:id="30" w:author="Administrator" w:date="2022-11-14T10:40:00Z"/>
                <w:sz w:val="22"/>
                <w:szCs w:val="22"/>
                <w:lang w:val="bg-BG"/>
              </w:rPr>
            </w:pPr>
            <w:del w:id="31" w:author="Administrator" w:date="2022-11-14T10:40:00Z">
              <w:r w:rsidRPr="00FE1537" w:rsidDel="00165CDB">
                <w:rPr>
                  <w:sz w:val="22"/>
                  <w:szCs w:val="22"/>
                  <w:lang w:val="bg-BG"/>
                </w:rPr>
                <w:delText>б) сектора на първично производство на селскостопански продукти;</w:delText>
              </w:r>
            </w:del>
            <w:commentRangeEnd w:id="23"/>
            <w:r w:rsidR="00165CDB">
              <w:rPr>
                <w:rStyle w:val="CommentReference"/>
              </w:rPr>
              <w:commentReference w:id="23"/>
            </w:r>
          </w:p>
          <w:p w14:paraId="0ABACC39" w14:textId="0631EC25" w:rsidR="00FE1537" w:rsidRPr="00FE1537" w:rsidRDefault="00FE1537" w:rsidP="00FE1537">
            <w:pPr>
              <w:spacing w:before="60" w:after="60"/>
              <w:jc w:val="both"/>
              <w:rPr>
                <w:sz w:val="22"/>
                <w:szCs w:val="22"/>
                <w:lang w:val="bg-BG"/>
              </w:rPr>
            </w:pPr>
            <w:del w:id="32" w:author="Administrator" w:date="2022-11-14T10:40:00Z">
              <w:r w:rsidRPr="00FE1537" w:rsidDel="00165CDB">
                <w:rPr>
                  <w:sz w:val="22"/>
                  <w:szCs w:val="22"/>
                  <w:lang w:val="bg-BG"/>
                </w:rPr>
                <w:delText xml:space="preserve">в) </w:delText>
              </w:r>
            </w:del>
            <w:r w:rsidRPr="00FE1537">
              <w:rPr>
                <w:sz w:val="22"/>
                <w:szCs w:val="22"/>
                <w:lang w:val="bg-BG"/>
              </w:rPr>
              <w:t>преработка и продажба на селскостопански продукти, в следните случаи:</w:t>
            </w:r>
          </w:p>
          <w:p w14:paraId="3B39674C" w14:textId="77777777" w:rsidR="00FE1537" w:rsidRPr="00FE1537" w:rsidRDefault="00FE1537" w:rsidP="00FE1537">
            <w:pPr>
              <w:spacing w:before="60" w:after="60"/>
              <w:jc w:val="both"/>
              <w:rPr>
                <w:sz w:val="22"/>
                <w:szCs w:val="22"/>
                <w:lang w:val="bg-BG"/>
              </w:rPr>
            </w:pPr>
            <w:r w:rsidRPr="00FE1537">
              <w:rPr>
                <w:sz w:val="22"/>
                <w:szCs w:val="22"/>
                <w:lang w:val="bg-BG"/>
              </w:rPr>
              <w:t>−</w:t>
            </w:r>
            <w:r w:rsidRPr="00FE1537">
              <w:rPr>
                <w:sz w:val="22"/>
                <w:szCs w:val="22"/>
                <w:lang w:val="bg-BG"/>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3EFFE95" w14:textId="243C981E" w:rsidR="00FE1537" w:rsidRPr="00FE1537" w:rsidRDefault="00FE1537" w:rsidP="00FE1537">
            <w:pPr>
              <w:spacing w:before="60" w:after="60"/>
              <w:jc w:val="both"/>
              <w:rPr>
                <w:sz w:val="22"/>
                <w:szCs w:val="22"/>
                <w:lang w:val="bg-BG"/>
              </w:rPr>
            </w:pPr>
            <w:r w:rsidRPr="00FE1537">
              <w:rPr>
                <w:sz w:val="22"/>
                <w:szCs w:val="22"/>
                <w:lang w:val="bg-BG"/>
              </w:rPr>
              <w:t>−</w:t>
            </w:r>
            <w:r w:rsidRPr="00FE1537">
              <w:rPr>
                <w:sz w:val="22"/>
                <w:szCs w:val="22"/>
                <w:lang w:val="bg-BG"/>
              </w:rPr>
              <w:tab/>
              <w:t>когато помощта е обвързана със задължението да бъде прехвърлена частично или изцяло на първичните производители;</w:t>
            </w:r>
          </w:p>
        </w:tc>
        <w:tc>
          <w:tcPr>
            <w:tcW w:w="156" w:type="pct"/>
            <w:vAlign w:val="center"/>
          </w:tcPr>
          <w:p w14:paraId="09068C79" w14:textId="2A5E159E"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5B47B87A" w14:textId="767005FE"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697CF4D6" w14:textId="77777777" w:rsidR="00FE1537" w:rsidRPr="00BF7D72" w:rsidRDefault="00FE1537" w:rsidP="00FE1537">
            <w:pPr>
              <w:spacing w:before="60" w:after="60"/>
              <w:jc w:val="center"/>
              <w:rPr>
                <w:sz w:val="22"/>
                <w:szCs w:val="22"/>
                <w:lang w:val="bg-BG"/>
              </w:rPr>
            </w:pPr>
          </w:p>
        </w:tc>
        <w:tc>
          <w:tcPr>
            <w:tcW w:w="1359" w:type="pct"/>
          </w:tcPr>
          <w:p w14:paraId="79C9B1BF" w14:textId="2565E8C7" w:rsidR="00FE1537" w:rsidRPr="00BF7D72" w:rsidRDefault="00FE1537" w:rsidP="00FE1537">
            <w:pPr>
              <w:spacing w:before="60" w:after="60"/>
              <w:jc w:val="both"/>
              <w:rPr>
                <w:i/>
                <w:sz w:val="22"/>
                <w:szCs w:val="22"/>
                <w:lang w:val="bg-BG"/>
              </w:rPr>
            </w:pPr>
            <w:r w:rsidRPr="004E5546">
              <w:rPr>
                <w:i/>
                <w:sz w:val="22"/>
                <w:szCs w:val="22"/>
                <w:lang w:val="bg-BG"/>
              </w:rPr>
              <w:t>Формуляр за кандидатстване - т. „Кратко описание на проектното предложение“, т. „Данни за кандидата“ „Код на проекта по КИД 2008“, т. „План за изпълнение/Дейности по проекта“</w:t>
            </w:r>
            <w:r>
              <w:rPr>
                <w:i/>
                <w:sz w:val="22"/>
                <w:szCs w:val="22"/>
                <w:lang w:val="bg-BG"/>
              </w:rPr>
              <w:t xml:space="preserve"> </w:t>
            </w:r>
            <w:r w:rsidRPr="004E5546">
              <w:rPr>
                <w:i/>
                <w:sz w:val="22"/>
                <w:szCs w:val="22"/>
                <w:lang w:val="bg-BG"/>
              </w:rPr>
              <w:t>Декларация за държавни/минимални помощи</w:t>
            </w:r>
          </w:p>
        </w:tc>
      </w:tr>
      <w:tr w:rsidR="00FE1537" w:rsidRPr="00BF7D72" w14:paraId="33A77329" w14:textId="77777777" w:rsidTr="006B2E7B">
        <w:trPr>
          <w:trHeight w:val="515"/>
        </w:trPr>
        <w:tc>
          <w:tcPr>
            <w:tcW w:w="222" w:type="pct"/>
            <w:vAlign w:val="center"/>
          </w:tcPr>
          <w:p w14:paraId="4E56E258" w14:textId="77777777" w:rsidR="00FE1537" w:rsidRPr="00BF7D72" w:rsidRDefault="00FE1537" w:rsidP="00FE1537">
            <w:pPr>
              <w:numPr>
                <w:ilvl w:val="0"/>
                <w:numId w:val="7"/>
              </w:numPr>
              <w:tabs>
                <w:tab w:val="num" w:pos="540"/>
              </w:tabs>
              <w:ind w:left="540"/>
              <w:rPr>
                <w:sz w:val="22"/>
                <w:szCs w:val="22"/>
                <w:lang w:val="bg-BG"/>
              </w:rPr>
            </w:pPr>
          </w:p>
        </w:tc>
        <w:tc>
          <w:tcPr>
            <w:tcW w:w="2911" w:type="pct"/>
          </w:tcPr>
          <w:p w14:paraId="76361857" w14:textId="63073B40" w:rsidR="00FE1537" w:rsidRPr="00FE1537" w:rsidRDefault="00FE1537" w:rsidP="00FE1537">
            <w:pPr>
              <w:spacing w:before="60" w:after="60"/>
              <w:jc w:val="both"/>
              <w:rPr>
                <w:sz w:val="22"/>
                <w:szCs w:val="22"/>
              </w:rPr>
            </w:pPr>
            <w:r w:rsidRPr="00FE1537">
              <w:rPr>
                <w:sz w:val="22"/>
                <w:szCs w:val="22"/>
                <w:lang w:val="bg-BG"/>
              </w:rPr>
              <w:t>П</w:t>
            </w:r>
            <w:r w:rsidRPr="00FE1537">
              <w:rPr>
                <w:sz w:val="22"/>
                <w:szCs w:val="22"/>
              </w:rPr>
              <w:t>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156" w:type="pct"/>
            <w:vAlign w:val="center"/>
          </w:tcPr>
          <w:p w14:paraId="1450C1A9" w14:textId="129E11FB"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79223434" w14:textId="609A29ED"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3039977E" w14:textId="1547456A"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359" w:type="pct"/>
          </w:tcPr>
          <w:p w14:paraId="2C758621" w14:textId="5D501D24" w:rsidR="00FE1537" w:rsidRPr="004E5546" w:rsidRDefault="00FE1537" w:rsidP="00FE1537">
            <w:pPr>
              <w:spacing w:before="60" w:after="60"/>
              <w:jc w:val="both"/>
              <w:rPr>
                <w:i/>
                <w:sz w:val="22"/>
                <w:szCs w:val="22"/>
                <w:lang w:val="bg-BG"/>
              </w:rPr>
            </w:pPr>
            <w:r w:rsidRPr="00AF3588">
              <w:rPr>
                <w:i/>
                <w:sz w:val="22"/>
                <w:szCs w:val="22"/>
                <w:lang w:val="bg-BG"/>
              </w:rPr>
              <w:t>Формуляр за кандидатстване - т. „Кратко описание на проектното предложение“, т. Данни за кандидата,, „Код на проекта по КИД 2008“, т. „План за изпълнение/Дейности по проекта“</w:t>
            </w:r>
          </w:p>
        </w:tc>
      </w:tr>
      <w:tr w:rsidR="00FE1537" w:rsidRPr="00BF7D72" w14:paraId="11C846DC" w14:textId="77777777" w:rsidTr="006B2E7B">
        <w:trPr>
          <w:trHeight w:val="515"/>
        </w:trPr>
        <w:tc>
          <w:tcPr>
            <w:tcW w:w="222" w:type="pct"/>
            <w:vAlign w:val="center"/>
          </w:tcPr>
          <w:p w14:paraId="673EE6EC" w14:textId="77777777" w:rsidR="00FE1537" w:rsidRPr="00BF7D72" w:rsidRDefault="00FE1537" w:rsidP="00FE1537">
            <w:pPr>
              <w:numPr>
                <w:ilvl w:val="0"/>
                <w:numId w:val="7"/>
              </w:numPr>
              <w:tabs>
                <w:tab w:val="num" w:pos="540"/>
              </w:tabs>
              <w:ind w:left="540"/>
              <w:rPr>
                <w:sz w:val="22"/>
                <w:szCs w:val="22"/>
                <w:lang w:val="bg-BG"/>
              </w:rPr>
            </w:pPr>
          </w:p>
        </w:tc>
        <w:tc>
          <w:tcPr>
            <w:tcW w:w="2911" w:type="pct"/>
          </w:tcPr>
          <w:p w14:paraId="732DE929" w14:textId="02BAA1E2" w:rsidR="00FE1537" w:rsidRPr="00FE1537" w:rsidRDefault="00FE1537" w:rsidP="00FE1537">
            <w:pPr>
              <w:spacing w:before="60" w:after="60"/>
              <w:jc w:val="both"/>
              <w:rPr>
                <w:sz w:val="22"/>
                <w:lang w:val="bg-BG"/>
              </w:rPr>
            </w:pPr>
            <w:r w:rsidRPr="00FE1537">
              <w:rPr>
                <w:sz w:val="22"/>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156" w:type="pct"/>
            <w:vAlign w:val="center"/>
          </w:tcPr>
          <w:p w14:paraId="4356CCA5" w14:textId="21E7C5C7"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73F5AE6E" w14:textId="539B37F6"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33319FA8" w14:textId="68DF4AC0" w:rsidR="00FE1537" w:rsidRPr="00BF7D72" w:rsidRDefault="00FE1537" w:rsidP="00FE1537">
            <w:pPr>
              <w:spacing w:before="60" w:after="60"/>
              <w:jc w:val="center"/>
              <w:rPr>
                <w:sz w:val="22"/>
                <w:szCs w:val="22"/>
                <w:lang w:val="bg-BG"/>
              </w:rPr>
            </w:pPr>
          </w:p>
        </w:tc>
        <w:tc>
          <w:tcPr>
            <w:tcW w:w="1359" w:type="pct"/>
          </w:tcPr>
          <w:p w14:paraId="11C6C6E0" w14:textId="4647DB2F" w:rsidR="00FE1537" w:rsidRPr="00AF3588" w:rsidRDefault="00FE1537" w:rsidP="00FE1537">
            <w:pPr>
              <w:spacing w:before="60" w:after="60"/>
              <w:jc w:val="both"/>
              <w:rPr>
                <w:i/>
                <w:sz w:val="22"/>
                <w:szCs w:val="22"/>
                <w:lang w:val="bg-BG"/>
              </w:rPr>
            </w:pPr>
            <w:r w:rsidRPr="00AF3588">
              <w:rPr>
                <w:i/>
                <w:sz w:val="22"/>
                <w:szCs w:val="22"/>
                <w:lang w:val="bg-BG"/>
              </w:rPr>
              <w:t>Формуляр за кандидатстване, т. „План за изпълнение/Дейности по проекта“</w:t>
            </w:r>
          </w:p>
        </w:tc>
      </w:tr>
      <w:tr w:rsidR="00FE1537" w:rsidRPr="00BF7D72" w14:paraId="74AE3560" w14:textId="77777777" w:rsidTr="006B2E7B">
        <w:trPr>
          <w:trHeight w:val="515"/>
        </w:trPr>
        <w:tc>
          <w:tcPr>
            <w:tcW w:w="222" w:type="pct"/>
            <w:vAlign w:val="center"/>
          </w:tcPr>
          <w:p w14:paraId="200C5F9C" w14:textId="77777777" w:rsidR="00FE1537" w:rsidRPr="00BF7D72" w:rsidRDefault="00FE1537" w:rsidP="00FE1537">
            <w:pPr>
              <w:numPr>
                <w:ilvl w:val="0"/>
                <w:numId w:val="7"/>
              </w:numPr>
              <w:tabs>
                <w:tab w:val="num" w:pos="540"/>
              </w:tabs>
              <w:ind w:left="540"/>
              <w:rPr>
                <w:sz w:val="22"/>
                <w:szCs w:val="22"/>
                <w:lang w:val="bg-BG"/>
              </w:rPr>
            </w:pPr>
          </w:p>
        </w:tc>
        <w:tc>
          <w:tcPr>
            <w:tcW w:w="2911" w:type="pct"/>
          </w:tcPr>
          <w:p w14:paraId="15BCAB4E" w14:textId="4EF6278D" w:rsidR="00FE1537" w:rsidRPr="00FE1537" w:rsidRDefault="00FE1537" w:rsidP="00FE1537">
            <w:pPr>
              <w:spacing w:before="60" w:after="60"/>
              <w:jc w:val="both"/>
              <w:rPr>
                <w:sz w:val="22"/>
                <w:lang w:val="bg-BG"/>
              </w:rPr>
            </w:pPr>
            <w:r w:rsidRPr="00FE1537">
              <w:rPr>
                <w:sz w:val="22"/>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156" w:type="pct"/>
            <w:vAlign w:val="center"/>
          </w:tcPr>
          <w:p w14:paraId="02049BB1" w14:textId="092E2CD8"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05D58C4D" w14:textId="4B7B0D92"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6C7425E3" w14:textId="77777777" w:rsidR="00FE1537" w:rsidRPr="00BF7D72" w:rsidRDefault="00FE1537" w:rsidP="00FE1537">
            <w:pPr>
              <w:spacing w:before="60" w:after="60"/>
              <w:jc w:val="center"/>
              <w:rPr>
                <w:sz w:val="22"/>
                <w:szCs w:val="22"/>
                <w:lang w:val="bg-BG"/>
              </w:rPr>
            </w:pPr>
          </w:p>
        </w:tc>
        <w:tc>
          <w:tcPr>
            <w:tcW w:w="1359" w:type="pct"/>
          </w:tcPr>
          <w:p w14:paraId="3EDE63FA" w14:textId="7FC688FE" w:rsidR="00FE1537" w:rsidRPr="00AF3588" w:rsidRDefault="00FE1537" w:rsidP="00FE1537">
            <w:pPr>
              <w:spacing w:before="60" w:after="60"/>
              <w:jc w:val="both"/>
              <w:rPr>
                <w:i/>
                <w:sz w:val="22"/>
                <w:szCs w:val="22"/>
                <w:lang w:val="bg-BG"/>
              </w:rPr>
            </w:pPr>
            <w:r w:rsidRPr="00AF3588">
              <w:rPr>
                <w:i/>
                <w:sz w:val="22"/>
                <w:szCs w:val="22"/>
                <w:lang w:val="bg-BG"/>
              </w:rPr>
              <w:t>Формуляр за кандидатстване, т. „План за изпълнение/Дейности по проекта“</w:t>
            </w:r>
          </w:p>
        </w:tc>
      </w:tr>
      <w:tr w:rsidR="00FE1537" w:rsidRPr="00BF7D72" w14:paraId="1095859B" w14:textId="77777777" w:rsidTr="006B2E7B">
        <w:trPr>
          <w:trHeight w:val="515"/>
        </w:trPr>
        <w:tc>
          <w:tcPr>
            <w:tcW w:w="222" w:type="pct"/>
            <w:vAlign w:val="center"/>
          </w:tcPr>
          <w:p w14:paraId="1F50CFB1" w14:textId="77777777" w:rsidR="00FE1537" w:rsidRPr="00BF7D72" w:rsidRDefault="00FE1537" w:rsidP="00FE1537">
            <w:pPr>
              <w:numPr>
                <w:ilvl w:val="0"/>
                <w:numId w:val="7"/>
              </w:numPr>
              <w:tabs>
                <w:tab w:val="num" w:pos="540"/>
              </w:tabs>
              <w:ind w:left="540"/>
              <w:rPr>
                <w:sz w:val="22"/>
                <w:szCs w:val="22"/>
                <w:lang w:val="bg-BG"/>
              </w:rPr>
            </w:pPr>
          </w:p>
        </w:tc>
        <w:tc>
          <w:tcPr>
            <w:tcW w:w="2911" w:type="pct"/>
          </w:tcPr>
          <w:p w14:paraId="7A3C7E75" w14:textId="3BE385A2" w:rsidR="00FE1537" w:rsidRPr="00FE1537" w:rsidRDefault="00FE1537" w:rsidP="00FE1537">
            <w:pPr>
              <w:spacing w:before="60" w:after="60"/>
              <w:jc w:val="both"/>
              <w:rPr>
                <w:sz w:val="22"/>
                <w:lang w:val="bg-BG"/>
              </w:rPr>
            </w:pPr>
            <w:r w:rsidRPr="00FE1537">
              <w:rPr>
                <w:sz w:val="22"/>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FE1537">
              <w:rPr>
                <w:sz w:val="22"/>
                <w:vertAlign w:val="superscript"/>
                <w:lang w:val="bg-BG"/>
              </w:rPr>
              <w:footnoteReference w:id="5"/>
            </w:r>
            <w:r w:rsidRPr="00FE1537">
              <w:rPr>
                <w:sz w:val="22"/>
                <w:lang w:val="bg-BG"/>
              </w:rPr>
              <w:t>.</w:t>
            </w:r>
          </w:p>
        </w:tc>
        <w:tc>
          <w:tcPr>
            <w:tcW w:w="156" w:type="pct"/>
            <w:vAlign w:val="center"/>
          </w:tcPr>
          <w:p w14:paraId="7DCC4171" w14:textId="0C7AE63C"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1FF77E78" w14:textId="61DF51B4"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74BB8327" w14:textId="4F4E5249"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359" w:type="pct"/>
          </w:tcPr>
          <w:p w14:paraId="58A36CE5" w14:textId="019343D7" w:rsidR="00FE1537" w:rsidRPr="00AF3588" w:rsidRDefault="00FE1537" w:rsidP="00FE1537">
            <w:pPr>
              <w:spacing w:before="60" w:after="60"/>
              <w:jc w:val="both"/>
              <w:rPr>
                <w:i/>
                <w:sz w:val="22"/>
                <w:szCs w:val="22"/>
                <w:lang w:val="bg-BG"/>
              </w:rPr>
            </w:pPr>
            <w:r w:rsidRPr="00AF3588">
              <w:rPr>
                <w:i/>
                <w:sz w:val="22"/>
                <w:szCs w:val="22"/>
                <w:lang w:val="bg-BG"/>
              </w:rPr>
              <w:t>Декларация за държавни/минимални помощи</w:t>
            </w:r>
          </w:p>
        </w:tc>
      </w:tr>
      <w:tr w:rsidR="00FE1537" w:rsidRPr="00BF7D72" w14:paraId="2F7B70F0" w14:textId="77777777" w:rsidTr="006B2E7B">
        <w:trPr>
          <w:trHeight w:val="515"/>
        </w:trPr>
        <w:tc>
          <w:tcPr>
            <w:tcW w:w="222" w:type="pct"/>
            <w:vAlign w:val="center"/>
          </w:tcPr>
          <w:p w14:paraId="78256E4F" w14:textId="77777777" w:rsidR="00FE1537" w:rsidRPr="00BF7D72" w:rsidRDefault="00FE1537" w:rsidP="00FE1537">
            <w:pPr>
              <w:numPr>
                <w:ilvl w:val="0"/>
                <w:numId w:val="7"/>
              </w:numPr>
              <w:tabs>
                <w:tab w:val="num" w:pos="540"/>
              </w:tabs>
              <w:ind w:left="540"/>
              <w:rPr>
                <w:sz w:val="22"/>
                <w:szCs w:val="22"/>
                <w:lang w:val="bg-BG"/>
              </w:rPr>
            </w:pPr>
          </w:p>
        </w:tc>
        <w:tc>
          <w:tcPr>
            <w:tcW w:w="2911" w:type="pct"/>
          </w:tcPr>
          <w:p w14:paraId="1CE73A51" w14:textId="77777777" w:rsidR="00FE1537" w:rsidRPr="00FE1537" w:rsidRDefault="00FE1537" w:rsidP="00FE1537">
            <w:pPr>
              <w:spacing w:before="60" w:after="60"/>
              <w:jc w:val="both"/>
              <w:rPr>
                <w:sz w:val="22"/>
                <w:lang w:val="bg-BG"/>
              </w:rPr>
            </w:pPr>
            <w:r w:rsidRPr="00FE1537">
              <w:rPr>
                <w:sz w:val="22"/>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6DB4E694" w14:textId="77777777" w:rsidR="00FE1537" w:rsidRPr="00FE1537" w:rsidRDefault="00FE1537" w:rsidP="00FE1537">
            <w:pPr>
              <w:numPr>
                <w:ilvl w:val="0"/>
                <w:numId w:val="9"/>
              </w:numPr>
              <w:spacing w:before="120" w:after="120"/>
              <w:jc w:val="both"/>
              <w:rPr>
                <w:sz w:val="22"/>
                <w:lang w:val="bg-BG"/>
              </w:rPr>
            </w:pPr>
            <w:r w:rsidRPr="00FE1537">
              <w:rPr>
                <w:sz w:val="22"/>
                <w:lang w:val="bg-BG"/>
              </w:rPr>
              <w:lastRenderedPageBreak/>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4FFE9B99" w14:textId="77777777" w:rsidR="00FE1537" w:rsidRPr="00FE1537" w:rsidRDefault="00FE1537" w:rsidP="00FE1537">
            <w:pPr>
              <w:numPr>
                <w:ilvl w:val="0"/>
                <w:numId w:val="9"/>
              </w:numPr>
              <w:spacing w:before="120" w:after="120"/>
              <w:jc w:val="both"/>
              <w:rPr>
                <w:sz w:val="22"/>
                <w:lang w:val="bg-BG"/>
              </w:rPr>
            </w:pPr>
            <w:r w:rsidRPr="00FE1537">
              <w:rPr>
                <w:sz w:val="22"/>
                <w:lang w:val="bg-BG"/>
              </w:rPr>
              <w:t xml:space="preserve"> В случай на събирателно дружество или командитно дружество или други лица по Приложение II към Директива 2013/34/ЕС</w:t>
            </w:r>
            <w:r w:rsidRPr="00FE1537" w:rsidDel="00F525A9">
              <w:rPr>
                <w:sz w:val="22"/>
                <w:lang w:val="bg-BG"/>
              </w:rPr>
              <w:t xml:space="preserve"> </w:t>
            </w:r>
            <w:r w:rsidRPr="00FE1537">
              <w:rPr>
                <w:sz w:val="22"/>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FE1537">
              <w:rPr>
                <w:sz w:val="22"/>
                <w:lang w:val="bg-BG"/>
              </w:rPr>
              <w:softHyphen/>
              <w:t>ството", се разбира по-специално типовете дружества, посочени в приложение II към Директива 2013/34/ЕС.</w:t>
            </w:r>
          </w:p>
          <w:p w14:paraId="75A422B5" w14:textId="77777777" w:rsidR="00FE1537" w:rsidRPr="00FE1537" w:rsidRDefault="00FE1537" w:rsidP="00FE1537">
            <w:pPr>
              <w:numPr>
                <w:ilvl w:val="0"/>
                <w:numId w:val="9"/>
              </w:numPr>
              <w:spacing w:before="120" w:after="120"/>
              <w:jc w:val="both"/>
              <w:rPr>
                <w:sz w:val="22"/>
                <w:lang w:val="bg-BG"/>
              </w:rPr>
            </w:pPr>
            <w:r w:rsidRPr="00FE1537">
              <w:rPr>
                <w:sz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FE1537">
              <w:rPr>
                <w:sz w:val="22"/>
                <w:lang w:val="bg-BG"/>
              </w:rPr>
              <w:softHyphen/>
              <w:t>тори.</w:t>
            </w:r>
          </w:p>
          <w:p w14:paraId="4F05CB07" w14:textId="34D469B3" w:rsidR="00FE1537" w:rsidRPr="00FE1537" w:rsidRDefault="00FE1537" w:rsidP="00FE1537">
            <w:pPr>
              <w:spacing w:before="60" w:after="60"/>
              <w:jc w:val="both"/>
              <w:rPr>
                <w:sz w:val="22"/>
                <w:lang w:val="bg-BG"/>
              </w:rPr>
            </w:pPr>
            <w:r w:rsidRPr="00FE1537">
              <w:rPr>
                <w:sz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56" w:type="pct"/>
            <w:vAlign w:val="center"/>
          </w:tcPr>
          <w:p w14:paraId="2C4AAEF9" w14:textId="689924D5" w:rsidR="00FE1537" w:rsidRPr="00BF7D72" w:rsidRDefault="00FE1537" w:rsidP="00FE1537">
            <w:pPr>
              <w:spacing w:before="60" w:after="6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64" w:type="pct"/>
            <w:vAlign w:val="center"/>
          </w:tcPr>
          <w:p w14:paraId="482761B8" w14:textId="5626FAC9"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88" w:type="pct"/>
            <w:vAlign w:val="center"/>
          </w:tcPr>
          <w:p w14:paraId="29DCB2D3" w14:textId="306FD114" w:rsidR="00FE1537" w:rsidRPr="00BF7D72" w:rsidRDefault="00FE1537" w:rsidP="00FE153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2B3BDF">
              <w:rPr>
                <w:sz w:val="22"/>
                <w:szCs w:val="22"/>
                <w:lang w:val="bg-BG"/>
              </w:rPr>
            </w:r>
            <w:r w:rsidR="002B3BDF">
              <w:rPr>
                <w:sz w:val="22"/>
                <w:szCs w:val="22"/>
                <w:lang w:val="bg-BG"/>
              </w:rPr>
              <w:fldChar w:fldCharType="separate"/>
            </w:r>
            <w:r w:rsidRPr="00BF7D72">
              <w:rPr>
                <w:sz w:val="22"/>
                <w:szCs w:val="22"/>
                <w:lang w:val="bg-BG"/>
              </w:rPr>
              <w:fldChar w:fldCharType="end"/>
            </w:r>
          </w:p>
        </w:tc>
        <w:tc>
          <w:tcPr>
            <w:tcW w:w="1359" w:type="pct"/>
          </w:tcPr>
          <w:p w14:paraId="12C52079" w14:textId="06EC0649" w:rsidR="00FE1537" w:rsidRPr="00AF3588" w:rsidRDefault="00FE1537" w:rsidP="00FE1537">
            <w:pPr>
              <w:spacing w:before="60" w:after="60"/>
              <w:jc w:val="both"/>
              <w:rPr>
                <w:i/>
                <w:sz w:val="22"/>
                <w:szCs w:val="22"/>
                <w:lang w:val="bg-BG"/>
              </w:rPr>
            </w:pPr>
            <w:r w:rsidRPr="006B2E7B">
              <w:rPr>
                <w:i/>
                <w:sz w:val="22"/>
                <w:szCs w:val="22"/>
                <w:lang w:val="bg-BG"/>
              </w:rPr>
              <w:t>Декларация за държавни/минимални помощи</w:t>
            </w:r>
          </w:p>
        </w:tc>
      </w:tr>
    </w:tbl>
    <w:p w14:paraId="5C1BF1CF" w14:textId="77777777" w:rsidR="004A5BAB" w:rsidRPr="00BF7D72" w:rsidRDefault="004A5BAB" w:rsidP="004A5BAB">
      <w:pPr>
        <w:ind w:left="284"/>
        <w:rPr>
          <w:b/>
          <w:sz w:val="22"/>
          <w:szCs w:val="22"/>
          <w:lang w:val="bg-BG"/>
        </w:rPr>
      </w:pPr>
    </w:p>
    <w:p w14:paraId="6F03789E" w14:textId="6E308C34" w:rsidR="00050EA8" w:rsidRDefault="004A5BAB" w:rsidP="00C57EE3">
      <w:pPr>
        <w:ind w:left="284"/>
        <w:rPr>
          <w:bCs/>
          <w:sz w:val="22"/>
          <w:szCs w:val="22"/>
          <w:lang w:val="bg-BG"/>
        </w:rPr>
      </w:pPr>
      <w:del w:id="33" w:author="Administrator" w:date="2022-11-14T13:49:00Z">
        <w:r w:rsidRPr="00BF7D72" w:rsidDel="007C4209">
          <w:rPr>
            <w:b/>
            <w:lang w:val="bg-BG"/>
          </w:rPr>
          <w:br w:type="page"/>
        </w:r>
      </w:del>
    </w:p>
    <w:sectPr w:rsidR="00050EA8"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dministrator" w:date="2022-11-14T13:52:00Z" w:initials="A">
    <w:p w14:paraId="4CFED130" w14:textId="3A165F8E" w:rsidR="007C4209" w:rsidRDefault="007C4209">
      <w:pPr>
        <w:pStyle w:val="CommentText"/>
      </w:pPr>
      <w:r>
        <w:rPr>
          <w:rStyle w:val="CommentReference"/>
        </w:rPr>
        <w:annotationRef/>
      </w:r>
      <w:r w:rsidRPr="007C4209">
        <w:t>Съгласно препоръка №5 към писмото на Министерство на финансите изх. № 04-27-136/11.11.2022 г.</w:t>
      </w:r>
    </w:p>
  </w:comment>
  <w:comment w:id="11" w:author="Administrator" w:date="2022-11-14T13:46:00Z" w:initials="A">
    <w:p w14:paraId="628BA410" w14:textId="4805B79A" w:rsidR="00ED0A25" w:rsidRDefault="00ED0A25">
      <w:pPr>
        <w:pStyle w:val="CommentText"/>
      </w:pPr>
      <w:r>
        <w:rPr>
          <w:rStyle w:val="CommentReference"/>
        </w:rPr>
        <w:annotationRef/>
      </w:r>
      <w:r>
        <w:t xml:space="preserve">Съгласно </w:t>
      </w:r>
      <w:r>
        <w:t>препоръка №</w:t>
      </w:r>
      <w:r>
        <w:rPr>
          <w:lang w:val="bg-BG"/>
        </w:rPr>
        <w:t>5</w:t>
      </w:r>
      <w:r w:rsidRPr="00ED0A25">
        <w:t xml:space="preserve"> към писмото на Министерство на финансите изх. № 04-27-136/11.11.2022 г.</w:t>
      </w:r>
    </w:p>
  </w:comment>
  <w:comment w:id="23" w:author="Administrator" w:date="2022-11-14T10:40:00Z" w:initials="A">
    <w:p w14:paraId="7724D690" w14:textId="2689307C" w:rsidR="00165CDB" w:rsidRDefault="00165CDB">
      <w:pPr>
        <w:pStyle w:val="CommentText"/>
      </w:pPr>
      <w:r>
        <w:rPr>
          <w:rStyle w:val="CommentReference"/>
        </w:rPr>
        <w:annotationRef/>
      </w:r>
      <w:r w:rsidRPr="00165CDB">
        <w:t xml:space="preserve">Съгласно </w:t>
      </w:r>
      <w:r w:rsidRPr="00165CDB">
        <w:t>препоръка №2 към писмото на Министерство на финансите изх. № 04-27-136/11.11.2022 г.</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FED130" w15:done="0"/>
  <w15:commentEx w15:paraId="628BA410" w15:done="0"/>
  <w15:commentEx w15:paraId="7724D69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04237" w14:textId="77777777" w:rsidR="002B3BDF" w:rsidRDefault="002B3BDF">
      <w:r>
        <w:separator/>
      </w:r>
    </w:p>
  </w:endnote>
  <w:endnote w:type="continuationSeparator" w:id="0">
    <w:p w14:paraId="361A0A29" w14:textId="77777777" w:rsidR="002B3BDF" w:rsidRDefault="002B3BDF">
      <w:r>
        <w:continuationSeparator/>
      </w:r>
    </w:p>
  </w:endnote>
  <w:endnote w:type="continuationNotice" w:id="1">
    <w:p w14:paraId="68DFA8C6" w14:textId="77777777" w:rsidR="002B3BDF" w:rsidRDefault="002B3B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DA3965" w:rsidRDefault="00DA3965"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DA3965" w:rsidRDefault="00DA3965"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7B4FC973" w:rsidR="00DA3965" w:rsidRDefault="00DA3965"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2847">
      <w:rPr>
        <w:rStyle w:val="PageNumber"/>
        <w:noProof/>
      </w:rPr>
      <w:t>1</w:t>
    </w:r>
    <w:r>
      <w:rPr>
        <w:rStyle w:val="PageNumber"/>
      </w:rPr>
      <w:fldChar w:fldCharType="end"/>
    </w:r>
  </w:p>
  <w:p w14:paraId="571C8BF5" w14:textId="77777777" w:rsidR="00DA3965" w:rsidRDefault="00DA3965"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DA3965" w:rsidRDefault="00DA396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DA3965" w:rsidRDefault="00DA3965"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3101FBB2" w:rsidR="00DA3965" w:rsidRDefault="00DA3965"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2847">
      <w:rPr>
        <w:rStyle w:val="PageNumber"/>
        <w:noProof/>
      </w:rPr>
      <w:t>9</w:t>
    </w:r>
    <w:r>
      <w:rPr>
        <w:rStyle w:val="PageNumber"/>
      </w:rPr>
      <w:fldChar w:fldCharType="end"/>
    </w:r>
  </w:p>
  <w:p w14:paraId="33FC0DE6" w14:textId="6D50DEFE" w:rsidR="00DA3965" w:rsidRDefault="00DA3965" w:rsidP="006B2E7B">
    <w:pPr>
      <w:pStyle w:val="Footer"/>
      <w:tabs>
        <w:tab w:val="clear" w:pos="4536"/>
        <w:tab w:val="clear" w:pos="9072"/>
        <w:tab w:val="left" w:pos="159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E6AEC" w14:textId="77777777" w:rsidR="002B3BDF" w:rsidRDefault="002B3BDF">
      <w:r>
        <w:separator/>
      </w:r>
    </w:p>
  </w:footnote>
  <w:footnote w:type="continuationSeparator" w:id="0">
    <w:p w14:paraId="65C98D80" w14:textId="77777777" w:rsidR="002B3BDF" w:rsidRDefault="002B3BDF">
      <w:r>
        <w:continuationSeparator/>
      </w:r>
    </w:p>
  </w:footnote>
  <w:footnote w:type="continuationNotice" w:id="1">
    <w:p w14:paraId="22CC9233" w14:textId="77777777" w:rsidR="002B3BDF" w:rsidRDefault="002B3BDF"/>
  </w:footnote>
  <w:footnote w:id="2">
    <w:p w14:paraId="4D761BE3" w14:textId="6FD42E34" w:rsidR="00DA3965" w:rsidRPr="00523A99" w:rsidRDefault="00DA3965" w:rsidP="00185231">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10E662D7" w14:textId="06DE9C0D" w:rsidR="007C4209" w:rsidRPr="007C4209" w:rsidRDefault="007C4209">
      <w:pPr>
        <w:pStyle w:val="FootnoteText"/>
        <w:rPr>
          <w:lang w:val="bg-BG"/>
        </w:rPr>
      </w:pPr>
      <w:ins w:id="3" w:author="Administrator" w:date="2022-11-14T13:51:00Z">
        <w:r>
          <w:rPr>
            <w:rStyle w:val="FootnoteReference"/>
          </w:rPr>
          <w:footnoteRef/>
        </w:r>
        <w:r>
          <w:t xml:space="preserve"> </w:t>
        </w:r>
      </w:ins>
      <w:ins w:id="4" w:author="Administrator" w:date="2022-11-14T13:52:00Z">
        <w:r>
          <w:rPr>
            <w:lang w:val="bg-BG"/>
          </w:rPr>
          <w:t>Преценката</w:t>
        </w:r>
      </w:ins>
      <w:ins w:id="5" w:author="Administrator" w:date="2022-11-14T13:51:00Z">
        <w:r>
          <w:rPr>
            <w:lang w:val="bg-BG"/>
          </w:rPr>
          <w:t xml:space="preserve"> по т.11,12, и 1</w:t>
        </w:r>
      </w:ins>
      <w:ins w:id="6" w:author="Administrator" w:date="2022-11-14T13:52:00Z">
        <w:r>
          <w:rPr>
            <w:lang w:val="bg-BG"/>
          </w:rPr>
          <w:t xml:space="preserve">4 </w:t>
        </w:r>
        <w:r w:rsidRPr="007C4209">
          <w:rPr>
            <w:lang w:val="bg-BG"/>
          </w:rPr>
          <w:t>ще бъде извършвана въз основа на дигитално подписаните от Европейската комисия проекти (подадени от кандидатите) по програми „Хоризонт 2020“ и „Хоризонт Европа“, като ще бъдат съобразени и условията на двете програми към момента на кандидатстването по тях.</w:t>
        </w:r>
      </w:ins>
    </w:p>
  </w:footnote>
  <w:footnote w:id="4">
    <w:p w14:paraId="03916947" w14:textId="4188BF1A" w:rsidR="00ED0A25" w:rsidRPr="00ED0A25" w:rsidRDefault="00ED0A25" w:rsidP="00ED0A25">
      <w:pPr>
        <w:pStyle w:val="FootnoteText"/>
        <w:rPr>
          <w:lang w:val="bg-BG"/>
        </w:rPr>
      </w:pPr>
      <w:ins w:id="13" w:author="Administrator" w:date="2022-11-14T13:43:00Z">
        <w:r>
          <w:rPr>
            <w:rStyle w:val="FootnoteReference"/>
          </w:rPr>
          <w:footnoteRef/>
        </w:r>
        <w:r>
          <w:t xml:space="preserve"> </w:t>
        </w:r>
      </w:ins>
      <w:ins w:id="14" w:author="Administrator" w:date="2022-11-14T13:44:00Z">
        <w:r w:rsidRPr="00ED0A25">
          <w:rPr>
            <w:lang w:val="bg-BG"/>
          </w:rPr>
          <w:t xml:space="preserve">Датата на кандидатстване за финансиране по програми “Хоризонт 2020” и “Хоризонт Европа” се счита за дата на подаване на заявление за помощ по смисъла на чл. 6, </w:t>
        </w:r>
        <w:proofErr w:type="spellStart"/>
        <w:r w:rsidRPr="00ED0A25">
          <w:rPr>
            <w:lang w:val="bg-BG"/>
          </w:rPr>
          <w:t>пар</w:t>
        </w:r>
        <w:proofErr w:type="spellEnd"/>
        <w:r w:rsidRPr="00ED0A25">
          <w:rPr>
            <w:lang w:val="bg-BG"/>
          </w:rPr>
          <w:t>. 2 от Регламент 651/2014</w:t>
        </w:r>
      </w:ins>
      <w:ins w:id="15" w:author="Administrator" w:date="2022-11-14T13:45:00Z">
        <w:r>
          <w:rPr>
            <w:lang w:val="bg-BG"/>
          </w:rPr>
          <w:t>, като следва да са посочени</w:t>
        </w:r>
      </w:ins>
      <w:ins w:id="16" w:author="Administrator" w:date="2022-11-14T13:44:00Z">
        <w:r w:rsidRPr="00ED0A25">
          <w:rPr>
            <w:lang w:val="bg-BG"/>
          </w:rPr>
          <w:t xml:space="preserve"> </w:t>
        </w:r>
      </w:ins>
      <w:ins w:id="17" w:author="Administrator" w:date="2022-11-14T13:43:00Z">
        <w:r>
          <w:t>(наименование и големина на предприятието, описание на проекта, включително неговата начална и крайна дата, списък с разходите по проекта, вид на помощта и размер на публичното финансиране, необходимо за проекта).</w:t>
        </w:r>
      </w:ins>
    </w:p>
  </w:footnote>
  <w:footnote w:id="5">
    <w:p w14:paraId="228A6D59" w14:textId="77777777" w:rsidR="00FE1537" w:rsidRPr="00A57F8C" w:rsidRDefault="00FE1537" w:rsidP="00AF3588">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A3965" w:rsidRPr="000B5E6B" w14:paraId="1E9A2756" w14:textId="77777777" w:rsidTr="00FE3858">
      <w:trPr>
        <w:trHeight w:val="713"/>
        <w:jc w:val="center"/>
      </w:trPr>
      <w:tc>
        <w:tcPr>
          <w:tcW w:w="3537" w:type="dxa"/>
          <w:hideMark/>
        </w:tcPr>
        <w:p w14:paraId="27CED010" w14:textId="1972BDDF" w:rsidR="00DA3965" w:rsidRPr="00E9331C" w:rsidRDefault="00DA3965"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DA3965" w:rsidRPr="00E9331C" w:rsidRDefault="00DA3965" w:rsidP="00FE3858">
          <w:pPr>
            <w:jc w:val="center"/>
            <w:rPr>
              <w:noProof/>
              <w:szCs w:val="20"/>
              <w:lang w:val="bg-BG" w:eastAsia="bg-BG"/>
            </w:rPr>
          </w:pPr>
        </w:p>
        <w:p w14:paraId="50719414" w14:textId="77777777" w:rsidR="00DA3965" w:rsidRPr="00E9331C" w:rsidRDefault="00DA3965" w:rsidP="00FE3858">
          <w:pPr>
            <w:jc w:val="center"/>
            <w:rPr>
              <w:noProof/>
              <w:szCs w:val="20"/>
              <w:lang w:val="bg-BG" w:eastAsia="bg-BG"/>
            </w:rPr>
          </w:pPr>
        </w:p>
        <w:p w14:paraId="304A9670" w14:textId="77777777" w:rsidR="00DA3965" w:rsidRDefault="00DA3965" w:rsidP="00FE3858">
          <w:pPr>
            <w:jc w:val="center"/>
            <w:rPr>
              <w:noProof/>
              <w:szCs w:val="20"/>
              <w:lang w:val="bg-BG" w:eastAsia="bg-BG"/>
            </w:rPr>
          </w:pPr>
        </w:p>
        <w:p w14:paraId="387A11FE" w14:textId="77777777" w:rsidR="00DA3965" w:rsidRDefault="00DA3965" w:rsidP="00FE3858">
          <w:pPr>
            <w:jc w:val="center"/>
            <w:rPr>
              <w:rFonts w:asciiTheme="minorHAnsi" w:hAnsiTheme="minorHAnsi" w:cstheme="minorHAnsi"/>
              <w:noProof/>
              <w:sz w:val="18"/>
              <w:szCs w:val="18"/>
              <w:lang w:val="bg-BG" w:eastAsia="bg-BG"/>
            </w:rPr>
          </w:pPr>
        </w:p>
        <w:p w14:paraId="3E1105CE" w14:textId="77777777" w:rsidR="00DA3965" w:rsidRPr="00E9331C" w:rsidRDefault="00DA3965"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DA3965" w:rsidRPr="00E9331C" w:rsidRDefault="00DA3965" w:rsidP="00FE3858">
          <w:pPr>
            <w:jc w:val="center"/>
            <w:rPr>
              <w:szCs w:val="20"/>
              <w:lang w:val="en-US" w:eastAsia="en-US"/>
            </w:rPr>
          </w:pPr>
        </w:p>
        <w:p w14:paraId="7D698EE6" w14:textId="77777777" w:rsidR="00DA3965" w:rsidRPr="00E9331C" w:rsidRDefault="00DA3965" w:rsidP="00FE3858">
          <w:pPr>
            <w:jc w:val="center"/>
            <w:rPr>
              <w:szCs w:val="20"/>
              <w:lang w:val="en-US" w:eastAsia="en-US"/>
            </w:rPr>
          </w:pPr>
        </w:p>
        <w:p w14:paraId="559BF854" w14:textId="77777777" w:rsidR="00DA3965" w:rsidRPr="00E9331C" w:rsidRDefault="00DA3965" w:rsidP="00FE3858">
          <w:pPr>
            <w:jc w:val="center"/>
            <w:rPr>
              <w:szCs w:val="20"/>
              <w:lang w:val="en-US" w:eastAsia="en-US"/>
            </w:rPr>
          </w:pPr>
        </w:p>
      </w:tc>
      <w:tc>
        <w:tcPr>
          <w:tcW w:w="4113" w:type="dxa"/>
          <w:hideMark/>
        </w:tcPr>
        <w:p w14:paraId="5B928236" w14:textId="77777777" w:rsidR="00DA3965" w:rsidRPr="00E9331C" w:rsidRDefault="00DA3965"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DA3965" w:rsidRPr="00BB0E44" w:rsidRDefault="00DA3965"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6198" w14:textId="61EACCBB" w:rsidR="00DA3965" w:rsidRPr="001F0D63" w:rsidRDefault="00DA3965" w:rsidP="001F0D63">
    <w:pPr>
      <w:pStyle w:val="Header"/>
      <w:jc w:val="center"/>
    </w:pPr>
    <w:r>
      <w:rPr>
        <w:noProof/>
        <w:lang w:val="bg-BG" w:eastAsia="bg-BG"/>
      </w:rPr>
      <w:drawing>
        <wp:inline distT="0" distB="0" distL="0" distR="0" wp14:anchorId="560DF793" wp14:editId="643B7FEF">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DA3965" w:rsidRDefault="00DA39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DA3965" w:rsidRPr="00BE2130" w:rsidRDefault="00DA3965"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DA3965" w:rsidRDefault="00DA3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A317610"/>
    <w:multiLevelType w:val="hybridMultilevel"/>
    <w:tmpl w:val="4E98AAD6"/>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7"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15"/>
  </w:num>
  <w:num w:numId="5">
    <w:abstractNumId w:val="9"/>
  </w:num>
  <w:num w:numId="6">
    <w:abstractNumId w:val="4"/>
  </w:num>
  <w:num w:numId="7">
    <w:abstractNumId w:val="16"/>
  </w:num>
  <w:num w:numId="8">
    <w:abstractNumId w:val="5"/>
  </w:num>
  <w:num w:numId="9">
    <w:abstractNumId w:val="12"/>
  </w:num>
  <w:num w:numId="10">
    <w:abstractNumId w:val="3"/>
  </w:num>
  <w:num w:numId="11">
    <w:abstractNumId w:val="13"/>
  </w:num>
  <w:num w:numId="12">
    <w:abstractNumId w:val="7"/>
  </w:num>
  <w:num w:numId="13">
    <w:abstractNumId w:val="14"/>
  </w:num>
  <w:num w:numId="14">
    <w:abstractNumId w:val="2"/>
  </w:num>
  <w:num w:numId="15">
    <w:abstractNumId w:val="10"/>
  </w:num>
  <w:num w:numId="16">
    <w:abstractNumId w:val="0"/>
  </w:num>
  <w:num w:numId="17">
    <w:abstractNumId w:val="1"/>
  </w:num>
  <w:num w:numId="18">
    <w:abstractNumId w:val="1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НИИДИТ">
    <w15:presenceInfo w15:providerId="None" w15:userId="ПНИИДИ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4A"/>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D59"/>
    <w:rsid w:val="00081F8F"/>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7AB"/>
    <w:rsid w:val="00090A2D"/>
    <w:rsid w:val="00090FD0"/>
    <w:rsid w:val="0009146B"/>
    <w:rsid w:val="00091C77"/>
    <w:rsid w:val="0009209B"/>
    <w:rsid w:val="00092128"/>
    <w:rsid w:val="000921A0"/>
    <w:rsid w:val="000922EA"/>
    <w:rsid w:val="000922EC"/>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7F4"/>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07"/>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2B55"/>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939"/>
    <w:rsid w:val="00165A16"/>
    <w:rsid w:val="00165B52"/>
    <w:rsid w:val="00165C4B"/>
    <w:rsid w:val="00165CDB"/>
    <w:rsid w:val="00165E4C"/>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7CF"/>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2EE7"/>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A0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BB"/>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4F2C"/>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5CE"/>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BDF"/>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86"/>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489"/>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0F00"/>
    <w:rsid w:val="0036103F"/>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17B"/>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2F8"/>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7DE"/>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D8B"/>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4B81"/>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03"/>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72C"/>
    <w:rsid w:val="00546982"/>
    <w:rsid w:val="00546A02"/>
    <w:rsid w:val="005470DA"/>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17F"/>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5A4"/>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5F1"/>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84"/>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569"/>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1F27"/>
    <w:rsid w:val="00682438"/>
    <w:rsid w:val="00682549"/>
    <w:rsid w:val="00682C2B"/>
    <w:rsid w:val="00682F4A"/>
    <w:rsid w:val="006834D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2E7B"/>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218"/>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A7F"/>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C42"/>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A7"/>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55D"/>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6D67"/>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76"/>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CA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8CF"/>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C68"/>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209"/>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624"/>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8C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49E"/>
    <w:rsid w:val="009859AE"/>
    <w:rsid w:val="00985B29"/>
    <w:rsid w:val="00985FDA"/>
    <w:rsid w:val="0098647F"/>
    <w:rsid w:val="00986B50"/>
    <w:rsid w:val="00986D9B"/>
    <w:rsid w:val="00986F3A"/>
    <w:rsid w:val="0098745D"/>
    <w:rsid w:val="0098756E"/>
    <w:rsid w:val="00987C1F"/>
    <w:rsid w:val="00987C68"/>
    <w:rsid w:val="009906C8"/>
    <w:rsid w:val="00990BA1"/>
    <w:rsid w:val="00991158"/>
    <w:rsid w:val="009914A7"/>
    <w:rsid w:val="00991D5F"/>
    <w:rsid w:val="00991DB0"/>
    <w:rsid w:val="00992102"/>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9CA"/>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65"/>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CC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71"/>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A2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260"/>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588"/>
    <w:rsid w:val="00AF37F3"/>
    <w:rsid w:val="00AF383E"/>
    <w:rsid w:val="00AF3DEF"/>
    <w:rsid w:val="00AF4094"/>
    <w:rsid w:val="00AF44E4"/>
    <w:rsid w:val="00AF45E8"/>
    <w:rsid w:val="00AF4A20"/>
    <w:rsid w:val="00AF4BB1"/>
    <w:rsid w:val="00AF4D6C"/>
    <w:rsid w:val="00AF4F93"/>
    <w:rsid w:val="00AF53E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67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00E"/>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BDB"/>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23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317"/>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2D31"/>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57EE3"/>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801"/>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4E3"/>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84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965"/>
    <w:rsid w:val="00DA3E46"/>
    <w:rsid w:val="00DA3FD5"/>
    <w:rsid w:val="00DA404E"/>
    <w:rsid w:val="00DA40A4"/>
    <w:rsid w:val="00DA451E"/>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CC9"/>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8F"/>
    <w:rsid w:val="00EC78B4"/>
    <w:rsid w:val="00EC7AD8"/>
    <w:rsid w:val="00ED07C6"/>
    <w:rsid w:val="00ED08A8"/>
    <w:rsid w:val="00ED0900"/>
    <w:rsid w:val="00ED0A25"/>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0F"/>
    <w:rsid w:val="00F1443C"/>
    <w:rsid w:val="00F144CE"/>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487"/>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6A9"/>
    <w:rsid w:val="00F94743"/>
    <w:rsid w:val="00F9477D"/>
    <w:rsid w:val="00F947CA"/>
    <w:rsid w:val="00F9486B"/>
    <w:rsid w:val="00F94AED"/>
    <w:rsid w:val="00F94F52"/>
    <w:rsid w:val="00F95146"/>
    <w:rsid w:val="00F9551F"/>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AA1"/>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4375"/>
    <w:rsid w:val="00FD5670"/>
    <w:rsid w:val="00FD5885"/>
    <w:rsid w:val="00FD5B6E"/>
    <w:rsid w:val="00FD650B"/>
    <w:rsid w:val="00FD6659"/>
    <w:rsid w:val="00FD67F3"/>
    <w:rsid w:val="00FD6CE8"/>
    <w:rsid w:val="00FD6D03"/>
    <w:rsid w:val="00FD716F"/>
    <w:rsid w:val="00FD721F"/>
    <w:rsid w:val="00FD74F7"/>
    <w:rsid w:val="00FE0234"/>
    <w:rsid w:val="00FE0943"/>
    <w:rsid w:val="00FE0C49"/>
    <w:rsid w:val="00FE0C4A"/>
    <w:rsid w:val="00FE0F36"/>
    <w:rsid w:val="00FE11FF"/>
    <w:rsid w:val="00FE1537"/>
    <w:rsid w:val="00FE1948"/>
    <w:rsid w:val="00FE21DE"/>
    <w:rsid w:val="00FE29F2"/>
    <w:rsid w:val="00FE2C28"/>
    <w:rsid w:val="00FE3858"/>
    <w:rsid w:val="00FE3D21"/>
    <w:rsid w:val="00FE45EF"/>
    <w:rsid w:val="00FE4C26"/>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C66"/>
    <w:rsid w:val="00FF7E4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70987160">
      <w:bodyDiv w:val="1"/>
      <w:marLeft w:val="0"/>
      <w:marRight w:val="0"/>
      <w:marTop w:val="0"/>
      <w:marBottom w:val="0"/>
      <w:divBdr>
        <w:top w:val="none" w:sz="0" w:space="0" w:color="auto"/>
        <w:left w:val="none" w:sz="0" w:space="0" w:color="auto"/>
        <w:bottom w:val="none" w:sz="0" w:space="0" w:color="auto"/>
        <w:right w:val="none" w:sz="0" w:space="0" w:color="auto"/>
      </w:divBdr>
    </w:div>
    <w:div w:id="98567122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50316300">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oter" Target="footer4.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commentsExtended" Target="commentsExtended.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B9C8D-ED21-4464-BA9E-A457D70EEDF9}">
  <ds:schemaRefs>
    <ds:schemaRef ds:uri="http://schemas.openxmlformats.org/officeDocument/2006/bibliography"/>
  </ds:schemaRefs>
</ds:datastoreItem>
</file>

<file path=customXml/itemProps2.xml><?xml version="1.0" encoding="utf-8"?>
<ds:datastoreItem xmlns:ds="http://schemas.openxmlformats.org/officeDocument/2006/customXml" ds:itemID="{9B572F11-6E67-4189-A37A-61390CA5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2578</Words>
  <Characters>14696</Characters>
  <Application>Microsoft Office Word</Application>
  <DocSecurity>0</DocSecurity>
  <Lines>122</Lines>
  <Paragraphs>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AnitsaRuseva</cp:lastModifiedBy>
  <cp:revision>2</cp:revision>
  <cp:lastPrinted>2022-07-12T14:57:00Z</cp:lastPrinted>
  <dcterms:created xsi:type="dcterms:W3CDTF">2022-11-17T09:39:00Z</dcterms:created>
  <dcterms:modified xsi:type="dcterms:W3CDTF">2022-11-17T09:39:00Z</dcterms:modified>
</cp:coreProperties>
</file>